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A81" w:rsidRPr="009753CA" w:rsidRDefault="00581A81" w:rsidP="00581A81">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9753CA">
        <w:rPr>
          <w:rFonts w:ascii="Cambria" w:hAnsi="Cambria" w:cs="Tahoma"/>
          <w:b/>
          <w:sz w:val="40"/>
        </w:rPr>
        <w:t>ID 15SER011.1</w:t>
      </w:r>
    </w:p>
    <w:p w:rsidR="00581A81" w:rsidRPr="009753CA" w:rsidRDefault="00581A81" w:rsidP="00581A81">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9753CA">
        <w:rPr>
          <w:rFonts w:ascii="Cambria" w:hAnsi="Cambria" w:cs="Tahoma"/>
          <w:b/>
          <w:sz w:val="40"/>
        </w:rPr>
        <w:t xml:space="preserve"> DISCIPLINARE DI GARA</w:t>
      </w:r>
    </w:p>
    <w:p w:rsidR="00581A81" w:rsidRPr="009753CA" w:rsidRDefault="00581A81" w:rsidP="00581A81">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9753CA">
        <w:rPr>
          <w:rFonts w:ascii="Cambria" w:hAnsi="Cambria" w:cs="Tahoma"/>
          <w:b/>
          <w:sz w:val="40"/>
        </w:rPr>
        <w:t xml:space="preserve"> </w:t>
      </w:r>
      <w:r w:rsidRPr="009753CA">
        <w:rPr>
          <w:rFonts w:ascii="Cambria" w:hAnsi="Cambria" w:cs="Tahoma"/>
          <w:sz w:val="40"/>
        </w:rPr>
        <w:t>GARA A</w:t>
      </w:r>
      <w:r w:rsidRPr="009753CA">
        <w:rPr>
          <w:rFonts w:ascii="Cambria" w:hAnsi="Cambria" w:cs="Tahoma"/>
          <w:b/>
          <w:sz w:val="40"/>
        </w:rPr>
        <w:t xml:space="preserve"> </w:t>
      </w:r>
      <w:r w:rsidRPr="009753CA">
        <w:rPr>
          <w:rFonts w:ascii="Cambria" w:hAnsi="Cambria" w:cs="Tahoma"/>
          <w:sz w:val="40"/>
        </w:rPr>
        <w:t>PROCEDURA APERTA AI SENSI DELL’ART 60 DEL D. LGS. N. 50/2016 PER L’AFFIDAMENTO DEL SERVIZIO DI CATTURA DI ANIMALI VAGANTI E SERVIZI COLLEGATI</w:t>
      </w:r>
    </w:p>
    <w:p w:rsidR="00581A81" w:rsidRPr="009753CA" w:rsidRDefault="00581A81" w:rsidP="00581A81">
      <w:pPr>
        <w:jc w:val="center"/>
        <w:rPr>
          <w:rFonts w:ascii="Cambria" w:hAnsi="Cambria" w:cs="Tahoma"/>
          <w:sz w:val="24"/>
          <w:szCs w:val="24"/>
          <w:highlight w:val="yellow"/>
        </w:rPr>
      </w:pPr>
    </w:p>
    <w:p w:rsidR="00581A81" w:rsidRPr="009753CA" w:rsidRDefault="00581A81" w:rsidP="00581A81">
      <w:pPr>
        <w:jc w:val="center"/>
        <w:rPr>
          <w:rFonts w:ascii="Cambria" w:hAnsi="Cambria" w:cs="Tahoma"/>
          <w:sz w:val="24"/>
          <w:szCs w:val="24"/>
          <w:highlight w:val="yellow"/>
        </w:rPr>
      </w:pPr>
    </w:p>
    <w:p w:rsidR="00581A81" w:rsidRPr="009753CA" w:rsidRDefault="00581A81" w:rsidP="00581A81">
      <w:pPr>
        <w:jc w:val="center"/>
        <w:rPr>
          <w:rFonts w:ascii="Cambria" w:hAnsi="Cambria"/>
        </w:rPr>
      </w:pPr>
    </w:p>
    <w:p w:rsidR="00581A81" w:rsidRPr="009753CA" w:rsidRDefault="00581A81" w:rsidP="00581A81">
      <w:pPr>
        <w:jc w:val="both"/>
        <w:rPr>
          <w:rFonts w:ascii="Cambria" w:hAnsi="Cambria" w:cs="Tahoma"/>
        </w:rPr>
      </w:pPr>
    </w:p>
    <w:p w:rsidR="00581A81" w:rsidRPr="009753CA" w:rsidRDefault="00581A81" w:rsidP="00581A81">
      <w:pPr>
        <w:spacing w:line="480" w:lineRule="auto"/>
        <w:jc w:val="both"/>
        <w:rPr>
          <w:rFonts w:ascii="Cambria" w:hAnsi="Cambria" w:cs="Tahoma"/>
          <w:sz w:val="24"/>
          <w:szCs w:val="24"/>
        </w:rPr>
      </w:pPr>
      <w:r w:rsidRPr="009753CA">
        <w:rPr>
          <w:rFonts w:ascii="Cambria" w:hAnsi="Cambria" w:cs="Tahoma"/>
          <w:sz w:val="24"/>
          <w:szCs w:val="24"/>
        </w:rPr>
        <w:t>art.  1 Modalità di gara</w:t>
      </w:r>
    </w:p>
    <w:p w:rsidR="00581A81" w:rsidRPr="009753CA" w:rsidRDefault="00581A81" w:rsidP="00581A81">
      <w:pPr>
        <w:spacing w:line="480" w:lineRule="auto"/>
        <w:jc w:val="both"/>
        <w:rPr>
          <w:rFonts w:ascii="Cambria" w:hAnsi="Cambria" w:cs="Tahoma"/>
          <w:sz w:val="24"/>
          <w:szCs w:val="24"/>
        </w:rPr>
      </w:pPr>
      <w:r w:rsidRPr="009753CA">
        <w:rPr>
          <w:rFonts w:ascii="Cambria" w:hAnsi="Cambria" w:cs="Tahoma"/>
          <w:sz w:val="24"/>
          <w:szCs w:val="24"/>
        </w:rPr>
        <w:t xml:space="preserve">art.  2 Procedure di trasmissione dell’offerta </w:t>
      </w:r>
    </w:p>
    <w:p w:rsidR="00581A81" w:rsidRPr="009753CA" w:rsidRDefault="00581A81" w:rsidP="00581A81">
      <w:pPr>
        <w:spacing w:line="480" w:lineRule="auto"/>
        <w:jc w:val="both"/>
        <w:rPr>
          <w:rFonts w:ascii="Cambria" w:hAnsi="Cambria" w:cs="Tahoma"/>
          <w:sz w:val="24"/>
          <w:szCs w:val="24"/>
        </w:rPr>
      </w:pPr>
      <w:r w:rsidRPr="009753CA">
        <w:rPr>
          <w:rFonts w:ascii="Cambria" w:hAnsi="Cambria" w:cs="Tahoma"/>
          <w:sz w:val="24"/>
          <w:szCs w:val="24"/>
        </w:rPr>
        <w:t xml:space="preserve">art.  3 Documenti di partecipazione </w:t>
      </w:r>
    </w:p>
    <w:p w:rsidR="00581A81" w:rsidRPr="009753CA" w:rsidRDefault="00581A81" w:rsidP="00581A81">
      <w:pPr>
        <w:spacing w:line="480" w:lineRule="auto"/>
        <w:jc w:val="both"/>
        <w:rPr>
          <w:rFonts w:ascii="Cambria" w:hAnsi="Cambria" w:cs="Tahoma"/>
          <w:sz w:val="24"/>
          <w:szCs w:val="24"/>
        </w:rPr>
      </w:pPr>
      <w:r w:rsidRPr="009753CA">
        <w:rPr>
          <w:rFonts w:ascii="Cambria" w:hAnsi="Cambria" w:cs="Tahoma"/>
          <w:sz w:val="24"/>
          <w:szCs w:val="24"/>
        </w:rPr>
        <w:t>art.  4 Soccorso istruttorio</w:t>
      </w:r>
    </w:p>
    <w:p w:rsidR="00581A81" w:rsidRPr="009753CA" w:rsidRDefault="00581A81" w:rsidP="00581A81">
      <w:pPr>
        <w:spacing w:line="480" w:lineRule="auto"/>
        <w:jc w:val="both"/>
        <w:rPr>
          <w:rFonts w:ascii="Cambria" w:hAnsi="Cambria" w:cs="Tahoma"/>
          <w:sz w:val="24"/>
          <w:szCs w:val="24"/>
        </w:rPr>
      </w:pPr>
      <w:r w:rsidRPr="009753CA">
        <w:rPr>
          <w:rFonts w:ascii="Cambria" w:hAnsi="Cambria" w:cs="Tahoma"/>
          <w:sz w:val="24"/>
          <w:szCs w:val="24"/>
        </w:rPr>
        <w:t>art. 5 Caratteristiche dell’offerta economica</w:t>
      </w:r>
    </w:p>
    <w:p w:rsidR="00581A81" w:rsidRPr="009753CA" w:rsidRDefault="00581A81" w:rsidP="00581A81">
      <w:pPr>
        <w:spacing w:line="480" w:lineRule="auto"/>
        <w:jc w:val="both"/>
        <w:rPr>
          <w:rFonts w:ascii="Cambria" w:hAnsi="Cambria" w:cs="Tahoma"/>
          <w:i/>
          <w:sz w:val="24"/>
          <w:szCs w:val="24"/>
        </w:rPr>
      </w:pPr>
      <w:r w:rsidRPr="009753CA">
        <w:rPr>
          <w:rFonts w:ascii="Cambria" w:hAnsi="Cambria" w:cs="Tahoma"/>
          <w:sz w:val="24"/>
          <w:szCs w:val="24"/>
        </w:rPr>
        <w:t>art.  6 Procedura di individuazione della migliore offerta</w:t>
      </w:r>
    </w:p>
    <w:p w:rsidR="00581A81" w:rsidRPr="009753CA" w:rsidRDefault="00581A81" w:rsidP="00581A81">
      <w:pPr>
        <w:spacing w:line="480" w:lineRule="auto"/>
        <w:jc w:val="both"/>
        <w:rPr>
          <w:rFonts w:ascii="Cambria" w:hAnsi="Cambria" w:cs="Tahoma"/>
          <w:sz w:val="24"/>
          <w:szCs w:val="24"/>
        </w:rPr>
      </w:pPr>
      <w:r w:rsidRPr="009753CA">
        <w:rPr>
          <w:rFonts w:ascii="Cambria" w:hAnsi="Cambria" w:cs="Tahoma"/>
          <w:sz w:val="24"/>
          <w:szCs w:val="24"/>
        </w:rPr>
        <w:t xml:space="preserve">art.  7 Requisiti tecnici </w:t>
      </w:r>
    </w:p>
    <w:p w:rsidR="00581A81" w:rsidRPr="009753CA" w:rsidRDefault="00581A81" w:rsidP="00581A81">
      <w:pPr>
        <w:spacing w:line="480" w:lineRule="auto"/>
        <w:jc w:val="both"/>
        <w:rPr>
          <w:rFonts w:ascii="Cambria" w:hAnsi="Cambria" w:cs="Tahoma"/>
          <w:sz w:val="24"/>
          <w:szCs w:val="24"/>
        </w:rPr>
      </w:pPr>
      <w:r w:rsidRPr="009753CA">
        <w:rPr>
          <w:rFonts w:ascii="Cambria" w:hAnsi="Cambria" w:cs="Tahoma"/>
          <w:sz w:val="24"/>
          <w:szCs w:val="24"/>
        </w:rPr>
        <w:t>art.  8 Criteri e parametri per la valutazione delle offerte</w:t>
      </w:r>
    </w:p>
    <w:p w:rsidR="00581A81" w:rsidRPr="009753CA" w:rsidRDefault="00581A81" w:rsidP="00581A81">
      <w:pPr>
        <w:spacing w:line="480" w:lineRule="auto"/>
        <w:jc w:val="both"/>
        <w:rPr>
          <w:rFonts w:ascii="Cambria" w:hAnsi="Cambria" w:cs="Tahoma"/>
          <w:sz w:val="24"/>
          <w:szCs w:val="24"/>
        </w:rPr>
      </w:pPr>
      <w:r w:rsidRPr="009753CA">
        <w:rPr>
          <w:rFonts w:ascii="Cambria" w:hAnsi="Cambria" w:cs="Tahoma"/>
          <w:sz w:val="24"/>
          <w:szCs w:val="24"/>
        </w:rPr>
        <w:t>art.  9 Richiesta informazioni</w:t>
      </w:r>
    </w:p>
    <w:p w:rsidR="00581A81" w:rsidRPr="009753CA" w:rsidRDefault="00581A81" w:rsidP="00581A81">
      <w:pPr>
        <w:spacing w:line="480" w:lineRule="auto"/>
        <w:jc w:val="both"/>
        <w:rPr>
          <w:rFonts w:ascii="Cambria" w:hAnsi="Cambria" w:cs="Tahoma"/>
          <w:sz w:val="24"/>
          <w:szCs w:val="24"/>
        </w:rPr>
      </w:pPr>
      <w:r w:rsidRPr="009753CA">
        <w:rPr>
          <w:rFonts w:ascii="Cambria" w:hAnsi="Cambria" w:cs="Tahoma"/>
          <w:sz w:val="24"/>
          <w:szCs w:val="24"/>
        </w:rPr>
        <w:t>art.  10 Rinvio allo Schema di Contratto</w:t>
      </w:r>
    </w:p>
    <w:p w:rsidR="00581A81" w:rsidRPr="009753CA" w:rsidRDefault="00581A81" w:rsidP="00581A81">
      <w:pPr>
        <w:spacing w:line="480" w:lineRule="auto"/>
        <w:rPr>
          <w:rFonts w:ascii="Cambria" w:hAnsi="Cambria" w:cs="Tahoma"/>
          <w:sz w:val="24"/>
          <w:szCs w:val="24"/>
        </w:rPr>
      </w:pPr>
      <w:r w:rsidRPr="009753CA">
        <w:rPr>
          <w:rFonts w:ascii="Cambria" w:hAnsi="Cambria" w:cs="Tahoma"/>
          <w:sz w:val="24"/>
          <w:szCs w:val="24"/>
        </w:rPr>
        <w:t xml:space="preserve">art. 11 Informativa sul trattamento dei dati </w:t>
      </w:r>
    </w:p>
    <w:p w:rsidR="00581A81" w:rsidRPr="009753CA" w:rsidRDefault="00581A81" w:rsidP="00581A81">
      <w:pPr>
        <w:spacing w:line="480" w:lineRule="auto"/>
        <w:rPr>
          <w:rFonts w:ascii="Cambria" w:hAnsi="Cambria" w:cs="Tahoma"/>
          <w:sz w:val="24"/>
          <w:szCs w:val="24"/>
        </w:rPr>
      </w:pPr>
      <w:r w:rsidRPr="009753CA">
        <w:rPr>
          <w:rFonts w:ascii="Cambria" w:hAnsi="Cambria" w:cs="Tahoma"/>
          <w:sz w:val="24"/>
          <w:szCs w:val="24"/>
        </w:rPr>
        <w:t>art. 12 Accesso agli atti</w:t>
      </w:r>
    </w:p>
    <w:p w:rsidR="00581A81" w:rsidRPr="009753CA" w:rsidRDefault="00581A81" w:rsidP="00581A81">
      <w:pPr>
        <w:jc w:val="center"/>
        <w:rPr>
          <w:rFonts w:ascii="Cambria" w:hAnsi="Cambria" w:cs="Tahoma"/>
          <w:sz w:val="24"/>
          <w:szCs w:val="24"/>
        </w:rPr>
      </w:pPr>
      <w:r w:rsidRPr="009753CA">
        <w:rPr>
          <w:rFonts w:ascii="Cambria" w:hAnsi="Cambria"/>
          <w:sz w:val="32"/>
        </w:rPr>
        <w:br w:type="page"/>
      </w:r>
      <w:r w:rsidRPr="009753CA">
        <w:rPr>
          <w:rFonts w:ascii="Cambria" w:hAnsi="Cambria" w:cs="Tahoma"/>
          <w:sz w:val="24"/>
          <w:szCs w:val="24"/>
        </w:rPr>
        <w:lastRenderedPageBreak/>
        <w:t>Art. 1</w:t>
      </w:r>
    </w:p>
    <w:p w:rsidR="00581A81" w:rsidRPr="009753CA" w:rsidRDefault="00581A81" w:rsidP="00581A81">
      <w:pPr>
        <w:ind w:right="-1"/>
        <w:jc w:val="center"/>
        <w:rPr>
          <w:rFonts w:ascii="Cambria" w:hAnsi="Cambria" w:cs="Tahoma"/>
          <w:sz w:val="24"/>
          <w:szCs w:val="24"/>
        </w:rPr>
      </w:pPr>
      <w:r w:rsidRPr="009753CA">
        <w:rPr>
          <w:rFonts w:ascii="Cambria" w:hAnsi="Cambria" w:cs="Tahoma"/>
          <w:sz w:val="24"/>
          <w:szCs w:val="24"/>
        </w:rPr>
        <w:t>(Modalità di gara)</w:t>
      </w:r>
    </w:p>
    <w:p w:rsidR="00581A81" w:rsidRPr="009753CA" w:rsidRDefault="00581A81" w:rsidP="00581A81">
      <w:pPr>
        <w:ind w:right="-1"/>
        <w:jc w:val="both"/>
        <w:rPr>
          <w:rFonts w:ascii="Cambria" w:hAnsi="Cambria" w:cs="Tahoma"/>
          <w:sz w:val="24"/>
          <w:szCs w:val="24"/>
        </w:rPr>
      </w:pPr>
    </w:p>
    <w:p w:rsidR="00581A81" w:rsidRPr="009753CA" w:rsidRDefault="00581A81" w:rsidP="00601AD8">
      <w:pPr>
        <w:spacing w:line="240" w:lineRule="auto"/>
        <w:ind w:right="-1"/>
        <w:jc w:val="both"/>
        <w:rPr>
          <w:rFonts w:ascii="Cambria" w:hAnsi="Cambria" w:cs="Tahoma"/>
          <w:sz w:val="24"/>
          <w:szCs w:val="24"/>
        </w:rPr>
      </w:pPr>
      <w:r w:rsidRPr="009753CA">
        <w:rPr>
          <w:rFonts w:ascii="Cambria" w:hAnsi="Cambria" w:cs="Tahoma"/>
          <w:sz w:val="24"/>
          <w:szCs w:val="24"/>
        </w:rPr>
        <w:t xml:space="preserve">L’Ente per la gestione accentrata del servizi condivisi , di seguito denominato EGAS, ha indetto gara a procedura aperta, ai sensi dell’art. 60 del D. </w:t>
      </w:r>
      <w:proofErr w:type="spellStart"/>
      <w:r w:rsidRPr="009753CA">
        <w:rPr>
          <w:rFonts w:ascii="Cambria" w:hAnsi="Cambria" w:cs="Tahoma"/>
          <w:sz w:val="24"/>
          <w:szCs w:val="24"/>
        </w:rPr>
        <w:t>Lgs</w:t>
      </w:r>
      <w:proofErr w:type="spellEnd"/>
      <w:r w:rsidRPr="009753CA">
        <w:rPr>
          <w:rFonts w:ascii="Cambria" w:hAnsi="Cambria" w:cs="Tahoma"/>
          <w:sz w:val="24"/>
          <w:szCs w:val="24"/>
        </w:rPr>
        <w:t xml:space="preserve">. n. 50/2016, per l’affidamento del servizio di cattura di animali vaganti e servizi collegati, ID15SER011.1, per il periodo di trentasei mesi, con l’osservanza delle presenti norme, nonché delle disposizioni contenute nel Bando Integrale di Gara, nello Schema di Convenzione e nel Capitolato Speciale. </w:t>
      </w:r>
    </w:p>
    <w:p w:rsidR="00581A81" w:rsidRPr="009753CA" w:rsidRDefault="00581A81" w:rsidP="00601AD8">
      <w:pPr>
        <w:spacing w:line="240" w:lineRule="auto"/>
        <w:ind w:right="-1"/>
        <w:jc w:val="both"/>
        <w:rPr>
          <w:rFonts w:ascii="Cambria" w:hAnsi="Cambria" w:cs="Tahoma"/>
          <w:sz w:val="24"/>
          <w:szCs w:val="24"/>
        </w:rPr>
      </w:pPr>
      <w:r w:rsidRPr="009753CA">
        <w:rPr>
          <w:rFonts w:ascii="Cambria" w:hAnsi="Cambria" w:cs="Tahoma"/>
          <w:sz w:val="24"/>
          <w:szCs w:val="24"/>
        </w:rPr>
        <w:t>L’EGAS è titolare e legittimato in relazione allo svolgimento delle fasi di gara fino all’individuazione del miglior offerente. Il contratto sarà concluso a tutti gli effetti tra gli enti interessati e</w:t>
      </w:r>
      <w:r w:rsidR="00180DDB" w:rsidRPr="009753CA">
        <w:rPr>
          <w:rFonts w:ascii="Cambria" w:hAnsi="Cambria" w:cs="Tahoma"/>
          <w:sz w:val="24"/>
          <w:szCs w:val="24"/>
        </w:rPr>
        <w:t xml:space="preserve"> l’affidatario</w:t>
      </w:r>
      <w:r w:rsidRPr="009753CA">
        <w:rPr>
          <w:rFonts w:ascii="Cambria" w:hAnsi="Cambria" w:cs="Tahoma"/>
          <w:sz w:val="24"/>
          <w:szCs w:val="24"/>
        </w:rPr>
        <w:t>.</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L’EGAS si riserva </w:t>
      </w:r>
    </w:p>
    <w:p w:rsidR="00581A81" w:rsidRPr="009753CA" w:rsidRDefault="00581A81" w:rsidP="00601AD8">
      <w:pPr>
        <w:pStyle w:val="Paragrafoelenco"/>
        <w:numPr>
          <w:ilvl w:val="0"/>
          <w:numId w:val="38"/>
        </w:numPr>
        <w:spacing w:after="0" w:line="240" w:lineRule="auto"/>
        <w:contextualSpacing w:val="0"/>
        <w:jc w:val="both"/>
        <w:rPr>
          <w:rFonts w:ascii="Cambria" w:hAnsi="Cambria" w:cs="Tahoma"/>
          <w:sz w:val="24"/>
          <w:szCs w:val="24"/>
        </w:rPr>
      </w:pPr>
      <w:r w:rsidRPr="009753CA">
        <w:rPr>
          <w:rFonts w:ascii="Cambria" w:hAnsi="Cambria" w:cs="Tahoma"/>
          <w:sz w:val="24"/>
          <w:szCs w:val="24"/>
        </w:rPr>
        <w:t>di non procedere ad aggiudicazione se nessuna offerta risulti conveniente o idonea in relazione all’oggetto del contratto ai sensi dell’art.95, comma 12 del d.lgs. 50/2016;</w:t>
      </w:r>
    </w:p>
    <w:p w:rsidR="00581A81" w:rsidRPr="009753CA" w:rsidRDefault="00581A81" w:rsidP="00601AD8">
      <w:pPr>
        <w:pStyle w:val="Paragrafoelenco"/>
        <w:numPr>
          <w:ilvl w:val="0"/>
          <w:numId w:val="38"/>
        </w:numPr>
        <w:spacing w:after="0" w:line="240" w:lineRule="auto"/>
        <w:contextualSpacing w:val="0"/>
        <w:jc w:val="both"/>
        <w:rPr>
          <w:rFonts w:ascii="Cambria" w:hAnsi="Cambria" w:cs="Tahoma"/>
          <w:sz w:val="24"/>
          <w:szCs w:val="24"/>
        </w:rPr>
      </w:pPr>
      <w:r w:rsidRPr="009753CA">
        <w:rPr>
          <w:rFonts w:ascii="Cambria" w:hAnsi="Cambria" w:cs="Tahoma"/>
          <w:sz w:val="24"/>
          <w:szCs w:val="24"/>
        </w:rPr>
        <w:t>di non procedere ad aggiudicazione ovvero di revocare</w:t>
      </w:r>
      <w:r w:rsidR="006C7D8A" w:rsidRPr="009753CA">
        <w:rPr>
          <w:rFonts w:ascii="Cambria" w:hAnsi="Cambria" w:cs="Tahoma"/>
          <w:sz w:val="24"/>
          <w:szCs w:val="24"/>
        </w:rPr>
        <w:t xml:space="preserve"> l’aggiudicazione definitiva - </w:t>
      </w:r>
      <w:r w:rsidRPr="009753CA">
        <w:rPr>
          <w:rFonts w:ascii="Cambria" w:hAnsi="Cambria" w:cs="Tahoma"/>
          <w:sz w:val="24"/>
          <w:szCs w:val="24"/>
        </w:rPr>
        <w:t xml:space="preserve">con la conseguente mancata stipula del contratto/convenzione – qualora, anteriormente alla stipula del medesimo/a, </w:t>
      </w:r>
      <w:proofErr w:type="spellStart"/>
      <w:r w:rsidRPr="009753CA">
        <w:rPr>
          <w:rFonts w:ascii="Cambria" w:hAnsi="Cambria" w:cs="Tahoma"/>
          <w:sz w:val="24"/>
          <w:szCs w:val="24"/>
        </w:rPr>
        <w:t>Consip</w:t>
      </w:r>
      <w:proofErr w:type="spellEnd"/>
      <w:r w:rsidRPr="009753CA">
        <w:rPr>
          <w:rFonts w:ascii="Cambria" w:hAnsi="Cambria" w:cs="Tahoma"/>
          <w:sz w:val="24"/>
          <w:szCs w:val="24"/>
        </w:rPr>
        <w:t xml:space="preserve"> S.p.A. renda disponibili convenzioni di servizi/forniture equivalenti a quelli dell’offerta del concorrente primo in graduatoria, a condizioni migliorative in termini di parametri quali-quantitativi ovvero in tutte le ipotesi di cui al Decreto n. 95/2012 (</w:t>
      </w:r>
      <w:proofErr w:type="spellStart"/>
      <w:r w:rsidRPr="009753CA">
        <w:rPr>
          <w:rFonts w:ascii="Cambria" w:hAnsi="Cambria" w:cs="Tahoma"/>
          <w:sz w:val="24"/>
          <w:szCs w:val="24"/>
        </w:rPr>
        <w:t>Spending</w:t>
      </w:r>
      <w:proofErr w:type="spellEnd"/>
      <w:r w:rsidRPr="009753CA">
        <w:rPr>
          <w:rFonts w:ascii="Cambria" w:hAnsi="Cambria" w:cs="Tahoma"/>
          <w:sz w:val="24"/>
          <w:szCs w:val="24"/>
        </w:rPr>
        <w:t xml:space="preserve"> </w:t>
      </w:r>
      <w:proofErr w:type="spellStart"/>
      <w:r w:rsidRPr="009753CA">
        <w:rPr>
          <w:rFonts w:ascii="Cambria" w:hAnsi="Cambria" w:cs="Tahoma"/>
          <w:sz w:val="24"/>
          <w:szCs w:val="24"/>
        </w:rPr>
        <w:t>Review</w:t>
      </w:r>
      <w:proofErr w:type="spellEnd"/>
      <w:r w:rsidRPr="009753CA">
        <w:rPr>
          <w:rFonts w:ascii="Cambria" w:hAnsi="Cambria" w:cs="Tahoma"/>
          <w:sz w:val="24"/>
          <w:szCs w:val="24"/>
        </w:rPr>
        <w:t>) e lo stesso concorrente non acconsenta ad una modifica delle condizioni economiche tali da rispettare il limite di cui all’art. 26 c.3 della legge 488/99.</w:t>
      </w:r>
    </w:p>
    <w:p w:rsidR="00581A81" w:rsidRPr="009753CA" w:rsidRDefault="00581A81" w:rsidP="00601AD8">
      <w:pPr>
        <w:spacing w:line="240" w:lineRule="auto"/>
        <w:jc w:val="both"/>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Si precisa che la suddetta previsione è stata inserita sulla base di quanto disposto dall’art. 15 </w:t>
      </w:r>
      <w:proofErr w:type="spellStart"/>
      <w:r w:rsidRPr="009753CA">
        <w:rPr>
          <w:rFonts w:ascii="Cambria" w:hAnsi="Cambria" w:cs="Tahoma"/>
          <w:sz w:val="24"/>
          <w:szCs w:val="24"/>
        </w:rPr>
        <w:t>co</w:t>
      </w:r>
      <w:proofErr w:type="spellEnd"/>
      <w:r w:rsidRPr="009753CA">
        <w:rPr>
          <w:rFonts w:ascii="Cambria" w:hAnsi="Cambria" w:cs="Tahoma"/>
          <w:sz w:val="24"/>
          <w:szCs w:val="24"/>
        </w:rPr>
        <w:t xml:space="preserve"> 13 </w:t>
      </w:r>
      <w:proofErr w:type="spellStart"/>
      <w:r w:rsidRPr="009753CA">
        <w:rPr>
          <w:rFonts w:ascii="Cambria" w:hAnsi="Cambria" w:cs="Tahoma"/>
          <w:sz w:val="24"/>
          <w:szCs w:val="24"/>
        </w:rPr>
        <w:t>lett.b</w:t>
      </w:r>
      <w:proofErr w:type="spellEnd"/>
      <w:r w:rsidRPr="009753CA">
        <w:rPr>
          <w:rFonts w:ascii="Cambria" w:hAnsi="Cambria" w:cs="Tahoma"/>
          <w:sz w:val="24"/>
          <w:szCs w:val="24"/>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581A81" w:rsidRPr="009753CA" w:rsidRDefault="00581A81" w:rsidP="00601AD8">
      <w:pPr>
        <w:spacing w:line="240" w:lineRule="auto"/>
        <w:rPr>
          <w:rFonts w:ascii="Cambria" w:hAnsi="Cambria" w:cs="Tahoma"/>
          <w:sz w:val="24"/>
          <w:szCs w:val="24"/>
        </w:rPr>
      </w:pP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Art. 2</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(Procedure di trasmissione dell’offerta)</w:t>
      </w:r>
    </w:p>
    <w:p w:rsidR="00581A81" w:rsidRPr="009753CA" w:rsidRDefault="00581A81" w:rsidP="00601AD8">
      <w:pPr>
        <w:spacing w:line="240" w:lineRule="auto"/>
        <w:jc w:val="both"/>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Il plico contenente l’offerta e la documentazione, a pena di esclusione, dovrà essere sigillato e recare sul frontespizio</w:t>
      </w:r>
    </w:p>
    <w:p w:rsidR="00581A81" w:rsidRPr="009753CA" w:rsidRDefault="00581A81" w:rsidP="00601AD8">
      <w:pPr>
        <w:pStyle w:val="Paragrafoelenco"/>
        <w:numPr>
          <w:ilvl w:val="0"/>
          <w:numId w:val="36"/>
        </w:numPr>
        <w:spacing w:after="0" w:line="240" w:lineRule="auto"/>
        <w:contextualSpacing w:val="0"/>
        <w:jc w:val="both"/>
        <w:rPr>
          <w:rFonts w:ascii="Cambria" w:hAnsi="Cambria" w:cs="Tahoma"/>
          <w:sz w:val="24"/>
          <w:szCs w:val="24"/>
        </w:rPr>
      </w:pPr>
      <w:r w:rsidRPr="009753CA">
        <w:rPr>
          <w:rFonts w:ascii="Cambria" w:hAnsi="Cambria" w:cs="Tahoma"/>
          <w:sz w:val="24"/>
          <w:szCs w:val="24"/>
        </w:rPr>
        <w:t xml:space="preserve">il nominativo e recapiti del mittente </w:t>
      </w:r>
    </w:p>
    <w:p w:rsidR="00581A81" w:rsidRPr="009753CA" w:rsidRDefault="00581A81" w:rsidP="00601AD8">
      <w:pPr>
        <w:pStyle w:val="Paragrafoelenco"/>
        <w:numPr>
          <w:ilvl w:val="0"/>
          <w:numId w:val="36"/>
        </w:numPr>
        <w:spacing w:after="0" w:line="240" w:lineRule="auto"/>
        <w:contextualSpacing w:val="0"/>
        <w:jc w:val="both"/>
        <w:rPr>
          <w:rFonts w:ascii="Cambria" w:hAnsi="Cambria" w:cs="Tahoma"/>
          <w:sz w:val="24"/>
          <w:szCs w:val="24"/>
        </w:rPr>
      </w:pPr>
      <w:r w:rsidRPr="009753CA">
        <w:rPr>
          <w:rFonts w:ascii="Cambria" w:hAnsi="Cambria" w:cs="Tahoma"/>
          <w:sz w:val="24"/>
          <w:szCs w:val="24"/>
        </w:rPr>
        <w:t xml:space="preserve">l’oggetto della gara “Servizio di </w:t>
      </w:r>
      <w:r w:rsidR="00515BF0" w:rsidRPr="009753CA">
        <w:rPr>
          <w:rFonts w:ascii="Cambria" w:hAnsi="Cambria" w:cs="Tahoma"/>
          <w:sz w:val="24"/>
          <w:szCs w:val="24"/>
        </w:rPr>
        <w:t>cattura di animali vaganti e servizi collegati</w:t>
      </w:r>
      <w:r w:rsidRPr="009753CA">
        <w:rPr>
          <w:rFonts w:ascii="Cambria" w:hAnsi="Cambria"/>
          <w:sz w:val="24"/>
          <w:szCs w:val="24"/>
        </w:rPr>
        <w:t>, ID 15SER011.1</w:t>
      </w:r>
      <w:r w:rsidRPr="009753CA">
        <w:rPr>
          <w:rFonts w:ascii="Cambria" w:hAnsi="Cambria" w:cs="Tahoma"/>
          <w:sz w:val="24"/>
          <w:szCs w:val="24"/>
        </w:rPr>
        <w:t>”.</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Il plico dovrà contenere all’interno n. 3 buste separate, di cui la n. 3 dovrà essere regolarmente sigillata e controfirmata sui lembi di chiusura, mentre per la n. 1 e la n. 2 sarà sufficiente una chiusura normale:</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lastRenderedPageBreak/>
        <w:t>Busta n. 1 recante l’indicazione “</w:t>
      </w:r>
      <w:r w:rsidRPr="009753CA">
        <w:rPr>
          <w:rFonts w:ascii="Cambria" w:hAnsi="Cambria" w:cs="Tahoma"/>
          <w:sz w:val="24"/>
          <w:szCs w:val="24"/>
          <w:u w:val="single"/>
        </w:rPr>
        <w:t>DOCUMENTI DI PARTECIPAZIONE</w:t>
      </w:r>
      <w:r w:rsidRPr="009753CA">
        <w:rPr>
          <w:rFonts w:ascii="Cambria" w:hAnsi="Cambria" w:cs="Tahoma"/>
          <w:sz w:val="24"/>
          <w:szCs w:val="24"/>
        </w:rPr>
        <w:t>” - art. 3 delle presenti Norme di partecipazione alla gara (busta unica);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Busta n. 2 recante l’indicazione </w:t>
      </w:r>
      <w:r w:rsidRPr="009753CA">
        <w:rPr>
          <w:rFonts w:ascii="Cambria" w:hAnsi="Cambria" w:cs="Tahoma"/>
          <w:sz w:val="24"/>
          <w:szCs w:val="24"/>
          <w:u w:val="single"/>
        </w:rPr>
        <w:t>“DOCUMENTAZIONE TECNICO-QUALITATIVA”</w:t>
      </w:r>
      <w:r w:rsidRPr="009753CA">
        <w:rPr>
          <w:rFonts w:ascii="Cambria" w:hAnsi="Cambria" w:cs="Tahoma"/>
          <w:sz w:val="24"/>
          <w:szCs w:val="24"/>
        </w:rPr>
        <w:t xml:space="preserve"> – si rinvia all’ art. 20 del Capitolato Speciale “Documentazione tecnico qualitativa (una busta per singolo lotto di partecipazione);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Busta n. 3 recante l’indicazione “</w:t>
      </w:r>
      <w:r w:rsidRPr="009753CA">
        <w:rPr>
          <w:rFonts w:ascii="Cambria" w:hAnsi="Cambria" w:cs="Tahoma"/>
          <w:sz w:val="24"/>
          <w:szCs w:val="24"/>
          <w:u w:val="single"/>
        </w:rPr>
        <w:t>OFFERTA ECONOMICA</w:t>
      </w:r>
      <w:r w:rsidRPr="009753CA">
        <w:rPr>
          <w:rFonts w:ascii="Cambria" w:hAnsi="Cambria" w:cs="Tahoma"/>
          <w:sz w:val="24"/>
          <w:szCs w:val="24"/>
        </w:rPr>
        <w:t>” - art. 4 delle presenti Norme di partecipazione alla gara (una busta per singolo lotto di partecipazione).</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Il plico andrà indirizzato all’Ente per la Gestione Accentrata dei Servizi Condivisi – Via Pozzuolo 330  (Palazzina B UFFICIO PROTOCOLLO)- 33100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Gli orari di apertura dell’Ufficio Protocollo dell’EGAS sono i seguenti:</w:t>
      </w:r>
    </w:p>
    <w:p w:rsidR="00581A81" w:rsidRPr="009753CA" w:rsidRDefault="00581A81" w:rsidP="00601AD8">
      <w:pPr>
        <w:numPr>
          <w:ilvl w:val="0"/>
          <w:numId w:val="35"/>
        </w:numPr>
        <w:spacing w:after="0" w:line="240" w:lineRule="auto"/>
        <w:jc w:val="both"/>
        <w:rPr>
          <w:rFonts w:ascii="Cambria" w:hAnsi="Cambria" w:cs="Tahoma"/>
          <w:sz w:val="24"/>
          <w:szCs w:val="24"/>
        </w:rPr>
      </w:pPr>
      <w:r w:rsidRPr="009753CA">
        <w:rPr>
          <w:rFonts w:ascii="Cambria" w:hAnsi="Cambria" w:cs="Tahoma"/>
          <w:sz w:val="24"/>
          <w:szCs w:val="24"/>
        </w:rPr>
        <w:t>dal lunedì al giovedì: 08.30 -16.00</w:t>
      </w:r>
    </w:p>
    <w:p w:rsidR="00581A81" w:rsidRPr="009753CA" w:rsidRDefault="00581A81" w:rsidP="00601AD8">
      <w:pPr>
        <w:numPr>
          <w:ilvl w:val="0"/>
          <w:numId w:val="35"/>
        </w:numPr>
        <w:spacing w:after="0" w:line="240" w:lineRule="auto"/>
        <w:jc w:val="both"/>
        <w:rPr>
          <w:rFonts w:ascii="Cambria" w:hAnsi="Cambria" w:cs="Tahoma"/>
          <w:sz w:val="24"/>
          <w:szCs w:val="24"/>
        </w:rPr>
      </w:pPr>
      <w:r w:rsidRPr="009753CA">
        <w:rPr>
          <w:rFonts w:ascii="Cambria" w:hAnsi="Cambria" w:cs="Tahoma"/>
          <w:sz w:val="24"/>
          <w:szCs w:val="24"/>
        </w:rPr>
        <w:t>venerdì: 8.30 – 13.00</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L’EGAS declina ogni responsabilità per eventuali ritardi o errori di recapito del plico. In caso di consegna a mano farà fede</w:t>
      </w:r>
      <w:r w:rsidR="00CB6A87" w:rsidRPr="009753CA">
        <w:rPr>
          <w:rFonts w:ascii="Cambria" w:hAnsi="Cambria" w:cs="Tahoma"/>
          <w:sz w:val="24"/>
          <w:szCs w:val="24"/>
        </w:rPr>
        <w:t>,</w:t>
      </w:r>
      <w:r w:rsidRPr="009753CA">
        <w:rPr>
          <w:rFonts w:ascii="Cambria" w:hAnsi="Cambria" w:cs="Tahoma"/>
          <w:sz w:val="24"/>
          <w:szCs w:val="24"/>
        </w:rPr>
        <w:t xml:space="preserve"> ai fini dell’osservanza del termine utile sopra fissato, la data e l’ora apposte sul plico dall’addetto alla ricezione.</w:t>
      </w:r>
    </w:p>
    <w:p w:rsidR="00581A81" w:rsidRPr="009753CA" w:rsidRDefault="00581A81" w:rsidP="00601AD8">
      <w:pPr>
        <w:tabs>
          <w:tab w:val="left" w:pos="6096"/>
        </w:tabs>
        <w:spacing w:line="240" w:lineRule="auto"/>
        <w:ind w:left="426" w:hanging="426"/>
        <w:jc w:val="center"/>
        <w:rPr>
          <w:rFonts w:ascii="Cambria" w:hAnsi="Cambria" w:cs="Tahoma"/>
          <w:sz w:val="24"/>
          <w:szCs w:val="24"/>
        </w:rPr>
      </w:pPr>
    </w:p>
    <w:p w:rsidR="00581A81" w:rsidRPr="009753CA" w:rsidRDefault="00581A81" w:rsidP="00601AD8">
      <w:pPr>
        <w:tabs>
          <w:tab w:val="left" w:pos="6096"/>
        </w:tabs>
        <w:spacing w:line="240" w:lineRule="auto"/>
        <w:ind w:left="426" w:hanging="426"/>
        <w:jc w:val="center"/>
        <w:rPr>
          <w:rFonts w:ascii="Cambria" w:hAnsi="Cambria" w:cs="Tahoma"/>
          <w:sz w:val="24"/>
          <w:szCs w:val="24"/>
        </w:rPr>
      </w:pPr>
      <w:r w:rsidRPr="009753CA">
        <w:rPr>
          <w:rFonts w:ascii="Cambria" w:hAnsi="Cambria" w:cs="Tahoma"/>
          <w:sz w:val="24"/>
          <w:szCs w:val="24"/>
        </w:rPr>
        <w:t xml:space="preserve">Art. 3 </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(Documenti di partecipazione)</w:t>
      </w:r>
    </w:p>
    <w:p w:rsidR="00581A81" w:rsidRPr="009753CA" w:rsidRDefault="00581A81" w:rsidP="00601AD8">
      <w:pPr>
        <w:pStyle w:val="Corpodeltesto23"/>
        <w:pBdr>
          <w:bottom w:val="none" w:sz="0" w:space="0" w:color="auto"/>
        </w:pBdr>
        <w:rPr>
          <w:rFonts w:ascii="Cambria" w:hAnsi="Cambria" w:cs="Tahoma"/>
          <w:sz w:val="24"/>
          <w:szCs w:val="24"/>
        </w:rPr>
      </w:pPr>
    </w:p>
    <w:p w:rsidR="00581A81" w:rsidRPr="009753CA" w:rsidRDefault="00581A81" w:rsidP="00601AD8">
      <w:pPr>
        <w:pStyle w:val="Corpodeltesto23"/>
        <w:pBdr>
          <w:bottom w:val="none" w:sz="0" w:space="0" w:color="auto"/>
        </w:pBdr>
        <w:rPr>
          <w:rFonts w:ascii="Cambria" w:hAnsi="Cambria" w:cs="Tahoma"/>
          <w:sz w:val="24"/>
          <w:szCs w:val="24"/>
        </w:rPr>
      </w:pPr>
      <w:r w:rsidRPr="009753CA">
        <w:rPr>
          <w:rFonts w:ascii="Cambria" w:hAnsi="Cambria" w:cs="Tahoma"/>
          <w:sz w:val="24"/>
          <w:szCs w:val="24"/>
        </w:rPr>
        <w:t>La ditta partecipante deve inserire all’interno della busta n. 1 la seguente documentazione:</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 xml:space="preserve">Dichiarazione sostitutiva di certificazione e di atto di notorietà, a firma del legale rappresentante, redatta come da fac-simile (vedere Allegato “A” alle Norme), corredato da fotocopia del documento di riconoscimento del sottoscrittore. </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Garanzia dell’importo indicato nella tabella di cui al Capitolato Speciale, costituita nelle</w:t>
      </w:r>
    </w:p>
    <w:p w:rsidR="00581A81" w:rsidRPr="009753CA" w:rsidRDefault="00581A81" w:rsidP="00601AD8">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 xml:space="preserve">forme previste dall’art. 93 del </w:t>
      </w:r>
      <w:proofErr w:type="spellStart"/>
      <w:r w:rsidRPr="009753CA">
        <w:rPr>
          <w:rFonts w:ascii="Cambria" w:hAnsi="Cambria" w:cs="Tahoma"/>
          <w:sz w:val="24"/>
          <w:szCs w:val="24"/>
        </w:rPr>
        <w:t>D.Lgs.</w:t>
      </w:r>
      <w:proofErr w:type="spellEnd"/>
      <w:r w:rsidRPr="009753CA">
        <w:rPr>
          <w:rFonts w:ascii="Cambria" w:hAnsi="Cambria" w:cs="Tahoma"/>
          <w:sz w:val="24"/>
          <w:szCs w:val="24"/>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581A81" w:rsidRPr="009753CA" w:rsidRDefault="00581A81" w:rsidP="00601AD8">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 xml:space="preserve">La garanzia fideiussoria a scelta dell’offerente, può essere bancaria o assicurativa o rilasciata dagli intermediari finanziari iscritti nell’albo di cui all’art. 106 del Decreto </w:t>
      </w:r>
      <w:r w:rsidRPr="009753CA">
        <w:rPr>
          <w:rFonts w:ascii="Cambria" w:hAnsi="Cambria" w:cs="Tahoma"/>
          <w:sz w:val="24"/>
          <w:szCs w:val="24"/>
        </w:rPr>
        <w:lastRenderedPageBreak/>
        <w:t xml:space="preserve">Legislativo 1 settembre 1993 n. 385 e </w:t>
      </w:r>
      <w:proofErr w:type="spellStart"/>
      <w:r w:rsidRPr="009753CA">
        <w:rPr>
          <w:rFonts w:ascii="Cambria" w:hAnsi="Cambria" w:cs="Tahoma"/>
          <w:sz w:val="24"/>
          <w:szCs w:val="24"/>
        </w:rPr>
        <w:t>s.i.m.</w:t>
      </w:r>
      <w:proofErr w:type="spellEnd"/>
      <w:r w:rsidRPr="009753CA">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rsidR="00581A81" w:rsidRPr="009753CA" w:rsidRDefault="00581A81" w:rsidP="00601AD8">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 xml:space="preserve">La garanzia, intestata all’Ente per la gestione accentrata dei servizi condivisi (EGAS) Via Pozzuolo n. 330, deve avere validità </w:t>
      </w:r>
      <w:r w:rsidRPr="009753CA">
        <w:rPr>
          <w:rFonts w:ascii="Cambria" w:hAnsi="Cambria" w:cs="Tahoma"/>
          <w:b/>
          <w:sz w:val="24"/>
          <w:szCs w:val="24"/>
        </w:rPr>
        <w:t>per almeno 240 giorni</w:t>
      </w:r>
      <w:r w:rsidRPr="009753CA">
        <w:rPr>
          <w:rFonts w:ascii="Cambria" w:hAnsi="Cambria" w:cs="Tahoma"/>
          <w:sz w:val="24"/>
          <w:szCs w:val="24"/>
        </w:rPr>
        <w:t xml:space="preserve"> dalla data di presentazione dell’offerta. </w:t>
      </w:r>
    </w:p>
    <w:p w:rsidR="00581A81" w:rsidRPr="009753CA" w:rsidRDefault="00581A81" w:rsidP="00601AD8">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L’importo della garanzia e del suo eventuale rinnovo potrà essere ridotto:</w:t>
      </w:r>
    </w:p>
    <w:p w:rsidR="00581A81" w:rsidRPr="009753CA" w:rsidRDefault="00581A81" w:rsidP="00601AD8">
      <w:pPr>
        <w:pStyle w:val="Corpodeltesto23"/>
        <w:numPr>
          <w:ilvl w:val="0"/>
          <w:numId w:val="37"/>
        </w:numPr>
        <w:pBdr>
          <w:bottom w:val="none" w:sz="0" w:space="0" w:color="auto"/>
        </w:pBdr>
        <w:autoSpaceDE w:val="0"/>
        <w:autoSpaceDN w:val="0"/>
        <w:adjustRightInd w:val="0"/>
        <w:ind w:left="360"/>
        <w:rPr>
          <w:rFonts w:ascii="Cambria" w:hAnsi="Cambria" w:cs="Tahoma"/>
          <w:sz w:val="24"/>
          <w:szCs w:val="24"/>
        </w:rPr>
      </w:pPr>
      <w:r w:rsidRPr="009753CA">
        <w:rPr>
          <w:rFonts w:ascii="Cambria" w:eastAsia="Calibri" w:hAnsi="Cambria"/>
          <w:sz w:val="24"/>
          <w:szCs w:val="24"/>
          <w:lang w:eastAsia="en-US"/>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581A81" w:rsidRPr="009753CA" w:rsidRDefault="00581A81" w:rsidP="00601AD8">
      <w:pPr>
        <w:pStyle w:val="Corpodeltesto23"/>
        <w:numPr>
          <w:ilvl w:val="0"/>
          <w:numId w:val="37"/>
        </w:numPr>
        <w:pBdr>
          <w:bottom w:val="none" w:sz="0" w:space="0" w:color="auto"/>
        </w:pBdr>
        <w:autoSpaceDE w:val="0"/>
        <w:autoSpaceDN w:val="0"/>
        <w:adjustRightInd w:val="0"/>
        <w:ind w:left="360"/>
        <w:rPr>
          <w:rFonts w:ascii="Cambria" w:hAnsi="Cambria" w:cs="Tahoma"/>
          <w:sz w:val="24"/>
          <w:szCs w:val="24"/>
        </w:rPr>
      </w:pPr>
      <w:r w:rsidRPr="009753CA">
        <w:rPr>
          <w:rFonts w:ascii="Cambria" w:eastAsia="Calibri" w:hAnsi="Cambria"/>
          <w:sz w:val="24"/>
          <w:szCs w:val="24"/>
          <w:lang w:eastAsia="en-US"/>
        </w:rPr>
        <w:t xml:space="preserve">del 30 %, anche cumulabile con la riduzione di cui al primo periodo ed al periodo successivo, per gli operatori economici in possesso di registrazione al sistema comunitario di </w:t>
      </w:r>
      <w:proofErr w:type="spellStart"/>
      <w:r w:rsidRPr="009753CA">
        <w:rPr>
          <w:rFonts w:ascii="Cambria" w:eastAsia="Calibri" w:hAnsi="Cambria"/>
          <w:sz w:val="24"/>
          <w:szCs w:val="24"/>
          <w:lang w:eastAsia="en-US"/>
        </w:rPr>
        <w:t>ecogestione</w:t>
      </w:r>
      <w:proofErr w:type="spellEnd"/>
      <w:r w:rsidRPr="009753CA">
        <w:rPr>
          <w:rFonts w:ascii="Cambria" w:eastAsia="Calibri" w:hAnsi="Cambria"/>
          <w:sz w:val="24"/>
          <w:szCs w:val="24"/>
          <w:lang w:eastAsia="en-US"/>
        </w:rPr>
        <w:t xml:space="preserve"> e </w:t>
      </w:r>
      <w:proofErr w:type="spellStart"/>
      <w:r w:rsidRPr="009753CA">
        <w:rPr>
          <w:rFonts w:ascii="Cambria" w:eastAsia="Calibri" w:hAnsi="Cambria"/>
          <w:sz w:val="24"/>
          <w:szCs w:val="24"/>
          <w:lang w:eastAsia="en-US"/>
        </w:rPr>
        <w:t>audit</w:t>
      </w:r>
      <w:proofErr w:type="spellEnd"/>
      <w:r w:rsidRPr="009753CA">
        <w:rPr>
          <w:rFonts w:ascii="Cambria" w:eastAsia="Calibri" w:hAnsi="Cambria"/>
          <w:sz w:val="24"/>
          <w:szCs w:val="24"/>
          <w:lang w:eastAsia="en-US"/>
        </w:rPr>
        <w:t xml:space="preserve"> (EMAS), ai sensi del regolamento (CE) n. 1221/2009 del Parlamento europeo e del Consiglio, del 25 novembre 2009;</w:t>
      </w:r>
    </w:p>
    <w:p w:rsidR="00581A81" w:rsidRPr="009753CA" w:rsidRDefault="00581A81" w:rsidP="00601AD8">
      <w:pPr>
        <w:pStyle w:val="Corpodeltesto23"/>
        <w:numPr>
          <w:ilvl w:val="0"/>
          <w:numId w:val="37"/>
        </w:numPr>
        <w:pBdr>
          <w:bottom w:val="none" w:sz="0" w:space="0" w:color="auto"/>
        </w:pBdr>
        <w:autoSpaceDE w:val="0"/>
        <w:autoSpaceDN w:val="0"/>
        <w:adjustRightInd w:val="0"/>
        <w:ind w:left="360"/>
        <w:rPr>
          <w:rFonts w:ascii="Cambria" w:hAnsi="Cambria" w:cs="Tahoma"/>
          <w:sz w:val="24"/>
          <w:szCs w:val="24"/>
        </w:rPr>
      </w:pPr>
      <w:r w:rsidRPr="009753CA">
        <w:rPr>
          <w:rFonts w:ascii="Cambria" w:eastAsia="Calibri" w:hAnsi="Cambria"/>
          <w:sz w:val="24"/>
          <w:szCs w:val="24"/>
          <w:lang w:eastAsia="en-US"/>
        </w:rPr>
        <w:t>del 20 % per gli operatori in possesso di certificazione ambientale ai sensi della norma UNI EN ISO 14001;</w:t>
      </w:r>
    </w:p>
    <w:p w:rsidR="00581A81" w:rsidRPr="009753CA" w:rsidRDefault="00581A81" w:rsidP="00601AD8">
      <w:pPr>
        <w:pStyle w:val="Corpodeltesto23"/>
        <w:numPr>
          <w:ilvl w:val="0"/>
          <w:numId w:val="37"/>
        </w:numPr>
        <w:pBdr>
          <w:bottom w:val="none" w:sz="0" w:space="0" w:color="auto"/>
        </w:pBdr>
        <w:autoSpaceDE w:val="0"/>
        <w:autoSpaceDN w:val="0"/>
        <w:adjustRightInd w:val="0"/>
        <w:ind w:left="360"/>
        <w:rPr>
          <w:rFonts w:ascii="Cambria" w:hAnsi="Cambria" w:cs="Tahoma"/>
          <w:sz w:val="24"/>
          <w:szCs w:val="24"/>
        </w:rPr>
      </w:pPr>
      <w:r w:rsidRPr="009753CA">
        <w:rPr>
          <w:rFonts w:ascii="Cambria" w:eastAsia="Calibri" w:hAnsi="Cambria"/>
          <w:sz w:val="24"/>
          <w:szCs w:val="24"/>
          <w:lang w:eastAsia="en-US"/>
        </w:rPr>
        <w:t xml:space="preserve">del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w:t>
      </w:r>
      <w:r w:rsidRPr="009753CA">
        <w:rPr>
          <w:rFonts w:ascii="Cambria" w:eastAsia="Calibri" w:hAnsi="Cambria" w:cs="Calibri"/>
          <w:sz w:val="24"/>
          <w:szCs w:val="24"/>
          <w:lang w:eastAsia="en-US"/>
        </w:rPr>
        <w:t xml:space="preserve">118 </w:t>
      </w:r>
      <w:r w:rsidRPr="009753CA">
        <w:rPr>
          <w:rFonts w:ascii="Cambria" w:eastAsia="Calibri" w:hAnsi="Cambria"/>
          <w:sz w:val="24"/>
          <w:szCs w:val="24"/>
          <w:lang w:eastAsia="en-US"/>
        </w:rPr>
        <w:t>(</w:t>
      </w:r>
      <w:proofErr w:type="spellStart"/>
      <w:r w:rsidRPr="009753CA">
        <w:rPr>
          <w:rFonts w:ascii="Cambria" w:eastAsia="Calibri" w:hAnsi="Cambria"/>
          <w:sz w:val="24"/>
          <w:szCs w:val="24"/>
          <w:lang w:eastAsia="en-US"/>
        </w:rPr>
        <w:t>Ecolabel</w:t>
      </w:r>
      <w:proofErr w:type="spellEnd"/>
      <w:r w:rsidRPr="009753CA">
        <w:rPr>
          <w:rFonts w:ascii="Cambria" w:eastAsia="Calibri" w:hAnsi="Cambria"/>
          <w:sz w:val="24"/>
          <w:szCs w:val="24"/>
          <w:lang w:eastAsia="en-US"/>
        </w:rPr>
        <w:t xml:space="preserve"> UE) ai sensi del regolamento (CE) n. 66/2010 del Parlamento europeo e del Consiglio, del 25 novembre 2009;</w:t>
      </w:r>
    </w:p>
    <w:p w:rsidR="00581A81" w:rsidRPr="009753CA" w:rsidRDefault="00581A81" w:rsidP="00601AD8">
      <w:pPr>
        <w:pStyle w:val="Corpodeltesto23"/>
        <w:numPr>
          <w:ilvl w:val="0"/>
          <w:numId w:val="37"/>
        </w:numPr>
        <w:pBdr>
          <w:bottom w:val="none" w:sz="0" w:space="0" w:color="auto"/>
        </w:pBdr>
        <w:autoSpaceDE w:val="0"/>
        <w:autoSpaceDN w:val="0"/>
        <w:adjustRightInd w:val="0"/>
        <w:ind w:left="360"/>
        <w:rPr>
          <w:rFonts w:ascii="Cambria" w:hAnsi="Cambria" w:cs="Tahoma"/>
          <w:sz w:val="24"/>
          <w:szCs w:val="24"/>
        </w:rPr>
      </w:pPr>
      <w:r w:rsidRPr="009753CA">
        <w:rPr>
          <w:rFonts w:ascii="Cambria" w:eastAsia="Calibri" w:hAnsi="Cambria"/>
          <w:sz w:val="24"/>
          <w:szCs w:val="24"/>
          <w:lang w:eastAsia="en-US"/>
        </w:rPr>
        <w:t>del 15%  per gli operatori economici che sviluppano un inventario di gas ad effetto serra ai sensi della norma UNI EN ISO 14064-1 o un'impronta climatica (</w:t>
      </w:r>
      <w:proofErr w:type="spellStart"/>
      <w:r w:rsidRPr="009753CA">
        <w:rPr>
          <w:rFonts w:ascii="Cambria" w:eastAsia="Calibri" w:hAnsi="Cambria"/>
          <w:i/>
          <w:iCs/>
          <w:sz w:val="24"/>
          <w:szCs w:val="24"/>
          <w:lang w:eastAsia="en-US"/>
        </w:rPr>
        <w:t>carbon</w:t>
      </w:r>
      <w:proofErr w:type="spellEnd"/>
      <w:r w:rsidRPr="009753CA">
        <w:rPr>
          <w:rFonts w:ascii="Cambria" w:eastAsia="Calibri" w:hAnsi="Cambria"/>
          <w:i/>
          <w:iCs/>
          <w:sz w:val="24"/>
          <w:szCs w:val="24"/>
          <w:lang w:eastAsia="en-US"/>
        </w:rPr>
        <w:t xml:space="preserve"> </w:t>
      </w:r>
      <w:proofErr w:type="spellStart"/>
      <w:r w:rsidRPr="009753CA">
        <w:rPr>
          <w:rFonts w:ascii="Cambria" w:eastAsia="Calibri" w:hAnsi="Cambria"/>
          <w:i/>
          <w:iCs/>
          <w:sz w:val="24"/>
          <w:szCs w:val="24"/>
          <w:lang w:eastAsia="en-US"/>
        </w:rPr>
        <w:t>footprint</w:t>
      </w:r>
      <w:proofErr w:type="spellEnd"/>
      <w:r w:rsidRPr="009753CA">
        <w:rPr>
          <w:rFonts w:ascii="Cambria" w:eastAsia="Calibri" w:hAnsi="Cambria"/>
          <w:sz w:val="24"/>
          <w:szCs w:val="24"/>
          <w:lang w:eastAsia="en-US"/>
        </w:rPr>
        <w:t xml:space="preserve">) di prodotto ai sensi della norma UNI ISO/TS 14067. </w:t>
      </w:r>
    </w:p>
    <w:p w:rsidR="00581A81" w:rsidRPr="009753CA" w:rsidRDefault="00581A81" w:rsidP="00601AD8">
      <w:pPr>
        <w:pStyle w:val="Corpodeltesto23"/>
        <w:pBdr>
          <w:bottom w:val="none" w:sz="0" w:space="0" w:color="auto"/>
        </w:pBdr>
        <w:autoSpaceDE w:val="0"/>
        <w:autoSpaceDN w:val="0"/>
        <w:adjustRightInd w:val="0"/>
        <w:ind w:left="360"/>
        <w:rPr>
          <w:rFonts w:ascii="Cambria" w:eastAsia="Calibri" w:hAnsi="Cambria"/>
          <w:sz w:val="24"/>
          <w:szCs w:val="24"/>
          <w:lang w:eastAsia="en-US"/>
        </w:rPr>
      </w:pPr>
      <w:r w:rsidRPr="009753CA">
        <w:rPr>
          <w:rFonts w:ascii="Cambria" w:eastAsia="Calibri" w:hAnsi="Cambria"/>
          <w:sz w:val="24"/>
          <w:szCs w:val="24"/>
          <w:lang w:eastAsia="en-US"/>
        </w:rPr>
        <w:t xml:space="preserve">Per fruire dei benefici di cui al presente comma, l'operatore economico segnala, in sede di offerta, il possesso dei relativi requisiti, e lo documenta nei modi prescritti dalle norme vigenti. </w:t>
      </w:r>
    </w:p>
    <w:p w:rsidR="00581A81" w:rsidRPr="009753CA" w:rsidRDefault="00581A81" w:rsidP="00601AD8">
      <w:pPr>
        <w:pStyle w:val="Corpodeltesto23"/>
        <w:pBdr>
          <w:bottom w:val="none" w:sz="0" w:space="0" w:color="auto"/>
        </w:pBdr>
        <w:autoSpaceDE w:val="0"/>
        <w:autoSpaceDN w:val="0"/>
        <w:adjustRightInd w:val="0"/>
        <w:ind w:left="360"/>
        <w:rPr>
          <w:rFonts w:ascii="Cambria" w:hAnsi="Cambria" w:cs="Tahoma"/>
          <w:sz w:val="24"/>
          <w:szCs w:val="24"/>
        </w:rPr>
      </w:pPr>
      <w:r w:rsidRPr="009753CA">
        <w:rPr>
          <w:rFonts w:ascii="Cambria" w:eastAsia="Calibri" w:hAnsi="Cambria"/>
          <w:sz w:val="24"/>
          <w:szCs w:val="24"/>
          <w:lang w:eastAsia="en-US"/>
        </w:rPr>
        <w:t xml:space="preserve">L’importo della garanzia e del suo eventuale rinnovo è ridotto del 30 % </w:t>
      </w:r>
      <w:r w:rsidRPr="009753CA">
        <w:rPr>
          <w:rFonts w:ascii="Cambria" w:eastAsia="Calibri" w:hAnsi="Cambria"/>
          <w:b/>
          <w:sz w:val="24"/>
          <w:szCs w:val="24"/>
          <w:lang w:eastAsia="en-US"/>
        </w:rPr>
        <w:t>non cumulabile</w:t>
      </w:r>
      <w:r w:rsidRPr="009753CA">
        <w:rPr>
          <w:rFonts w:ascii="Cambria" w:eastAsia="Calibri" w:hAnsi="Cambria"/>
          <w:sz w:val="24"/>
          <w:szCs w:val="24"/>
          <w:lang w:eastAsia="en-US"/>
        </w:rPr>
        <w:t xml:space="preserve"> con le riduzioni di cui ai periodi precedenti, per gli operatori economici in possesso del </w:t>
      </w:r>
      <w:r w:rsidRPr="009753CA">
        <w:rPr>
          <w:rFonts w:ascii="Cambria" w:eastAsia="Calibri" w:hAnsi="Cambria"/>
          <w:i/>
          <w:iCs/>
          <w:sz w:val="24"/>
          <w:szCs w:val="24"/>
          <w:lang w:eastAsia="en-US"/>
        </w:rPr>
        <w:t xml:space="preserve">rating di legalità </w:t>
      </w:r>
      <w:r w:rsidRPr="009753CA">
        <w:rPr>
          <w:rFonts w:ascii="Cambria" w:eastAsia="Calibri" w:hAnsi="Cambria"/>
          <w:sz w:val="24"/>
          <w:szCs w:val="24"/>
          <w:lang w:eastAsia="en-US"/>
        </w:rPr>
        <w:t xml:space="preserve">o attestazione del modello organizzativo, ai sensi del decreto legislativo n. 231/2001 o di certificazione social </w:t>
      </w:r>
      <w:proofErr w:type="spellStart"/>
      <w:r w:rsidRPr="009753CA">
        <w:rPr>
          <w:rFonts w:ascii="Cambria" w:eastAsia="Calibri" w:hAnsi="Cambria"/>
          <w:i/>
          <w:iCs/>
          <w:sz w:val="24"/>
          <w:szCs w:val="24"/>
          <w:lang w:eastAsia="en-US"/>
        </w:rPr>
        <w:t>accountability</w:t>
      </w:r>
      <w:proofErr w:type="spellEnd"/>
      <w:r w:rsidRPr="009753CA">
        <w:rPr>
          <w:rFonts w:ascii="Cambria" w:eastAsia="Calibri" w:hAnsi="Cambria"/>
          <w:i/>
          <w:iCs/>
          <w:sz w:val="24"/>
          <w:szCs w:val="24"/>
          <w:lang w:eastAsia="en-US"/>
        </w:rPr>
        <w:t xml:space="preserve"> </w:t>
      </w:r>
      <w:r w:rsidRPr="009753CA">
        <w:rPr>
          <w:rFonts w:ascii="Cambria" w:eastAsia="Calibri" w:hAnsi="Cambria"/>
          <w:sz w:val="24"/>
          <w:szCs w:val="24"/>
          <w:lang w:eastAsia="en-US"/>
        </w:rPr>
        <w:t>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81A81" w:rsidRPr="009753CA" w:rsidRDefault="00581A81" w:rsidP="00601AD8">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 xml:space="preserve">In caso di partecipazione a più lotti, la ditta concorrente potrà presentare una garanzia unica, specificando i lotti ai quali intende partecipare. </w:t>
      </w:r>
    </w:p>
    <w:p w:rsidR="00581A81" w:rsidRPr="009753CA" w:rsidRDefault="00581A81" w:rsidP="00601AD8">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 xml:space="preserve">La garanzia copre la mancata sottoscrizione del contratto dopo l’aggiudicazione, per fatto dell'affidatario riconducibile ad una condotta connotata da dolo o colpa grave, ai sensi dell’art. 93, comma 6 del </w:t>
      </w:r>
      <w:proofErr w:type="spellStart"/>
      <w:r w:rsidRPr="009753CA">
        <w:rPr>
          <w:rFonts w:ascii="Cambria" w:hAnsi="Cambria" w:cs="Tahoma"/>
          <w:sz w:val="24"/>
          <w:szCs w:val="24"/>
        </w:rPr>
        <w:t>Dgls</w:t>
      </w:r>
      <w:proofErr w:type="spellEnd"/>
      <w:r w:rsidRPr="009753CA">
        <w:rPr>
          <w:rFonts w:ascii="Cambria" w:hAnsi="Cambria" w:cs="Tahoma"/>
          <w:sz w:val="24"/>
          <w:szCs w:val="24"/>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581A81" w:rsidRPr="009753CA" w:rsidRDefault="00581A81" w:rsidP="00601AD8">
      <w:pPr>
        <w:pStyle w:val="Corpodeltesto23"/>
        <w:pBdr>
          <w:bottom w:val="none" w:sz="0" w:space="0" w:color="auto"/>
        </w:pBdr>
        <w:ind w:left="360"/>
        <w:rPr>
          <w:rFonts w:ascii="Cambria" w:hAnsi="Cambria" w:cs="Tahoma"/>
          <w:b/>
          <w:sz w:val="24"/>
          <w:szCs w:val="24"/>
          <w:u w:val="single"/>
        </w:rPr>
      </w:pPr>
      <w:r w:rsidRPr="009753CA">
        <w:rPr>
          <w:rFonts w:ascii="Cambria" w:hAnsi="Cambria" w:cs="Tahoma"/>
          <w:b/>
          <w:sz w:val="24"/>
          <w:szCs w:val="24"/>
          <w:u w:val="single"/>
        </w:rPr>
        <w:t xml:space="preserve">Si precisa che l’amministrazione provvederà allo svincolo a mezzo lettera PEC o fax e che il documento originale non verrà restituito alla ditta. </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 xml:space="preserve">Documento di impegno di un fideiussore, anche diverso da quello che ha rilasciato la garanzia provvisoria, a rilasciare la garanzia fideiussoria per l'esecuzione del contratto, di cui all’ articolo 103 del D. </w:t>
      </w:r>
      <w:proofErr w:type="spellStart"/>
      <w:r w:rsidRPr="009753CA">
        <w:rPr>
          <w:rFonts w:ascii="Cambria" w:hAnsi="Cambria" w:cs="Tahoma"/>
          <w:sz w:val="24"/>
          <w:szCs w:val="24"/>
        </w:rPr>
        <w:t>Lgs</w:t>
      </w:r>
      <w:proofErr w:type="spellEnd"/>
      <w:r w:rsidRPr="009753CA">
        <w:rPr>
          <w:rFonts w:ascii="Cambria" w:hAnsi="Cambria" w:cs="Tahoma"/>
          <w:sz w:val="24"/>
          <w:szCs w:val="24"/>
        </w:rPr>
        <w:t xml:space="preserve">. 50/2016, qualora l'offerente risultasse affidatario. Il </w:t>
      </w:r>
      <w:r w:rsidRPr="009753CA">
        <w:rPr>
          <w:rFonts w:ascii="Cambria" w:hAnsi="Cambria" w:cs="Tahoma"/>
          <w:sz w:val="24"/>
          <w:szCs w:val="24"/>
        </w:rPr>
        <w:lastRenderedPageBreak/>
        <w:t xml:space="preserve">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9753CA">
        <w:rPr>
          <w:rFonts w:ascii="Cambria" w:hAnsi="Cambria" w:cs="Tahoma"/>
          <w:sz w:val="24"/>
          <w:szCs w:val="24"/>
        </w:rPr>
        <w:t>Lgs</w:t>
      </w:r>
      <w:proofErr w:type="spellEnd"/>
      <w:r w:rsidRPr="009753CA">
        <w:rPr>
          <w:rFonts w:ascii="Cambria" w:hAnsi="Cambria" w:cs="Tahoma"/>
          <w:sz w:val="24"/>
          <w:szCs w:val="24"/>
        </w:rPr>
        <w:t>. 50/2016.</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Il versamento relativo alla contribuzione dovuta all’Autorità nazionale anticorruzione, ai sensi dell’art. 1, comma 67 della Legge 23 dicembre 2005 n. 266, per gli importi indicati nella tabella di cui al Capitolato Speciale.</w:t>
      </w:r>
    </w:p>
    <w:p w:rsidR="00581A81" w:rsidRPr="009753CA" w:rsidRDefault="00581A81" w:rsidP="00DC0DF0">
      <w:pPr>
        <w:pStyle w:val="Corpodeltesto23"/>
        <w:pBdr>
          <w:bottom w:val="none" w:sz="0" w:space="0" w:color="auto"/>
        </w:pBdr>
        <w:ind w:left="708"/>
        <w:rPr>
          <w:rFonts w:ascii="Cambria" w:hAnsi="Cambria" w:cs="Tahoma"/>
          <w:sz w:val="24"/>
          <w:szCs w:val="24"/>
        </w:rPr>
      </w:pPr>
      <w:r w:rsidRPr="009753CA">
        <w:rPr>
          <w:rFonts w:ascii="Cambria" w:hAnsi="Cambria" w:cs="Tahoma"/>
          <w:sz w:val="24"/>
          <w:szCs w:val="24"/>
        </w:rPr>
        <w:t xml:space="preserve">Sia nel caso di R.T.I. costituito, che nel caso di R.T.I. non ancora costituito, il versamento è unico e deve essere </w:t>
      </w:r>
      <w:r w:rsidR="0029150E" w:rsidRPr="009753CA">
        <w:rPr>
          <w:rFonts w:ascii="Cambria" w:hAnsi="Cambria" w:cs="Tahoma"/>
          <w:sz w:val="24"/>
          <w:szCs w:val="24"/>
        </w:rPr>
        <w:t>eseguito</w:t>
      </w:r>
      <w:r w:rsidRPr="009753CA">
        <w:rPr>
          <w:rFonts w:ascii="Cambria" w:hAnsi="Cambria" w:cs="Tahoma"/>
          <w:sz w:val="24"/>
          <w:szCs w:val="24"/>
        </w:rPr>
        <w:t xml:space="preserve"> dalla capogruppo. </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 xml:space="preserve">Patto </w:t>
      </w:r>
      <w:r w:rsidR="00917E0B" w:rsidRPr="009753CA">
        <w:rPr>
          <w:rFonts w:ascii="Cambria" w:hAnsi="Cambria" w:cs="Tahoma"/>
          <w:sz w:val="24"/>
          <w:szCs w:val="24"/>
        </w:rPr>
        <w:t>d’</w:t>
      </w:r>
      <w:r w:rsidRPr="009753CA">
        <w:rPr>
          <w:rFonts w:ascii="Cambria" w:hAnsi="Cambria" w:cs="Tahoma"/>
          <w:sz w:val="24"/>
          <w:szCs w:val="24"/>
        </w:rPr>
        <w:t xml:space="preserve">Integrità debitamente sottoscritto dal legale rappresentante corredato da fotocopia del documento di riconoscimento del sottoscrittore (vedere Allegato “F” alle Norme).  </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Attestazione di avvenuto sopralluogo rilasciato dai competenti uffici (ove richiesto il sopralluogo);</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Dichiarazione di aver preso conoscenza e di aver rilevato tutte le condizioni logistiche, operative e tecniche connesse al servizio, nonché delle circostanze generali e particolari influenti sulle condizioni di svolgimento del servizio stesso</w:t>
      </w:r>
      <w:r w:rsidR="006C7D8A" w:rsidRPr="009753CA">
        <w:rPr>
          <w:rFonts w:ascii="Cambria" w:hAnsi="Cambria" w:cs="Tahoma"/>
          <w:sz w:val="24"/>
          <w:szCs w:val="24"/>
        </w:rPr>
        <w:t>;</w:t>
      </w:r>
    </w:p>
    <w:p w:rsidR="006C7D8A" w:rsidRPr="009753CA" w:rsidRDefault="006C7D8A" w:rsidP="006C7D8A">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 xml:space="preserve">PASSOE ai fini della comprova del possesso dei requisiti di cui all’art. 80 e all’art. 83, c.1 </w:t>
      </w:r>
      <w:proofErr w:type="spellStart"/>
      <w:r w:rsidRPr="009753CA">
        <w:rPr>
          <w:rFonts w:ascii="Cambria" w:hAnsi="Cambria" w:cs="Tahoma"/>
          <w:sz w:val="24"/>
          <w:szCs w:val="24"/>
        </w:rPr>
        <w:t>lett.b</w:t>
      </w:r>
      <w:proofErr w:type="spellEnd"/>
      <w:r w:rsidRPr="009753CA">
        <w:rPr>
          <w:rFonts w:ascii="Cambria" w:hAnsi="Cambria" w:cs="Tahoma"/>
          <w:sz w:val="24"/>
          <w:szCs w:val="24"/>
        </w:rPr>
        <w:t xml:space="preserve">) e lett. c) del D. </w:t>
      </w:r>
      <w:proofErr w:type="spellStart"/>
      <w:r w:rsidRPr="009753CA">
        <w:rPr>
          <w:rFonts w:ascii="Cambria" w:hAnsi="Cambria" w:cs="Tahoma"/>
          <w:sz w:val="24"/>
          <w:szCs w:val="24"/>
        </w:rPr>
        <w:t>Lgs</w:t>
      </w:r>
      <w:proofErr w:type="spellEnd"/>
      <w:r w:rsidRPr="009753CA">
        <w:rPr>
          <w:rFonts w:ascii="Cambria" w:hAnsi="Cambria" w:cs="Tahoma"/>
          <w:sz w:val="24"/>
          <w:szCs w:val="24"/>
        </w:rPr>
        <w:t>. 50/2016;</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 xml:space="preserve">Scheda fornitore debitamente compilata, con l’indicazione del domicilio ai fini delle comunicazioni e il relativo numero di fax e/o PEC (vedere Allegato “D” alle Norme). </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Informativa ai sensi dell'art. 13 del Codice della Privacy, debitamente controfirmata (vedere Allegato “C” alle Norme).</w:t>
      </w:r>
    </w:p>
    <w:p w:rsidR="00581A81" w:rsidRPr="009753CA" w:rsidRDefault="00581A81" w:rsidP="00601AD8">
      <w:pPr>
        <w:pStyle w:val="Corpodeltesto23"/>
        <w:numPr>
          <w:ilvl w:val="0"/>
          <w:numId w:val="34"/>
        </w:numPr>
        <w:pBdr>
          <w:bottom w:val="none" w:sz="0" w:space="0" w:color="auto"/>
        </w:pBdr>
        <w:rPr>
          <w:rFonts w:ascii="Cambria" w:hAnsi="Cambria" w:cs="Tahoma"/>
          <w:sz w:val="24"/>
          <w:szCs w:val="24"/>
        </w:rPr>
      </w:pPr>
      <w:r w:rsidRPr="009753CA">
        <w:rPr>
          <w:rFonts w:ascii="Cambria" w:hAnsi="Cambria" w:cs="Tahoma"/>
          <w:sz w:val="24"/>
          <w:szCs w:val="24"/>
        </w:rPr>
        <w:t>Capitolato speciale d’appalto debitamente sottoscritto in ogni pagina dal legale rappresentante.</w:t>
      </w:r>
    </w:p>
    <w:p w:rsidR="00581A81" w:rsidRPr="009753CA" w:rsidRDefault="00581A81" w:rsidP="00601AD8">
      <w:pPr>
        <w:pStyle w:val="Corpodeltesto23"/>
        <w:pBdr>
          <w:bottom w:val="none" w:sz="0" w:space="0" w:color="auto"/>
        </w:pBdr>
        <w:rPr>
          <w:rFonts w:ascii="Cambria" w:hAnsi="Cambria" w:cs="Tahoma"/>
          <w:sz w:val="24"/>
          <w:szCs w:val="24"/>
        </w:rPr>
      </w:pPr>
      <w:r w:rsidRPr="009753CA">
        <w:rPr>
          <w:rFonts w:ascii="Cambria" w:hAnsi="Cambria" w:cs="Tahoma"/>
          <w:sz w:val="24"/>
          <w:szCs w:val="24"/>
        </w:rPr>
        <w:t>I docum</w:t>
      </w:r>
      <w:r w:rsidR="00515BF0" w:rsidRPr="009753CA">
        <w:rPr>
          <w:rFonts w:ascii="Cambria" w:hAnsi="Cambria" w:cs="Tahoma"/>
          <w:sz w:val="24"/>
          <w:szCs w:val="24"/>
        </w:rPr>
        <w:t>enti di cui ai punti 1-2-3-4-5</w:t>
      </w:r>
      <w:r w:rsidRPr="009753CA">
        <w:rPr>
          <w:rFonts w:ascii="Cambria" w:hAnsi="Cambria" w:cs="Tahoma"/>
          <w:sz w:val="24"/>
          <w:szCs w:val="24"/>
        </w:rPr>
        <w:t xml:space="preserve"> sono da considerarsi documentazione essenziale ai fini della partecipazione alla gara.</w:t>
      </w:r>
    </w:p>
    <w:p w:rsidR="00581A81" w:rsidRPr="009753CA" w:rsidRDefault="00581A81" w:rsidP="00601AD8">
      <w:pPr>
        <w:pStyle w:val="Corpodeltesto23"/>
        <w:pBdr>
          <w:bottom w:val="none" w:sz="0" w:space="0" w:color="auto"/>
        </w:pBdr>
        <w:rPr>
          <w:rFonts w:ascii="Cambria" w:hAnsi="Cambria"/>
          <w:bCs/>
          <w:sz w:val="24"/>
          <w:szCs w:val="24"/>
        </w:rPr>
      </w:pPr>
      <w:r w:rsidRPr="009753CA">
        <w:rPr>
          <w:rFonts w:ascii="Cambria" w:hAnsi="Cambria"/>
          <w:bCs/>
          <w:sz w:val="24"/>
          <w:szCs w:val="24"/>
        </w:rPr>
        <w:t xml:space="preserve">Ai sensi dell'art. 85, comma 1, primo periodo, del D. </w:t>
      </w:r>
      <w:proofErr w:type="spellStart"/>
      <w:r w:rsidRPr="009753CA">
        <w:rPr>
          <w:rFonts w:ascii="Cambria" w:hAnsi="Cambria"/>
          <w:bCs/>
          <w:sz w:val="24"/>
          <w:szCs w:val="24"/>
        </w:rPr>
        <w:t>Lgs</w:t>
      </w:r>
      <w:proofErr w:type="spellEnd"/>
      <w:r w:rsidRPr="009753CA">
        <w:rPr>
          <w:rFonts w:ascii="Cambria" w:hAnsi="Cambria"/>
          <w:bCs/>
          <w:sz w:val="24"/>
          <w:szCs w:val="24"/>
        </w:rPr>
        <w:t>. n. 50/2016 al momento della presentazione delle domande di partecipazione o delle offerte, l’EGAS accetta il DGUE, redatto in conformità al modello di formulario approvato con il Regolamento di esecuzione UE 2016/7 dalla Commissione europea del 5 gennaio 2016. (si rinvia alla modulistica allegata alla presente documentazione).</w:t>
      </w:r>
    </w:p>
    <w:p w:rsidR="00581A81" w:rsidRPr="009753CA" w:rsidRDefault="00581A81" w:rsidP="0014069C">
      <w:pPr>
        <w:pStyle w:val="Corpodeltesto23"/>
        <w:pBdr>
          <w:bottom w:val="single" w:sz="12" w:space="0" w:color="auto"/>
        </w:pBdr>
        <w:rPr>
          <w:rFonts w:ascii="Cambria" w:hAnsi="Cambria" w:cs="Tahoma"/>
          <w:sz w:val="24"/>
          <w:szCs w:val="24"/>
        </w:rPr>
      </w:pPr>
      <w:r w:rsidRPr="009753CA">
        <w:rPr>
          <w:rFonts w:ascii="Cambria" w:hAnsi="Cambria" w:cs="Tahoma"/>
          <w:sz w:val="24"/>
          <w:szCs w:val="24"/>
        </w:rPr>
        <w:t>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nazionale anticorruzione (a cura della sol</w:t>
      </w:r>
      <w:r w:rsidR="0014069C" w:rsidRPr="009753CA">
        <w:rPr>
          <w:rFonts w:ascii="Cambria" w:hAnsi="Cambria" w:cs="Tahoma"/>
          <w:sz w:val="24"/>
          <w:szCs w:val="24"/>
        </w:rPr>
        <w:t>a</w:t>
      </w:r>
      <w:r w:rsidRPr="009753CA">
        <w:rPr>
          <w:rFonts w:ascii="Cambria" w:hAnsi="Cambria" w:cs="Tahoma"/>
          <w:sz w:val="24"/>
          <w:szCs w:val="24"/>
        </w:rPr>
        <w:t xml:space="preserve"> capogruppo). Si precisa che con riferimento ai documenti di cui ai punti 2 e 3, gli stessi dovranno essere, in caso di raggruppamento temporaneo di impresa, cointestati a tutti i soggetti componenti il raggruppamento. I concorrenti di altri Paesi Comunitari sono autorizzati a presentare la documentazione equipollente a quella richiesta. L’EGAS si riserva di procedere ai relativi controlli, ai sensi di quanto previsto dalla D.P.R. 445/2000, nei confronti dei partecipanti alla gara.</w:t>
      </w:r>
    </w:p>
    <w:p w:rsidR="00581A81" w:rsidRPr="009753CA" w:rsidRDefault="00581A81" w:rsidP="0014069C">
      <w:pPr>
        <w:pStyle w:val="Corpodeltesto23"/>
        <w:pBdr>
          <w:bottom w:val="single" w:sz="12" w:space="0" w:color="auto"/>
        </w:pBdr>
        <w:rPr>
          <w:rFonts w:ascii="Cambria" w:hAnsi="Cambria" w:cs="Tahoma"/>
          <w:sz w:val="24"/>
          <w:szCs w:val="24"/>
        </w:rPr>
      </w:pPr>
    </w:p>
    <w:p w:rsidR="00581A81" w:rsidRPr="009753CA" w:rsidRDefault="00581A81" w:rsidP="0014069C">
      <w:pPr>
        <w:pStyle w:val="Corpodeltesto23"/>
        <w:pBdr>
          <w:bottom w:val="single" w:sz="12" w:space="0" w:color="auto"/>
        </w:pBdr>
        <w:jc w:val="center"/>
        <w:rPr>
          <w:rFonts w:ascii="Cambria" w:hAnsi="Cambria" w:cs="Tahoma"/>
          <w:sz w:val="24"/>
          <w:szCs w:val="24"/>
        </w:rPr>
      </w:pPr>
      <w:r w:rsidRPr="009753CA">
        <w:rPr>
          <w:rFonts w:ascii="Cambria" w:hAnsi="Cambria" w:cs="Tahoma"/>
          <w:sz w:val="24"/>
          <w:szCs w:val="24"/>
        </w:rPr>
        <w:t>Art. 4</w:t>
      </w:r>
    </w:p>
    <w:p w:rsidR="00581A81" w:rsidRPr="009753CA" w:rsidRDefault="00581A81" w:rsidP="0014069C">
      <w:pPr>
        <w:pStyle w:val="Corpodeltesto23"/>
        <w:pBdr>
          <w:bottom w:val="single" w:sz="12" w:space="0" w:color="auto"/>
        </w:pBdr>
        <w:jc w:val="center"/>
        <w:rPr>
          <w:rFonts w:ascii="Cambria" w:hAnsi="Cambria" w:cs="Tahoma"/>
          <w:sz w:val="24"/>
          <w:szCs w:val="24"/>
        </w:rPr>
      </w:pPr>
      <w:r w:rsidRPr="009753CA">
        <w:rPr>
          <w:rFonts w:ascii="Cambria" w:hAnsi="Cambria" w:cs="Tahoma"/>
          <w:sz w:val="24"/>
          <w:szCs w:val="24"/>
        </w:rPr>
        <w:t>(Soccorso istruttorio)</w:t>
      </w:r>
    </w:p>
    <w:p w:rsidR="0014069C" w:rsidRPr="009753CA" w:rsidRDefault="0014069C" w:rsidP="0014069C">
      <w:pPr>
        <w:pStyle w:val="Corpodeltesto23"/>
        <w:pBdr>
          <w:bottom w:val="single" w:sz="12" w:space="0" w:color="auto"/>
        </w:pBdr>
        <w:jc w:val="center"/>
        <w:rPr>
          <w:rFonts w:ascii="Cambria" w:hAnsi="Cambria" w:cs="Tahoma"/>
          <w:sz w:val="24"/>
          <w:szCs w:val="24"/>
        </w:rPr>
      </w:pPr>
    </w:p>
    <w:p w:rsidR="00581A81" w:rsidRPr="009753CA" w:rsidRDefault="00581A81" w:rsidP="00DC0DF0">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 xml:space="preserve">Ai sensi di quanto previsto dall’art. 83 comma 9 del D. </w:t>
      </w:r>
      <w:proofErr w:type="spellStart"/>
      <w:r w:rsidRPr="009753CA">
        <w:rPr>
          <w:rFonts w:ascii="Cambria" w:hAnsi="Cambria" w:cs="Tahoma"/>
          <w:sz w:val="24"/>
          <w:szCs w:val="24"/>
        </w:rPr>
        <w:t>Lgs</w:t>
      </w:r>
      <w:proofErr w:type="spellEnd"/>
      <w:r w:rsidRPr="009753CA">
        <w:rPr>
          <w:rFonts w:ascii="Cambria" w:hAnsi="Cambria" w:cs="Tahoma"/>
          <w:sz w:val="24"/>
          <w:szCs w:val="24"/>
        </w:rPr>
        <w:t xml:space="preserve">. n. 50/2016 le carenze di qualsiasi elemento formale della domanda possono essere sanate attraverso la procedura di soccorso istruttorio. In particolare la mancanza, l'incompletezza e ogni altra irregolarità </w:t>
      </w:r>
      <w:r w:rsidRPr="009753CA">
        <w:rPr>
          <w:rFonts w:ascii="Cambria" w:hAnsi="Cambria" w:cs="Tahoma"/>
          <w:sz w:val="24"/>
          <w:szCs w:val="24"/>
        </w:rPr>
        <w:lastRenderedPageBreak/>
        <w:t>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non inferiore all'uno per mille del valore della gara e comunque non superiore a € 5.000,00.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81A81" w:rsidRPr="009753CA" w:rsidRDefault="00581A81" w:rsidP="00DC0DF0">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La sanzione è dovuta esclusivamente in caso di regolarizzazione.</w:t>
      </w:r>
    </w:p>
    <w:p w:rsidR="00581A81" w:rsidRPr="009753CA" w:rsidRDefault="00581A81" w:rsidP="00DC0DF0">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81A81" w:rsidRPr="009753CA" w:rsidRDefault="00581A81" w:rsidP="00DC0DF0">
      <w:pPr>
        <w:pStyle w:val="Corpodeltesto23"/>
        <w:pBdr>
          <w:bottom w:val="none" w:sz="0" w:space="0" w:color="auto"/>
        </w:pBdr>
        <w:ind w:left="360"/>
        <w:rPr>
          <w:rFonts w:ascii="Cambria" w:hAnsi="Cambria" w:cs="Tahoma"/>
          <w:sz w:val="24"/>
          <w:szCs w:val="24"/>
        </w:rPr>
      </w:pPr>
      <w:r w:rsidRPr="009753CA">
        <w:rPr>
          <w:rFonts w:ascii="Cambria" w:hAnsi="Cambria" w:cs="Tahoma"/>
          <w:sz w:val="24"/>
          <w:szCs w:val="24"/>
        </w:rPr>
        <w:t>Costituiscono irregolarità essenziali e non sanabili le carenze della documentazione che non consentono l’individuazione del o dei soggetti responsabili della stessa.</w:t>
      </w:r>
    </w:p>
    <w:p w:rsidR="00581A81" w:rsidRPr="009753CA" w:rsidRDefault="00581A81" w:rsidP="00DC0DF0">
      <w:pPr>
        <w:spacing w:line="240" w:lineRule="auto"/>
        <w:ind w:left="360"/>
        <w:jc w:val="both"/>
        <w:rPr>
          <w:rFonts w:ascii="Cambria" w:hAnsi="Cambria"/>
          <w:sz w:val="24"/>
          <w:szCs w:val="24"/>
        </w:rPr>
      </w:pPr>
      <w:r w:rsidRPr="009753CA">
        <w:rPr>
          <w:rFonts w:ascii="Cambria" w:hAnsi="Cambria" w:cs="Tahoma"/>
          <w:sz w:val="24"/>
          <w:szCs w:val="24"/>
        </w:rPr>
        <w:t xml:space="preserve">Il pagamento della sanzione dovrà essere effettuato tramite bonifico sul c/c di Tesoreria CODICE IBAN: IT 77 E 02008 12310 000103533637 intestato all’ EGAS.- </w:t>
      </w:r>
      <w:r w:rsidRPr="009753CA">
        <w:rPr>
          <w:rFonts w:ascii="Cambria" w:hAnsi="Cambria"/>
          <w:sz w:val="24"/>
          <w:szCs w:val="24"/>
        </w:rPr>
        <w:t>CODICE ENTE: 3816010 CODICE SWIFT: UNCRITM1UN6</w:t>
      </w:r>
      <w:r w:rsidR="00DC0DF0" w:rsidRPr="009753CA">
        <w:rPr>
          <w:rFonts w:ascii="Cambria" w:hAnsi="Cambria"/>
          <w:sz w:val="24"/>
          <w:szCs w:val="24"/>
        </w:rPr>
        <w:t>.</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Art. 5</w:t>
      </w:r>
    </w:p>
    <w:p w:rsidR="00581A81" w:rsidRPr="009753CA" w:rsidRDefault="00581A81" w:rsidP="00601AD8">
      <w:pPr>
        <w:tabs>
          <w:tab w:val="left" w:pos="6096"/>
        </w:tabs>
        <w:spacing w:line="240" w:lineRule="auto"/>
        <w:ind w:left="426" w:hanging="426"/>
        <w:jc w:val="center"/>
        <w:rPr>
          <w:rFonts w:ascii="Cambria" w:hAnsi="Cambria" w:cs="Tahoma"/>
          <w:sz w:val="24"/>
          <w:szCs w:val="24"/>
        </w:rPr>
      </w:pPr>
      <w:r w:rsidRPr="009753CA">
        <w:rPr>
          <w:rFonts w:ascii="Cambria" w:hAnsi="Cambria" w:cs="Tahoma"/>
          <w:sz w:val="24"/>
          <w:szCs w:val="24"/>
        </w:rPr>
        <w:t>(Caratteristiche offerta economica)</w:t>
      </w:r>
    </w:p>
    <w:p w:rsidR="00581A81" w:rsidRPr="009753CA" w:rsidRDefault="00581A81" w:rsidP="0014069C">
      <w:pPr>
        <w:pStyle w:val="Corpodeltesto23"/>
        <w:pBdr>
          <w:bottom w:val="none" w:sz="0" w:space="0" w:color="auto"/>
        </w:pBdr>
        <w:rPr>
          <w:rFonts w:ascii="Cambria" w:hAnsi="Cambria" w:cs="Tahoma"/>
          <w:sz w:val="24"/>
          <w:szCs w:val="24"/>
        </w:rPr>
      </w:pPr>
    </w:p>
    <w:p w:rsidR="00581A81" w:rsidRPr="009753CA" w:rsidRDefault="00581A81" w:rsidP="0014069C">
      <w:pPr>
        <w:pStyle w:val="Corpodeltesto23"/>
        <w:pBdr>
          <w:bottom w:val="none" w:sz="0" w:space="0" w:color="auto"/>
        </w:pBdr>
        <w:rPr>
          <w:rFonts w:ascii="Cambria" w:hAnsi="Cambria" w:cs="Tahoma"/>
          <w:sz w:val="24"/>
          <w:szCs w:val="24"/>
        </w:rPr>
      </w:pPr>
      <w:r w:rsidRPr="009753CA">
        <w:rPr>
          <w:rFonts w:ascii="Cambria" w:hAnsi="Cambria" w:cs="Tahoma"/>
          <w:sz w:val="24"/>
          <w:szCs w:val="24"/>
        </w:rPr>
        <w:t>L’offerta economica (Busta n. 3) dovrà essere redatta in lingua italiana e dovrà riportare tutte le informazioni di cui all’</w:t>
      </w:r>
      <w:r w:rsidRPr="009753CA">
        <w:rPr>
          <w:rFonts w:ascii="Cambria" w:hAnsi="Cambria" w:cs="Tahoma"/>
          <w:sz w:val="24"/>
          <w:szCs w:val="24"/>
          <w:u w:val="single"/>
        </w:rPr>
        <w:t>Allegato “E” alle Norme</w:t>
      </w:r>
      <w:r w:rsidRPr="009753CA">
        <w:rPr>
          <w:rFonts w:ascii="Cambria" w:hAnsi="Cambria" w:cs="Tahoma"/>
          <w:sz w:val="24"/>
          <w:szCs w:val="24"/>
        </w:rPr>
        <w:t>. Non sono ammesse offerte “in alternativa”; nel caso fossero erroneamente formulate offerte “in alternativa” sarà presa in considerazione soltanto la prima offerta formulata e non anche l’offerta denominata “in alternativa”.</w:t>
      </w:r>
    </w:p>
    <w:p w:rsidR="00581A81" w:rsidRPr="009753CA" w:rsidRDefault="00581A81" w:rsidP="0014069C">
      <w:pPr>
        <w:pStyle w:val="Paragrafoelenco"/>
        <w:spacing w:line="240" w:lineRule="auto"/>
        <w:ind w:left="0"/>
        <w:jc w:val="both"/>
        <w:rPr>
          <w:rFonts w:ascii="Cambria" w:hAnsi="Cambria" w:cs="Tahoma"/>
          <w:sz w:val="24"/>
          <w:szCs w:val="24"/>
        </w:rPr>
      </w:pPr>
      <w:r w:rsidRPr="009753CA">
        <w:rPr>
          <w:rFonts w:ascii="Cambria" w:hAnsi="Cambria" w:cs="Tahoma"/>
          <w:sz w:val="24"/>
          <w:szCs w:val="24"/>
        </w:rPr>
        <w:t xml:space="preserve">Il prezzo complessivo offerto dovrà essere omnicomprensivo di tutti gli oneri, e in particolare </w:t>
      </w:r>
      <w:r w:rsidR="0014069C" w:rsidRPr="009753CA">
        <w:rPr>
          <w:rFonts w:ascii="Cambria" w:hAnsi="Cambria" w:cs="Tahoma"/>
          <w:sz w:val="24"/>
          <w:szCs w:val="24"/>
        </w:rPr>
        <w:t>i</w:t>
      </w:r>
      <w:r w:rsidRPr="009753CA">
        <w:rPr>
          <w:rFonts w:ascii="Cambria" w:hAnsi="Cambria" w:cs="Tahoma"/>
          <w:sz w:val="24"/>
          <w:szCs w:val="24"/>
        </w:rPr>
        <w:t>l prezzo complessivo offerto dovrà essere omnicomprensivo di tutti gli oneri, di ogni altra spesa inerente l’espletamento del servizio e di ogni ulteriore onere accessorio anche di natura fiscale, ad esclusione dell’IVA che dovrà essere addeb</w:t>
      </w:r>
      <w:r w:rsidR="0014069C" w:rsidRPr="009753CA">
        <w:rPr>
          <w:rFonts w:ascii="Cambria" w:hAnsi="Cambria" w:cs="Tahoma"/>
          <w:sz w:val="24"/>
          <w:szCs w:val="24"/>
        </w:rPr>
        <w:t>itata sulla fattura a norma di l</w:t>
      </w:r>
      <w:r w:rsidRPr="009753CA">
        <w:rPr>
          <w:rFonts w:ascii="Cambria" w:hAnsi="Cambria" w:cs="Tahoma"/>
          <w:sz w:val="24"/>
          <w:szCs w:val="24"/>
        </w:rPr>
        <w:t xml:space="preserve">egge. </w:t>
      </w:r>
    </w:p>
    <w:p w:rsidR="00581A81" w:rsidRPr="009753CA" w:rsidRDefault="00581A81" w:rsidP="00DC0DF0">
      <w:pPr>
        <w:spacing w:line="240" w:lineRule="auto"/>
        <w:jc w:val="both"/>
        <w:rPr>
          <w:rFonts w:ascii="Cambria" w:hAnsi="Cambria" w:cs="Tahoma"/>
          <w:sz w:val="24"/>
          <w:szCs w:val="24"/>
        </w:rPr>
      </w:pPr>
      <w:r w:rsidRPr="009753CA">
        <w:rPr>
          <w:rFonts w:ascii="Cambria" w:hAnsi="Cambria" w:cs="Tahoma"/>
          <w:sz w:val="24"/>
          <w:szCs w:val="24"/>
        </w:rPr>
        <w:t xml:space="preserve">Nulla è dovuto alla </w:t>
      </w:r>
      <w:r w:rsidR="0014069C" w:rsidRPr="009753CA">
        <w:rPr>
          <w:rFonts w:ascii="Cambria" w:hAnsi="Cambria" w:cs="Tahoma"/>
          <w:sz w:val="24"/>
          <w:szCs w:val="24"/>
        </w:rPr>
        <w:t>d</w:t>
      </w:r>
      <w:r w:rsidRPr="009753CA">
        <w:rPr>
          <w:rFonts w:ascii="Cambria" w:hAnsi="Cambria" w:cs="Tahoma"/>
          <w:sz w:val="24"/>
          <w:szCs w:val="24"/>
        </w:rPr>
        <w:t>itta aggiudicataria per i servizi resi al di fuori di quanto previsto nel presente disciplinare e nel capitolato di gara.</w:t>
      </w:r>
    </w:p>
    <w:p w:rsidR="00581A81" w:rsidRPr="009753CA" w:rsidRDefault="00581A81" w:rsidP="00DC0DF0">
      <w:pPr>
        <w:spacing w:line="240" w:lineRule="auto"/>
        <w:jc w:val="both"/>
        <w:rPr>
          <w:rFonts w:ascii="Cambria" w:hAnsi="Cambria" w:cs="Tahoma"/>
          <w:sz w:val="24"/>
          <w:szCs w:val="24"/>
        </w:rPr>
      </w:pPr>
      <w:r w:rsidRPr="009753CA">
        <w:rPr>
          <w:rFonts w:ascii="Cambria" w:hAnsi="Cambria" w:cs="Tahoma"/>
          <w:sz w:val="24"/>
          <w:szCs w:val="24"/>
        </w:rPr>
        <w:t>La ditta dovrà inoltre indicare in calce la struttura economica dell’offerta stessa ai fini di consentire alla S.A. di poter effettuare le eventuali verifiche di cui all’art. 97 comma 2 (se il criterio di aggiudicazione è il prezzo più basso)</w:t>
      </w:r>
      <w:r w:rsidR="00DC0DF0" w:rsidRPr="009753CA">
        <w:rPr>
          <w:rFonts w:ascii="Cambria" w:hAnsi="Cambria" w:cs="Tahoma"/>
          <w:sz w:val="24"/>
          <w:szCs w:val="24"/>
        </w:rPr>
        <w:t xml:space="preserve"> ovvero di cui all’</w:t>
      </w:r>
      <w:r w:rsidRPr="009753CA">
        <w:rPr>
          <w:rFonts w:ascii="Cambria" w:hAnsi="Cambria" w:cs="Tahoma"/>
          <w:sz w:val="24"/>
          <w:szCs w:val="24"/>
        </w:rPr>
        <w:t xml:space="preserve">art. 97 comma 3 (se il criterio è quello dell’OEV);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in particolare la ditta concorrente dovrà riportare:</w:t>
      </w:r>
    </w:p>
    <w:p w:rsidR="00581A81" w:rsidRPr="009753CA" w:rsidRDefault="00581A81" w:rsidP="00601AD8">
      <w:pPr>
        <w:numPr>
          <w:ilvl w:val="0"/>
          <w:numId w:val="33"/>
        </w:numPr>
        <w:spacing w:after="0" w:line="240" w:lineRule="auto"/>
        <w:jc w:val="both"/>
        <w:rPr>
          <w:rFonts w:ascii="Cambria" w:hAnsi="Cambria" w:cs="Tahoma"/>
          <w:sz w:val="24"/>
          <w:szCs w:val="24"/>
        </w:rPr>
      </w:pPr>
      <w:r w:rsidRPr="009753CA">
        <w:rPr>
          <w:rFonts w:ascii="Cambria" w:hAnsi="Cambria" w:cs="Tahoma"/>
          <w:sz w:val="24"/>
          <w:szCs w:val="24"/>
        </w:rPr>
        <w:t>numero degli addetti impiegati complessivamente nell’appalto;</w:t>
      </w:r>
    </w:p>
    <w:p w:rsidR="00581A81" w:rsidRPr="009753CA" w:rsidRDefault="00581A81" w:rsidP="00601AD8">
      <w:pPr>
        <w:numPr>
          <w:ilvl w:val="0"/>
          <w:numId w:val="33"/>
        </w:numPr>
        <w:spacing w:after="0" w:line="240" w:lineRule="auto"/>
        <w:jc w:val="both"/>
        <w:rPr>
          <w:rFonts w:ascii="Cambria" w:hAnsi="Cambria" w:cs="Tahoma"/>
          <w:sz w:val="24"/>
          <w:szCs w:val="24"/>
        </w:rPr>
      </w:pPr>
      <w:r w:rsidRPr="009753CA">
        <w:rPr>
          <w:rFonts w:ascii="Cambria" w:hAnsi="Cambria" w:cs="Tahoma"/>
          <w:sz w:val="24"/>
          <w:szCs w:val="24"/>
        </w:rPr>
        <w:lastRenderedPageBreak/>
        <w:t>suddivisione dei costi in costi per manodopera, costi per automezzi, attrezzature con esplicitazione separata dei costi in attrezzature e formazione continua per la sicurezza dei lavoratori.</w:t>
      </w:r>
    </w:p>
    <w:p w:rsidR="00B527BD" w:rsidRPr="009753CA" w:rsidRDefault="00B527BD" w:rsidP="00B527BD">
      <w:pPr>
        <w:spacing w:line="240" w:lineRule="auto"/>
        <w:jc w:val="both"/>
        <w:rPr>
          <w:rFonts w:ascii="Times New Roman" w:hAnsi="Times New Roman"/>
          <w:sz w:val="24"/>
          <w:szCs w:val="24"/>
        </w:rPr>
      </w:pPr>
      <w:r w:rsidRPr="009753CA">
        <w:rPr>
          <w:rFonts w:ascii="Times New Roman" w:hAnsi="Times New Roman"/>
          <w:sz w:val="24"/>
          <w:szCs w:val="24"/>
        </w:rPr>
        <w:t>La ditta dovrà inserire, nello schema di dettaglio dell’offerta economica, gli oneri della sicurezza di cui all’art. 95</w:t>
      </w:r>
      <w:r w:rsidR="00A43764" w:rsidRPr="009753CA">
        <w:rPr>
          <w:rFonts w:ascii="Times New Roman" w:hAnsi="Times New Roman"/>
          <w:sz w:val="24"/>
          <w:szCs w:val="24"/>
        </w:rPr>
        <w:t xml:space="preserve">, comma 10 D. </w:t>
      </w:r>
      <w:proofErr w:type="spellStart"/>
      <w:r w:rsidR="00A43764" w:rsidRPr="009753CA">
        <w:rPr>
          <w:rFonts w:ascii="Times New Roman" w:hAnsi="Times New Roman"/>
          <w:sz w:val="24"/>
          <w:szCs w:val="24"/>
        </w:rPr>
        <w:t>lgs</w:t>
      </w:r>
      <w:proofErr w:type="spellEnd"/>
      <w:r w:rsidR="00A43764" w:rsidRPr="009753CA">
        <w:rPr>
          <w:rFonts w:ascii="Times New Roman" w:hAnsi="Times New Roman"/>
          <w:sz w:val="24"/>
          <w:szCs w:val="24"/>
        </w:rPr>
        <w:t xml:space="preserve">. n. 50/2016, </w:t>
      </w:r>
      <w:r w:rsidRPr="009753CA">
        <w:rPr>
          <w:rFonts w:ascii="Times New Roman" w:hAnsi="Times New Roman"/>
          <w:sz w:val="24"/>
          <w:szCs w:val="24"/>
        </w:rPr>
        <w:t xml:space="preserve">la cui quantificazione spetta al Concorrente. Per mero chiarimento si specifica che tali costi sono infatti propri del Concorrente e sono diversi dagli oneri della sicurezza per le interferenze. </w:t>
      </w:r>
    </w:p>
    <w:p w:rsidR="00B527BD" w:rsidRPr="009753CA" w:rsidRDefault="00B527BD" w:rsidP="00B527BD">
      <w:pPr>
        <w:spacing w:line="240" w:lineRule="auto"/>
        <w:jc w:val="both"/>
        <w:rPr>
          <w:rFonts w:ascii="Times New Roman" w:hAnsi="Times New Roman"/>
          <w:sz w:val="24"/>
          <w:szCs w:val="24"/>
        </w:rPr>
      </w:pPr>
      <w:r w:rsidRPr="009753CA">
        <w:rPr>
          <w:rFonts w:ascii="Times New Roman" w:hAnsi="Times New Roman"/>
          <w:sz w:val="24"/>
          <w:szCs w:val="24"/>
        </w:rPr>
        <w:t xml:space="preserve">SI EVIDENZIA CHE LA MANCATA INDICAZIONE DEGLI ONERI DI CUI ALL’ART. 95 DLGS 50/2016 COMPORTERA’ L’ESCLUSIONE DALLA PROCEDURA.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L’offerta dovrà essere redatta in termini di prezzo fisso ed invariabile per tutta la durata del servizio/fornitura.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L’offerta dovrà avere validità non inferiore </w:t>
      </w:r>
      <w:r w:rsidRPr="009753CA">
        <w:rPr>
          <w:rFonts w:ascii="Cambria" w:hAnsi="Cambria" w:cs="Tahoma"/>
          <w:b/>
          <w:sz w:val="24"/>
          <w:szCs w:val="24"/>
        </w:rPr>
        <w:t>a 240 giorni</w:t>
      </w:r>
      <w:r w:rsidRPr="009753CA">
        <w:rPr>
          <w:rFonts w:ascii="Cambria" w:hAnsi="Cambria" w:cs="Tahoma"/>
          <w:sz w:val="24"/>
          <w:szCs w:val="24"/>
        </w:rPr>
        <w:t xml:space="preserve"> dall’ultimo termine di presentazione e per tale periodo è irrevocabile e dovrà essere presentata secondo le modalit</w:t>
      </w:r>
      <w:r w:rsidR="00A43764" w:rsidRPr="009753CA">
        <w:rPr>
          <w:rFonts w:ascii="Cambria" w:hAnsi="Cambria" w:cs="Tahoma"/>
          <w:sz w:val="24"/>
          <w:szCs w:val="24"/>
        </w:rPr>
        <w:t>à</w:t>
      </w:r>
      <w:r w:rsidRPr="009753CA">
        <w:rPr>
          <w:rFonts w:ascii="Cambria" w:hAnsi="Cambria" w:cs="Tahoma"/>
          <w:sz w:val="24"/>
          <w:szCs w:val="24"/>
        </w:rPr>
        <w:t xml:space="preserve"> previste dall’art. 2.</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Non saranno accettate le offerte che non rispettino le indicazioni e le modalità di presentazione previste nel presente documento, ovvero risultino equivoche, difformi dalla richiesta o condizionate da altre clausole.</w:t>
      </w:r>
    </w:p>
    <w:p w:rsidR="00581A81" w:rsidRPr="009753CA" w:rsidRDefault="00581A81" w:rsidP="00601AD8">
      <w:pPr>
        <w:pStyle w:val="Corpodeltesto23"/>
        <w:pBdr>
          <w:bottom w:val="none" w:sz="0" w:space="0" w:color="auto"/>
        </w:pBdr>
        <w:rPr>
          <w:rFonts w:ascii="Cambria" w:hAnsi="Cambria" w:cs="Tahoma"/>
          <w:sz w:val="24"/>
          <w:szCs w:val="24"/>
        </w:rPr>
      </w:pPr>
    </w:p>
    <w:p w:rsidR="00581A81" w:rsidRPr="009753CA" w:rsidRDefault="00581A81" w:rsidP="00601AD8">
      <w:pPr>
        <w:pStyle w:val="Corpodeltesto23"/>
        <w:pBdr>
          <w:bottom w:val="none" w:sz="0" w:space="0" w:color="auto"/>
        </w:pBdr>
        <w:rPr>
          <w:rFonts w:ascii="Cambria" w:hAnsi="Cambria" w:cs="Tahoma"/>
          <w:sz w:val="24"/>
          <w:szCs w:val="24"/>
        </w:rPr>
      </w:pPr>
      <w:r w:rsidRPr="009753CA">
        <w:rPr>
          <w:rFonts w:ascii="Cambria" w:hAnsi="Cambria" w:cs="Tahoma"/>
          <w:sz w:val="24"/>
          <w:szCs w:val="24"/>
        </w:rPr>
        <w:t>In caso di raggruppamento di imprese, l’offerta congiunta dovrà:</w:t>
      </w:r>
    </w:p>
    <w:p w:rsidR="00581A81" w:rsidRPr="009753CA" w:rsidRDefault="00581A81" w:rsidP="00601AD8">
      <w:pPr>
        <w:numPr>
          <w:ilvl w:val="0"/>
          <w:numId w:val="17"/>
        </w:numPr>
        <w:spacing w:after="0" w:line="240" w:lineRule="auto"/>
        <w:jc w:val="both"/>
        <w:rPr>
          <w:rFonts w:ascii="Cambria" w:hAnsi="Cambria" w:cs="Tahoma"/>
          <w:sz w:val="24"/>
          <w:szCs w:val="24"/>
        </w:rPr>
      </w:pPr>
      <w:r w:rsidRPr="009753CA">
        <w:rPr>
          <w:rFonts w:ascii="Cambria" w:hAnsi="Cambria" w:cs="Tahoma"/>
          <w:sz w:val="24"/>
          <w:szCs w:val="24"/>
        </w:rPr>
        <w:t>essere sottoscritta dai Rappresentanti legali di tutte le imprese raggruppate;</w:t>
      </w:r>
    </w:p>
    <w:p w:rsidR="00581A81" w:rsidRPr="009753CA" w:rsidRDefault="00581A81" w:rsidP="00601AD8">
      <w:pPr>
        <w:numPr>
          <w:ilvl w:val="0"/>
          <w:numId w:val="17"/>
        </w:numPr>
        <w:spacing w:after="0" w:line="240" w:lineRule="auto"/>
        <w:jc w:val="both"/>
        <w:rPr>
          <w:rFonts w:ascii="Cambria" w:hAnsi="Cambria" w:cs="Tahoma"/>
          <w:sz w:val="24"/>
          <w:szCs w:val="24"/>
        </w:rPr>
      </w:pPr>
      <w:r w:rsidRPr="009753CA">
        <w:rPr>
          <w:rFonts w:ascii="Cambria" w:hAnsi="Cambria" w:cs="Tahoma"/>
          <w:sz w:val="24"/>
          <w:szCs w:val="24"/>
        </w:rPr>
        <w:t>specificare le parti del servizio che saranno eseguite dalle singole imprese;</w:t>
      </w:r>
    </w:p>
    <w:p w:rsidR="00581A81" w:rsidRPr="009753CA" w:rsidRDefault="00581A81" w:rsidP="00601AD8">
      <w:pPr>
        <w:numPr>
          <w:ilvl w:val="0"/>
          <w:numId w:val="17"/>
        </w:numPr>
        <w:spacing w:after="0" w:line="240" w:lineRule="auto"/>
        <w:jc w:val="both"/>
        <w:rPr>
          <w:rFonts w:ascii="Cambria" w:hAnsi="Cambria" w:cs="Tahoma"/>
          <w:sz w:val="24"/>
          <w:szCs w:val="24"/>
        </w:rPr>
      </w:pPr>
      <w:r w:rsidRPr="009753CA">
        <w:rPr>
          <w:rFonts w:ascii="Cambria" w:hAnsi="Cambria" w:cs="Tahoma"/>
          <w:sz w:val="24"/>
          <w:szCs w:val="24"/>
        </w:rPr>
        <w:t xml:space="preserve">contenere l’impegno che, in caso di aggiudicazione della gara, le stesse si conformeranno alla disciplina prevista dall’art. 48 del D. </w:t>
      </w:r>
      <w:proofErr w:type="spellStart"/>
      <w:r w:rsidRPr="009753CA">
        <w:rPr>
          <w:rFonts w:ascii="Cambria" w:hAnsi="Cambria" w:cs="Tahoma"/>
          <w:sz w:val="24"/>
          <w:szCs w:val="24"/>
        </w:rPr>
        <w:t>Lgs</w:t>
      </w:r>
      <w:proofErr w:type="spellEnd"/>
      <w:r w:rsidRPr="009753CA">
        <w:rPr>
          <w:rFonts w:ascii="Cambria" w:hAnsi="Cambria" w:cs="Tahoma"/>
          <w:sz w:val="24"/>
          <w:szCs w:val="24"/>
        </w:rPr>
        <w:t>. 50/2016.</w:t>
      </w:r>
    </w:p>
    <w:p w:rsidR="00581A81" w:rsidRPr="009753CA" w:rsidRDefault="00581A81" w:rsidP="00601AD8">
      <w:pPr>
        <w:spacing w:line="240" w:lineRule="auto"/>
        <w:ind w:left="435"/>
        <w:jc w:val="both"/>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81A81" w:rsidRPr="009753CA" w:rsidRDefault="00581A81" w:rsidP="00601AD8">
      <w:pPr>
        <w:spacing w:line="240" w:lineRule="auto"/>
        <w:ind w:left="435"/>
        <w:jc w:val="both"/>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9753CA">
        <w:rPr>
          <w:rFonts w:ascii="Cambria" w:hAnsi="Cambria" w:cs="Tahoma"/>
          <w:sz w:val="24"/>
          <w:szCs w:val="24"/>
        </w:rPr>
        <w:t>Lgs</w:t>
      </w:r>
      <w:proofErr w:type="spellEnd"/>
      <w:r w:rsidRPr="009753CA">
        <w:rPr>
          <w:rFonts w:ascii="Cambria" w:hAnsi="Cambria" w:cs="Tahoma"/>
          <w:sz w:val="24"/>
          <w:szCs w:val="24"/>
        </w:rPr>
        <w:t>. 50/2016.</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Tutte le offerte che presenteranno un carattere anormalmente basso rispetto alla prestazione richiesta verranno assoggettate a verifica, secondo quanto disposto dall’art. 97 del </w:t>
      </w:r>
      <w:proofErr w:type="spellStart"/>
      <w:r w:rsidRPr="009753CA">
        <w:rPr>
          <w:rFonts w:ascii="Cambria" w:hAnsi="Cambria" w:cs="Tahoma"/>
          <w:sz w:val="24"/>
          <w:szCs w:val="24"/>
        </w:rPr>
        <w:t>D.Lgs.</w:t>
      </w:r>
      <w:proofErr w:type="spellEnd"/>
      <w:r w:rsidRPr="009753CA">
        <w:rPr>
          <w:rFonts w:ascii="Cambria" w:hAnsi="Cambria" w:cs="Tahoma"/>
          <w:sz w:val="24"/>
          <w:szCs w:val="24"/>
        </w:rPr>
        <w:t xml:space="preserve"> 50/2016; l’Amministrazione valuterà l’anomalia delle offerte secondo i criteri ivi descritti.</w:t>
      </w:r>
    </w:p>
    <w:p w:rsidR="00581A81" w:rsidRPr="009753CA" w:rsidRDefault="00581A81" w:rsidP="00601AD8">
      <w:pPr>
        <w:spacing w:line="240" w:lineRule="auto"/>
        <w:jc w:val="both"/>
        <w:rPr>
          <w:rFonts w:ascii="Cambria" w:hAnsi="Cambria" w:cs="Tahoma"/>
          <w:sz w:val="24"/>
          <w:szCs w:val="24"/>
        </w:rPr>
      </w:pP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lastRenderedPageBreak/>
        <w:t>Art. 6</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(Procedura di individuazione della migliore offerta)</w:t>
      </w:r>
    </w:p>
    <w:p w:rsidR="00581A81" w:rsidRPr="009753CA" w:rsidRDefault="00581A81" w:rsidP="00601AD8">
      <w:pPr>
        <w:spacing w:line="240" w:lineRule="auto"/>
        <w:ind w:right="-1"/>
        <w:jc w:val="both"/>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L’EGAS, verificata la regolarità della documentazione richiesta a corredo dell'offerta, procederà all'individuazione del miglior offerente, secondo il criterio di cui all'art. 95 c.3 del D. </w:t>
      </w:r>
      <w:proofErr w:type="spellStart"/>
      <w:r w:rsidRPr="009753CA">
        <w:rPr>
          <w:rFonts w:ascii="Cambria" w:hAnsi="Cambria" w:cs="Tahoma"/>
          <w:sz w:val="24"/>
          <w:szCs w:val="24"/>
        </w:rPr>
        <w:t>Lgs</w:t>
      </w:r>
      <w:proofErr w:type="spellEnd"/>
      <w:r w:rsidRPr="009753CA">
        <w:rPr>
          <w:rFonts w:ascii="Cambria" w:hAnsi="Cambria" w:cs="Tahoma"/>
          <w:sz w:val="24"/>
          <w:szCs w:val="24"/>
        </w:rPr>
        <w:t xml:space="preserve"> 50/2016, ovvero all’offerta economicamente più vantaggiosa. </w:t>
      </w:r>
    </w:p>
    <w:p w:rsidR="00581A81" w:rsidRPr="009753CA" w:rsidRDefault="00581A81" w:rsidP="00601AD8">
      <w:pPr>
        <w:widowControl w:val="0"/>
        <w:spacing w:line="240" w:lineRule="auto"/>
        <w:jc w:val="both"/>
        <w:rPr>
          <w:rFonts w:ascii="Cambria" w:hAnsi="Cambria" w:cs="Tahoma"/>
          <w:sz w:val="24"/>
          <w:szCs w:val="24"/>
        </w:rPr>
      </w:pPr>
      <w:r w:rsidRPr="009753CA">
        <w:rPr>
          <w:rFonts w:ascii="Cambria" w:hAnsi="Cambria" w:cs="Tahoma"/>
          <w:sz w:val="24"/>
          <w:szCs w:val="24"/>
        </w:rPr>
        <w:t>I plichi verranno aperti presso la sede dell’EGAS in via Pozzuolo 330,  33100 Udine.</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La procedura di gara si svolgerà con le seguenti modalità:</w:t>
      </w:r>
    </w:p>
    <w:p w:rsidR="00581A81" w:rsidRPr="009753CA" w:rsidRDefault="00581A81" w:rsidP="00601AD8">
      <w:pPr>
        <w:spacing w:line="240" w:lineRule="auto"/>
        <w:jc w:val="both"/>
        <w:rPr>
          <w:rFonts w:ascii="Cambria" w:hAnsi="Cambria" w:cs="Tahoma"/>
          <w:b/>
          <w:sz w:val="24"/>
          <w:szCs w:val="24"/>
        </w:rPr>
      </w:pPr>
      <w:r w:rsidRPr="009753CA">
        <w:rPr>
          <w:rFonts w:ascii="Cambria" w:hAnsi="Cambria" w:cs="Tahoma"/>
          <w:b/>
          <w:sz w:val="24"/>
          <w:szCs w:val="24"/>
        </w:rPr>
        <w:t>I° FASE: IN SEDUTA PUBBLICA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Alla prima fase, che avrà luogo il </w:t>
      </w:r>
      <w:r w:rsidRPr="009753CA">
        <w:rPr>
          <w:rFonts w:ascii="Cambria" w:hAnsi="Cambria" w:cs="Tahoma"/>
          <w:b/>
          <w:sz w:val="24"/>
          <w:szCs w:val="24"/>
        </w:rPr>
        <w:t>giorno e all’ora indicati nel bando di gara</w:t>
      </w:r>
      <w:r w:rsidRPr="009753CA">
        <w:rPr>
          <w:rFonts w:ascii="Cambria" w:hAnsi="Cambria" w:cs="Tahoma"/>
          <w:i/>
          <w:sz w:val="24"/>
          <w:szCs w:val="24"/>
        </w:rPr>
        <w:t>,</w:t>
      </w:r>
      <w:r w:rsidRPr="009753CA">
        <w:rPr>
          <w:rFonts w:ascii="Cambria" w:hAnsi="Cambria" w:cs="Tahoma"/>
          <w:sz w:val="24"/>
          <w:szCs w:val="24"/>
        </w:rPr>
        <w:t xml:space="preserve"> potrà intervenire per qualsiasi effetto un rappresentante legale dell’Impresa concorrente o un’altra persona dallo stesso delegata, munita di apposita procura.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Eventuali modifiche di giorno, orario o luogo saranno comunicate sul sito internet EGAS fino al giorno antecedente la data indicata nel bando di gara.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Il Presidente di gara, assistito dal segretario Verbalizzante, sulla base della documentazione contenuta nella busta A, procederà all’apertura dei plichi pervenuti, dopo aver accertato la regolarità delle modalità di presentazione; verranno inizialmente esaminati i documenti di partecipazione, ammettendo o escludendo i concorrenti sulla base della documentazione di partecipazione.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In seguito il Presidente di gara trasmetterà l’elenco delle </w:t>
      </w:r>
      <w:r w:rsidR="006E0625" w:rsidRPr="009753CA">
        <w:rPr>
          <w:rFonts w:ascii="Cambria" w:hAnsi="Cambria" w:cs="Tahoma"/>
          <w:sz w:val="24"/>
          <w:szCs w:val="24"/>
        </w:rPr>
        <w:t>d</w:t>
      </w:r>
      <w:r w:rsidRPr="009753CA">
        <w:rPr>
          <w:rFonts w:ascii="Cambria" w:hAnsi="Cambria" w:cs="Tahoma"/>
          <w:sz w:val="24"/>
          <w:szCs w:val="24"/>
        </w:rPr>
        <w:t xml:space="preserve">itte ammesse e la documentazione tecnica alla Commissione Giudicatrice che effettuerà la valutazione tecnico-qualitativa del servizio. </w:t>
      </w:r>
    </w:p>
    <w:p w:rsidR="00581A81" w:rsidRPr="009753CA" w:rsidRDefault="00581A81" w:rsidP="00601AD8">
      <w:pPr>
        <w:spacing w:line="240" w:lineRule="auto"/>
        <w:jc w:val="both"/>
        <w:rPr>
          <w:rFonts w:ascii="Cambria" w:hAnsi="Cambria" w:cs="Tahoma"/>
          <w:b/>
          <w:sz w:val="24"/>
          <w:szCs w:val="24"/>
        </w:rPr>
      </w:pPr>
      <w:r w:rsidRPr="009753CA">
        <w:rPr>
          <w:rFonts w:ascii="Cambria" w:hAnsi="Cambria" w:cs="Tahoma"/>
          <w:b/>
          <w:sz w:val="24"/>
          <w:szCs w:val="24"/>
        </w:rPr>
        <w:t xml:space="preserve">II° FASE: IN SEDUTA NON PUBBLICA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La Commissione Giudicatrice, </w:t>
      </w:r>
      <w:r w:rsidRPr="009753CA">
        <w:rPr>
          <w:rFonts w:ascii="Cambria" w:hAnsi="Cambria" w:cs="Tahoma"/>
          <w:bCs/>
          <w:sz w:val="24"/>
          <w:szCs w:val="24"/>
        </w:rPr>
        <w:t xml:space="preserve">appositamente nominata dall’EGAS successivamente alla scadenza del termine per la presentazione delle offerte (art. 77 D. </w:t>
      </w:r>
      <w:proofErr w:type="spellStart"/>
      <w:r w:rsidRPr="009753CA">
        <w:rPr>
          <w:rFonts w:ascii="Cambria" w:hAnsi="Cambria" w:cs="Tahoma"/>
          <w:bCs/>
          <w:sz w:val="24"/>
          <w:szCs w:val="24"/>
        </w:rPr>
        <w:t>Lgs</w:t>
      </w:r>
      <w:proofErr w:type="spellEnd"/>
      <w:r w:rsidRPr="009753CA">
        <w:rPr>
          <w:rFonts w:ascii="Cambria" w:hAnsi="Cambria" w:cs="Tahoma"/>
          <w:bCs/>
          <w:sz w:val="24"/>
          <w:szCs w:val="24"/>
        </w:rPr>
        <w:t>. 50/2016)</w:t>
      </w:r>
      <w:r w:rsidRPr="009753CA">
        <w:rPr>
          <w:rFonts w:ascii="Cambria" w:hAnsi="Cambria" w:cs="Tahoma"/>
          <w:sz w:val="24"/>
          <w:szCs w:val="24"/>
        </w:rPr>
        <w:t>, procederà alla valutazione tecnico-qualitativa del servizio/fornitura, alla verifica della rispondenza alle modalità richieste e all’attribuzione dei punteggi, in base agli elementi di cui all’art. 7 del presente documento.</w:t>
      </w:r>
      <w:r w:rsidRPr="009753CA">
        <w:rPr>
          <w:rFonts w:ascii="Cambria" w:hAnsi="Cambria" w:cs="Tahoma"/>
          <w:sz w:val="24"/>
          <w:szCs w:val="24"/>
        </w:rPr>
        <w:tab/>
      </w:r>
    </w:p>
    <w:p w:rsidR="00581A81" w:rsidRPr="009753CA" w:rsidRDefault="00581A81" w:rsidP="00601AD8">
      <w:pPr>
        <w:spacing w:line="240" w:lineRule="auto"/>
        <w:jc w:val="both"/>
        <w:rPr>
          <w:rFonts w:ascii="Cambria" w:hAnsi="Cambria" w:cs="Tahoma"/>
          <w:b/>
          <w:sz w:val="24"/>
          <w:szCs w:val="24"/>
        </w:rPr>
      </w:pPr>
      <w:r w:rsidRPr="009753CA">
        <w:rPr>
          <w:rFonts w:ascii="Cambria" w:hAnsi="Cambria" w:cs="Tahoma"/>
          <w:b/>
          <w:sz w:val="24"/>
          <w:szCs w:val="24"/>
        </w:rPr>
        <w:t>III° FASE: IN SEDUTA PUBBLICA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Alla terza fase potrà intervenire per qualsiasi effetto un rappresentante legale dell’Impresa concorrente o un’altra persona dallo stesso delegata. In tal caso dovrà esibire al Presidente d</w:t>
      </w:r>
      <w:r w:rsidR="00B527BD" w:rsidRPr="009753CA">
        <w:rPr>
          <w:rFonts w:ascii="Cambria" w:hAnsi="Cambria" w:cs="Tahoma"/>
          <w:sz w:val="24"/>
          <w:szCs w:val="24"/>
        </w:rPr>
        <w:t>i gara</w:t>
      </w:r>
      <w:r w:rsidRPr="009753CA">
        <w:rPr>
          <w:rFonts w:ascii="Cambria" w:hAnsi="Cambria" w:cs="Tahoma"/>
          <w:sz w:val="24"/>
          <w:szCs w:val="24"/>
        </w:rPr>
        <w:t xml:space="preserve"> idonea procura*.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Nella seconda seduta pubblica, il cui luogo ed orario saranno comunicati via fax e/o e-mail pec (e comunque al domicilio eletto per le comunicazioni nella “scheda fornitore”) almeno cinque giorni prima della seduta stessa, il Presidente d</w:t>
      </w:r>
      <w:r w:rsidR="00B527BD" w:rsidRPr="009753CA">
        <w:rPr>
          <w:rFonts w:ascii="Cambria" w:hAnsi="Cambria" w:cs="Tahoma"/>
          <w:sz w:val="24"/>
          <w:szCs w:val="24"/>
        </w:rPr>
        <w:t>i gara</w:t>
      </w:r>
      <w:r w:rsidRPr="009753CA">
        <w:rPr>
          <w:rFonts w:ascii="Cambria" w:hAnsi="Cambria" w:cs="Tahoma"/>
          <w:sz w:val="24"/>
          <w:szCs w:val="24"/>
        </w:rPr>
        <w:t>,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lastRenderedPageBreak/>
        <w:t xml:space="preserve">Il servizio </w:t>
      </w:r>
      <w:r w:rsidR="006E0625" w:rsidRPr="009753CA">
        <w:rPr>
          <w:rFonts w:ascii="Cambria" w:hAnsi="Cambria" w:cs="Tahoma"/>
          <w:sz w:val="24"/>
          <w:szCs w:val="24"/>
        </w:rPr>
        <w:t>sarà</w:t>
      </w:r>
      <w:r w:rsidRPr="009753CA">
        <w:rPr>
          <w:rFonts w:ascii="Cambria" w:hAnsi="Cambria" w:cs="Tahoma"/>
          <w:sz w:val="24"/>
          <w:szCs w:val="24"/>
        </w:rPr>
        <w:t xml:space="preserve"> affidato alla ditta che avrà ottenuto il punteggio complessivo più elevato.</w:t>
      </w:r>
    </w:p>
    <w:p w:rsidR="00581A81" w:rsidRPr="009753CA" w:rsidRDefault="00581A81" w:rsidP="00601AD8">
      <w:pPr>
        <w:pStyle w:val="p3"/>
        <w:tabs>
          <w:tab w:val="clear" w:pos="640"/>
        </w:tabs>
        <w:spacing w:line="240" w:lineRule="auto"/>
        <w:ind w:left="0" w:firstLine="0"/>
        <w:rPr>
          <w:rFonts w:ascii="Cambria" w:eastAsia="Times New Roman" w:hAnsi="Cambria" w:cs="Tahoma"/>
          <w:szCs w:val="24"/>
          <w:lang w:val="it-IT" w:eastAsia="ar-SA"/>
        </w:rPr>
      </w:pPr>
      <w:r w:rsidRPr="009753CA">
        <w:rPr>
          <w:rFonts w:ascii="Cambria" w:hAnsi="Cambria" w:cs="Tahoma"/>
          <w:szCs w:val="24"/>
          <w:lang w:val="it-IT"/>
        </w:rPr>
        <w:t xml:space="preserve">Nel caso in cui si venisse a determinare una parità tra due o più offerte, </w:t>
      </w:r>
      <w:r w:rsidRPr="009753CA">
        <w:rPr>
          <w:rFonts w:ascii="Cambria" w:eastAsia="Times New Roman" w:hAnsi="Cambria" w:cs="Tahoma"/>
          <w:szCs w:val="24"/>
          <w:lang w:val="it-IT" w:eastAsia="ar-SA"/>
        </w:rPr>
        <w:t>si procederà seduta stante come segue:</w:t>
      </w:r>
    </w:p>
    <w:p w:rsidR="00581A81" w:rsidRPr="009753CA" w:rsidRDefault="00581A81" w:rsidP="00601AD8">
      <w:pPr>
        <w:pStyle w:val="p8"/>
        <w:numPr>
          <w:ilvl w:val="0"/>
          <w:numId w:val="18"/>
        </w:numPr>
        <w:spacing w:line="240" w:lineRule="auto"/>
        <w:rPr>
          <w:rFonts w:ascii="Cambria" w:eastAsia="Times New Roman" w:hAnsi="Cambria" w:cs="Tahoma"/>
          <w:szCs w:val="24"/>
          <w:lang w:val="it-IT" w:eastAsia="ar-SA"/>
        </w:rPr>
      </w:pPr>
      <w:r w:rsidRPr="009753CA">
        <w:rPr>
          <w:rFonts w:ascii="Cambria" w:eastAsia="Times New Roman" w:hAnsi="Cambria" w:cs="Tahoma"/>
          <w:szCs w:val="24"/>
          <w:lang w:val="it-IT" w:eastAsia="ar-SA"/>
        </w:rPr>
        <w:t>se presenti, i procuratori delle ditte che hanno presentato offerte uguali saranno invitati a procedere immediatamente alla gara di miglioria; in caso di ulteriore parità si provvederà all’individuazione mediante sorteggio;</w:t>
      </w:r>
    </w:p>
    <w:p w:rsidR="00581A81" w:rsidRPr="009753CA" w:rsidRDefault="00581A81" w:rsidP="00601AD8">
      <w:pPr>
        <w:pStyle w:val="Corpodeltesto23"/>
        <w:widowControl/>
        <w:numPr>
          <w:ilvl w:val="0"/>
          <w:numId w:val="18"/>
        </w:numPr>
        <w:pBdr>
          <w:bottom w:val="none" w:sz="0" w:space="0" w:color="auto"/>
        </w:pBdr>
        <w:tabs>
          <w:tab w:val="left" w:pos="1440"/>
        </w:tabs>
        <w:rPr>
          <w:rFonts w:ascii="Cambria" w:hAnsi="Cambria" w:cs="Tahoma"/>
          <w:sz w:val="24"/>
          <w:szCs w:val="24"/>
          <w:lang w:eastAsia="ar-SA"/>
        </w:rPr>
      </w:pPr>
      <w:r w:rsidRPr="009753CA">
        <w:rPr>
          <w:rFonts w:ascii="Cambria" w:hAnsi="Cambria" w:cs="Tahoma"/>
          <w:sz w:val="24"/>
          <w:szCs w:val="24"/>
          <w:lang w:eastAsia="ar-SA"/>
        </w:rPr>
        <w:t>se nessuno dei procuratori delle ditte dovesse risultare presente, si procederà subito mediante sorteggio.</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L’EGAS si riserva la facoltà di procedere all’aggiudicazione anche in presenza di un’unica offerta valida, fatto salvo quanto previsto dall’art. 95 comma 12 del nuovo codice dei contratti pubblici.</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L’individuazione da parte dell’EGAS della ditta risultata migliore offerente diverrà immediatamente vincolante per la stessa. Il verbale di gara redatto dal segretario verbalizzante ha valore di aggiudicazione provvisoria.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Ove necessario si procederà alla valutazione dell’anomalia delle offerte secondo i criteri di cui all’art. 97 del </w:t>
      </w:r>
      <w:proofErr w:type="spellStart"/>
      <w:r w:rsidRPr="009753CA">
        <w:rPr>
          <w:rFonts w:ascii="Cambria" w:hAnsi="Cambria" w:cs="Tahoma"/>
          <w:sz w:val="24"/>
          <w:szCs w:val="24"/>
        </w:rPr>
        <w:t>D.Lgs.</w:t>
      </w:r>
      <w:proofErr w:type="spellEnd"/>
      <w:r w:rsidRPr="009753CA">
        <w:rPr>
          <w:rFonts w:ascii="Cambria" w:hAnsi="Cambria" w:cs="Tahoma"/>
          <w:sz w:val="24"/>
          <w:szCs w:val="24"/>
        </w:rPr>
        <w:t xml:space="preserve"> 50/2016 e quindi all’aggiudicazione definitiva tramite approvazione degli atti da parte del Direttore dell’EGAS e relativa comunicazione alle parti interessate.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L’aggiudicazione definitiva diverrà efficace dopo la verifica del possesso </w:t>
      </w:r>
      <w:r w:rsidR="00345836" w:rsidRPr="009753CA">
        <w:rPr>
          <w:rFonts w:ascii="Cambria" w:hAnsi="Cambria" w:cs="Tahoma"/>
          <w:sz w:val="24"/>
          <w:szCs w:val="24"/>
        </w:rPr>
        <w:t xml:space="preserve">dei requisiti prescritti (art. </w:t>
      </w:r>
      <w:r w:rsidRPr="009753CA">
        <w:rPr>
          <w:rFonts w:ascii="Cambria" w:hAnsi="Cambria" w:cs="Tahoma"/>
          <w:sz w:val="24"/>
          <w:szCs w:val="24"/>
        </w:rPr>
        <w:t xml:space="preserve">32 comma 7 del D. </w:t>
      </w:r>
      <w:proofErr w:type="spellStart"/>
      <w:r w:rsidRPr="009753CA">
        <w:rPr>
          <w:rFonts w:ascii="Cambria" w:hAnsi="Cambria" w:cs="Tahoma"/>
          <w:sz w:val="24"/>
          <w:szCs w:val="24"/>
        </w:rPr>
        <w:t>Lgs</w:t>
      </w:r>
      <w:proofErr w:type="spellEnd"/>
      <w:r w:rsidRPr="009753CA">
        <w:rPr>
          <w:rFonts w:ascii="Cambria" w:hAnsi="Cambria" w:cs="Tahoma"/>
          <w:sz w:val="24"/>
          <w:szCs w:val="24"/>
        </w:rPr>
        <w:t>.  50/2016).</w:t>
      </w:r>
    </w:p>
    <w:p w:rsidR="00581A81" w:rsidRPr="009753CA" w:rsidRDefault="00345836" w:rsidP="00601AD8">
      <w:pPr>
        <w:spacing w:line="240" w:lineRule="auto"/>
        <w:jc w:val="both"/>
        <w:rPr>
          <w:rFonts w:ascii="Cambria" w:hAnsi="Cambria" w:cs="Tahoma"/>
          <w:sz w:val="24"/>
          <w:szCs w:val="24"/>
        </w:rPr>
      </w:pPr>
      <w:r w:rsidRPr="009753CA">
        <w:rPr>
          <w:rFonts w:ascii="Cambria" w:hAnsi="Cambria" w:cs="Tahoma"/>
          <w:sz w:val="24"/>
          <w:szCs w:val="24"/>
        </w:rPr>
        <w:t>Per</w:t>
      </w:r>
      <w:r w:rsidR="00581A81" w:rsidRPr="009753CA">
        <w:rPr>
          <w:rFonts w:ascii="Cambria" w:hAnsi="Cambria" w:cs="Tahoma"/>
          <w:sz w:val="24"/>
          <w:szCs w:val="24"/>
        </w:rPr>
        <w:t xml:space="preserve"> effettuare tutte le dovute verifiche (ai fini dell’aggiudicazione definitiva ed efficace nonché della stipula del contratto)</w:t>
      </w:r>
      <w:r w:rsidRPr="009753CA">
        <w:rPr>
          <w:rFonts w:ascii="Cambria" w:hAnsi="Cambria" w:cs="Tahoma"/>
          <w:sz w:val="24"/>
          <w:szCs w:val="24"/>
        </w:rPr>
        <w:t>,</w:t>
      </w:r>
      <w:r w:rsidR="00581A81" w:rsidRPr="009753CA">
        <w:rPr>
          <w:rFonts w:ascii="Cambria" w:hAnsi="Cambria" w:cs="Tahoma"/>
          <w:sz w:val="24"/>
          <w:szCs w:val="24"/>
        </w:rPr>
        <w:t xml:space="preserve"> alla ditta aggiudicataria verranno richiesti – </w:t>
      </w:r>
      <w:r w:rsidRPr="009753CA">
        <w:rPr>
          <w:rFonts w:ascii="Cambria" w:hAnsi="Cambria" w:cs="Tahoma"/>
          <w:sz w:val="24"/>
          <w:szCs w:val="24"/>
        </w:rPr>
        <w:t xml:space="preserve">a </w:t>
      </w:r>
      <w:r w:rsidR="00581A81" w:rsidRPr="009753CA">
        <w:rPr>
          <w:rFonts w:ascii="Cambria" w:hAnsi="Cambria" w:cs="Tahoma"/>
          <w:sz w:val="24"/>
          <w:szCs w:val="24"/>
        </w:rPr>
        <w:t>mezzo pec - i seguenti documenti:</w:t>
      </w:r>
    </w:p>
    <w:p w:rsidR="00581A81" w:rsidRPr="009753CA" w:rsidRDefault="00345836" w:rsidP="00601AD8">
      <w:pPr>
        <w:spacing w:line="240" w:lineRule="auto"/>
        <w:jc w:val="both"/>
        <w:rPr>
          <w:rFonts w:ascii="Cambria" w:hAnsi="Cambria" w:cs="Tahoma"/>
          <w:sz w:val="24"/>
          <w:szCs w:val="24"/>
        </w:rPr>
      </w:pPr>
      <w:r w:rsidRPr="009753CA">
        <w:rPr>
          <w:rFonts w:ascii="Cambria" w:hAnsi="Cambria" w:cs="Tahoma"/>
          <w:sz w:val="24"/>
          <w:szCs w:val="24"/>
        </w:rPr>
        <w:t>1</w:t>
      </w:r>
      <w:r w:rsidR="00581A81" w:rsidRPr="009753CA">
        <w:rPr>
          <w:rFonts w:ascii="Cambria" w:hAnsi="Cambria" w:cs="Tahoma"/>
          <w:sz w:val="24"/>
          <w:szCs w:val="24"/>
        </w:rPr>
        <w:t>) Documentazione Antimafia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L’aggiudicazione definitiva diverrà efficace dopo la verifica del possesso dei requisiti prescritti (art 32 comma 7 del </w:t>
      </w:r>
      <w:proofErr w:type="spellStart"/>
      <w:r w:rsidRPr="009753CA">
        <w:rPr>
          <w:rFonts w:ascii="Cambria" w:hAnsi="Cambria" w:cs="Tahoma"/>
          <w:sz w:val="24"/>
          <w:szCs w:val="24"/>
        </w:rPr>
        <w:t>D.lgs</w:t>
      </w:r>
      <w:proofErr w:type="spellEnd"/>
      <w:r w:rsidRPr="009753CA">
        <w:rPr>
          <w:rFonts w:ascii="Cambria" w:hAnsi="Cambria" w:cs="Tahoma"/>
          <w:sz w:val="24"/>
          <w:szCs w:val="24"/>
        </w:rPr>
        <w:t xml:space="preserve"> 50/2016).</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Detta verifica verrà effettuata, nelle more dell’istituzione della Banca dati nazionale degli operatori economici</w:t>
      </w:r>
      <w:r w:rsidR="00345836" w:rsidRPr="009753CA">
        <w:rPr>
          <w:rFonts w:ascii="Cambria" w:hAnsi="Cambria" w:cs="Tahoma"/>
          <w:sz w:val="24"/>
          <w:szCs w:val="24"/>
        </w:rPr>
        <w:t xml:space="preserve"> di cui all’art. 81 del D.lgs.</w:t>
      </w:r>
      <w:r w:rsidRPr="009753CA">
        <w:rPr>
          <w:rFonts w:ascii="Cambria" w:hAnsi="Cambria" w:cs="Tahoma"/>
          <w:sz w:val="24"/>
          <w:szCs w:val="24"/>
        </w:rPr>
        <w:t xml:space="preserve"> n.50/2016,</w:t>
      </w:r>
      <w:r w:rsidRPr="009753CA">
        <w:rPr>
          <w:rFonts w:ascii="Cambria" w:hAnsi="Cambria"/>
          <w:sz w:val="24"/>
          <w:szCs w:val="24"/>
          <w:shd w:val="clear" w:color="auto" w:fill="FFFFFF"/>
        </w:rPr>
        <w:t xml:space="preserve"> </w:t>
      </w:r>
      <w:r w:rsidRPr="009753CA">
        <w:rPr>
          <w:rFonts w:ascii="Cambria" w:hAnsi="Cambria" w:cs="Tahoma"/>
          <w:sz w:val="24"/>
          <w:szCs w:val="24"/>
        </w:rPr>
        <w:t xml:space="preserve">mediante </w:t>
      </w:r>
      <w:proofErr w:type="spellStart"/>
      <w:r w:rsidRPr="009753CA">
        <w:rPr>
          <w:rFonts w:ascii="Cambria" w:hAnsi="Cambria" w:cs="Tahoma"/>
          <w:sz w:val="24"/>
          <w:szCs w:val="24"/>
        </w:rPr>
        <w:t>AVCpass</w:t>
      </w:r>
      <w:proofErr w:type="spellEnd"/>
      <w:r w:rsidRPr="009753CA">
        <w:rPr>
          <w:rFonts w:ascii="Cambria" w:hAnsi="Cambria" w:cs="Tahoma"/>
          <w:sz w:val="24"/>
          <w:szCs w:val="24"/>
        </w:rPr>
        <w:t>, giusta Deliberazione. 111 del 20 dicembre 2012, adottata dall’Autorità per la Vigilanza sui Contratti Pubblici di Lavori, Servizi e Forniture in attuazione dell’art.6 bis del d.lgs. 12 aprile 2006, n. 163.</w:t>
      </w:r>
    </w:p>
    <w:p w:rsidR="00581A81" w:rsidRPr="009753CA" w:rsidRDefault="00581A81" w:rsidP="00601AD8">
      <w:pPr>
        <w:spacing w:line="240" w:lineRule="auto"/>
        <w:jc w:val="both"/>
        <w:rPr>
          <w:rFonts w:ascii="Cambria" w:hAnsi="Cambria" w:cs="Tahoma"/>
          <w:b/>
          <w:sz w:val="24"/>
          <w:szCs w:val="24"/>
          <w:u w:val="single"/>
        </w:rPr>
      </w:pPr>
      <w:r w:rsidRPr="009753CA">
        <w:rPr>
          <w:rFonts w:ascii="Cambria" w:hAnsi="Cambria" w:cs="Tahoma"/>
          <w:b/>
          <w:sz w:val="24"/>
          <w:szCs w:val="24"/>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w:t>
      </w:r>
      <w:proofErr w:type="spellStart"/>
      <w:r w:rsidRPr="009753CA">
        <w:rPr>
          <w:rFonts w:ascii="Cambria" w:hAnsi="Cambria" w:cs="Tahoma"/>
          <w:b/>
          <w:sz w:val="24"/>
          <w:szCs w:val="24"/>
          <w:u w:val="single"/>
        </w:rPr>
        <w:t>Egas</w:t>
      </w:r>
      <w:proofErr w:type="spellEnd"/>
      <w:r w:rsidRPr="009753CA">
        <w:rPr>
          <w:rFonts w:ascii="Cambria" w:hAnsi="Cambria" w:cs="Tahoma"/>
          <w:b/>
          <w:sz w:val="24"/>
          <w:szCs w:val="24"/>
          <w:u w:val="single"/>
        </w:rPr>
        <w:t xml:space="preserve">, pena la definitiva esclusione dalla gara per mancata comprova dei prescritti requisiti.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Divenuta efficace l’aggiudicazione definitiva, e fatti salvi i poteri di autotutela, la stipula del contratto avrà luogo entro il termine di 90 giorni, fatto salvo diverso termine espressamente concordato con l’aggiudicatario (art 32 comma 8 del D.lgs</w:t>
      </w:r>
      <w:r w:rsidR="00345836" w:rsidRPr="009753CA">
        <w:rPr>
          <w:rFonts w:ascii="Cambria" w:hAnsi="Cambria" w:cs="Tahoma"/>
          <w:sz w:val="24"/>
          <w:szCs w:val="24"/>
        </w:rPr>
        <w:t>.</w:t>
      </w:r>
      <w:r w:rsidRPr="009753CA">
        <w:rPr>
          <w:rFonts w:ascii="Cambria" w:hAnsi="Cambria" w:cs="Tahoma"/>
          <w:sz w:val="24"/>
          <w:szCs w:val="24"/>
        </w:rPr>
        <w:t xml:space="preserve"> 50/2016).</w:t>
      </w:r>
    </w:p>
    <w:p w:rsidR="00581A81" w:rsidRPr="009753CA" w:rsidRDefault="00581A81" w:rsidP="00601AD8">
      <w:pPr>
        <w:autoSpaceDE w:val="0"/>
        <w:autoSpaceDN w:val="0"/>
        <w:adjustRightInd w:val="0"/>
        <w:spacing w:line="240" w:lineRule="auto"/>
        <w:jc w:val="both"/>
        <w:rPr>
          <w:rFonts w:ascii="Cambria" w:hAnsi="Cambria" w:cs="Tahoma"/>
          <w:i/>
          <w:sz w:val="24"/>
          <w:szCs w:val="24"/>
        </w:rPr>
      </w:pPr>
      <w:r w:rsidRPr="009753CA">
        <w:rPr>
          <w:rFonts w:ascii="Cambria" w:hAnsi="Cambria" w:cs="Tahoma"/>
          <w:sz w:val="24"/>
          <w:szCs w:val="24"/>
        </w:rPr>
        <w:t>*</w:t>
      </w:r>
      <w:r w:rsidRPr="009753CA">
        <w:rPr>
          <w:rFonts w:ascii="Cambria" w:hAnsi="Cambria" w:cs="Tahoma"/>
          <w:i/>
          <w:sz w:val="24"/>
          <w:szCs w:val="24"/>
        </w:rPr>
        <w:t xml:space="preserve">Il rappresentante legale dell’impresa concorrente o la persona delegata ad assistere alle sedute pubbliche di cui sopra dovrà presentarsi munita di </w:t>
      </w:r>
      <w:r w:rsidRPr="009753CA">
        <w:rPr>
          <w:rFonts w:ascii="Cambria" w:hAnsi="Cambria" w:cs="Tahoma"/>
          <w:i/>
          <w:sz w:val="24"/>
          <w:szCs w:val="24"/>
          <w:u w:val="single"/>
        </w:rPr>
        <w:t>copia del documento di riconoscimento</w:t>
      </w:r>
      <w:r w:rsidRPr="009753CA">
        <w:rPr>
          <w:rFonts w:ascii="Cambria" w:hAnsi="Cambria" w:cs="Tahoma"/>
          <w:i/>
          <w:sz w:val="24"/>
          <w:szCs w:val="24"/>
        </w:rPr>
        <w:t xml:space="preserve"> e </w:t>
      </w:r>
      <w:r w:rsidRPr="009753CA">
        <w:rPr>
          <w:rFonts w:ascii="Cambria" w:hAnsi="Cambria" w:cs="Tahoma"/>
          <w:i/>
          <w:sz w:val="24"/>
          <w:szCs w:val="24"/>
          <w:u w:val="single"/>
        </w:rPr>
        <w:t>copia della procura</w:t>
      </w:r>
      <w:r w:rsidRPr="009753CA">
        <w:rPr>
          <w:rFonts w:ascii="Cambria" w:hAnsi="Cambria" w:cs="Tahoma"/>
          <w:i/>
          <w:sz w:val="24"/>
          <w:szCs w:val="24"/>
        </w:rPr>
        <w:t xml:space="preserve"> da consegnare al personale dell</w:t>
      </w:r>
      <w:r w:rsidRPr="009753CA">
        <w:rPr>
          <w:rFonts w:ascii="Cambria" w:hAnsi="Cambria" w:cs="Tahoma"/>
          <w:sz w:val="24"/>
          <w:szCs w:val="24"/>
        </w:rPr>
        <w:t>’EGAS</w:t>
      </w:r>
      <w:r w:rsidRPr="009753CA">
        <w:rPr>
          <w:rFonts w:ascii="Cambria" w:hAnsi="Cambria" w:cs="Tahoma"/>
          <w:i/>
          <w:sz w:val="24"/>
          <w:szCs w:val="24"/>
        </w:rPr>
        <w:t>.</w:t>
      </w:r>
    </w:p>
    <w:p w:rsidR="00581A81" w:rsidRPr="009753CA" w:rsidRDefault="00581A81" w:rsidP="00601AD8">
      <w:pPr>
        <w:autoSpaceDE w:val="0"/>
        <w:autoSpaceDN w:val="0"/>
        <w:adjustRightInd w:val="0"/>
        <w:spacing w:line="240" w:lineRule="auto"/>
        <w:jc w:val="both"/>
        <w:rPr>
          <w:rFonts w:ascii="Cambria" w:hAnsi="Cambria" w:cs="Tahoma"/>
          <w:sz w:val="24"/>
          <w:szCs w:val="24"/>
        </w:rPr>
      </w:pP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Art. 7</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(Requisiti tecnici)</w:t>
      </w:r>
    </w:p>
    <w:p w:rsidR="00581A81" w:rsidRPr="009753CA" w:rsidRDefault="00581A81" w:rsidP="00601AD8">
      <w:pPr>
        <w:spacing w:line="240" w:lineRule="auto"/>
        <w:jc w:val="center"/>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I prodotti/servizi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w:t>
      </w:r>
      <w:r w:rsidR="00345836" w:rsidRPr="009753CA">
        <w:rPr>
          <w:rFonts w:ascii="Cambria" w:hAnsi="Cambria" w:cs="Tahoma"/>
          <w:sz w:val="24"/>
          <w:szCs w:val="24"/>
        </w:rPr>
        <w:t>sa</w:t>
      </w:r>
      <w:r w:rsidRPr="009753CA">
        <w:rPr>
          <w:rFonts w:ascii="Cambria" w:hAnsi="Cambria" w:cs="Tahoma"/>
          <w:sz w:val="24"/>
          <w:szCs w:val="24"/>
        </w:rPr>
        <w:t>rà valutata ai sensi di quanto previsto dal</w:t>
      </w:r>
      <w:r w:rsidR="00345836" w:rsidRPr="009753CA">
        <w:rPr>
          <w:rFonts w:ascii="Cambria" w:hAnsi="Cambria" w:cs="Tahoma"/>
          <w:sz w:val="24"/>
          <w:szCs w:val="24"/>
        </w:rPr>
        <w:t>l’art. 68 del D.l</w:t>
      </w:r>
      <w:r w:rsidRPr="009753CA">
        <w:rPr>
          <w:rFonts w:ascii="Cambria" w:hAnsi="Cambria" w:cs="Tahoma"/>
          <w:sz w:val="24"/>
          <w:szCs w:val="24"/>
        </w:rPr>
        <w:t>gs. 50/2016.</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I concorrenti dovranno possedere i requisiti di capacità tecnica e professionale elencati in capitolato speciale con riferimento all’art. 83 del D.lgs. 50/2016.</w:t>
      </w:r>
    </w:p>
    <w:p w:rsidR="00581A81" w:rsidRPr="009753CA" w:rsidRDefault="00581A81" w:rsidP="00601AD8">
      <w:pPr>
        <w:spacing w:line="240" w:lineRule="auto"/>
        <w:ind w:right="-1"/>
        <w:jc w:val="both"/>
        <w:rPr>
          <w:rFonts w:ascii="Cambria" w:hAnsi="Cambria" w:cs="Tahoma"/>
          <w:sz w:val="24"/>
          <w:szCs w:val="24"/>
        </w:rPr>
      </w:pP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Art. 7</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(Criteri e parametri per la valutazione delle offerte )</w:t>
      </w:r>
    </w:p>
    <w:p w:rsidR="00581A81" w:rsidRPr="009753CA" w:rsidRDefault="00581A81" w:rsidP="00601AD8">
      <w:pPr>
        <w:spacing w:line="240" w:lineRule="auto"/>
        <w:jc w:val="both"/>
        <w:rPr>
          <w:rFonts w:ascii="Cambria" w:hAnsi="Cambria" w:cs="Tahoma"/>
          <w:sz w:val="24"/>
          <w:szCs w:val="24"/>
        </w:rPr>
      </w:pPr>
    </w:p>
    <w:p w:rsidR="00581A81" w:rsidRPr="009753CA" w:rsidRDefault="00581A81" w:rsidP="00601AD8">
      <w:pPr>
        <w:spacing w:line="240" w:lineRule="auto"/>
        <w:jc w:val="both"/>
        <w:rPr>
          <w:rFonts w:ascii="Cambria" w:hAnsi="Cambria" w:cs="Tahoma"/>
          <w:bCs/>
          <w:sz w:val="24"/>
          <w:szCs w:val="24"/>
        </w:rPr>
      </w:pPr>
      <w:r w:rsidRPr="009753CA">
        <w:rPr>
          <w:rFonts w:ascii="Cambria" w:hAnsi="Cambria" w:cs="Tahoma"/>
          <w:bCs/>
          <w:sz w:val="24"/>
          <w:szCs w:val="24"/>
        </w:rPr>
        <w:t>La procedura di aggiudicazione terrà conto dell’aspetto economico e qualitativo dei servizi/beni offerti, individuando l’offerta più vantaggiosa in base all’esame dei parametri di valutazione indicati nel Capitolato Speciale.</w:t>
      </w:r>
    </w:p>
    <w:p w:rsidR="00581A81" w:rsidRPr="009753CA" w:rsidRDefault="00581A81" w:rsidP="00601AD8">
      <w:pPr>
        <w:spacing w:line="240" w:lineRule="auto"/>
        <w:jc w:val="both"/>
        <w:rPr>
          <w:rFonts w:ascii="Cambria" w:hAnsi="Cambria" w:cs="Tahoma"/>
          <w:bCs/>
          <w:sz w:val="24"/>
          <w:szCs w:val="24"/>
        </w:rPr>
      </w:pPr>
      <w:r w:rsidRPr="009753CA">
        <w:rPr>
          <w:rFonts w:ascii="Cambria" w:hAnsi="Cambria" w:cs="Tahoma"/>
          <w:bCs/>
          <w:sz w:val="24"/>
          <w:szCs w:val="24"/>
        </w:rPr>
        <w:t>La Commissione Giudicatrice appositamente nominata dall’EGAS, laddove lo riterrà necessario, potrà in sede di valutazione richiedere alle ditte partecipanti eventuali chiarimenti in merito all’offerta presentata ritenuti necessari per una più precisa valutazione della stessa.</w:t>
      </w:r>
    </w:p>
    <w:p w:rsidR="00581A81" w:rsidRPr="009753CA" w:rsidRDefault="00581A81" w:rsidP="00601AD8">
      <w:pPr>
        <w:spacing w:line="240" w:lineRule="auto"/>
        <w:jc w:val="both"/>
        <w:rPr>
          <w:rFonts w:ascii="Cambria" w:hAnsi="Cambria" w:cs="Tahoma"/>
          <w:bCs/>
          <w:sz w:val="24"/>
          <w:szCs w:val="24"/>
        </w:rPr>
      </w:pPr>
      <w:r w:rsidRPr="009753CA">
        <w:rPr>
          <w:rFonts w:ascii="Cambria" w:hAnsi="Cambria" w:cs="Tahoma"/>
          <w:bCs/>
          <w:sz w:val="24"/>
          <w:szCs w:val="24"/>
        </w:rPr>
        <w:t>Si precisa, infine, che tutti i calcoli relativi all’attribuzione dei punteggi (qualitativi, economici e complessivi) e all’eventuale riparametrazione del punteggio qualitativo, verranno eseguiti computando fino alla seconda cifra decimale.</w:t>
      </w:r>
    </w:p>
    <w:p w:rsidR="00581A81" w:rsidRPr="009753CA" w:rsidRDefault="00581A81" w:rsidP="00601AD8">
      <w:pPr>
        <w:spacing w:line="240" w:lineRule="auto"/>
        <w:jc w:val="both"/>
        <w:rPr>
          <w:rFonts w:ascii="Cambria" w:hAnsi="Cambria" w:cs="Tahoma"/>
          <w:bCs/>
          <w:sz w:val="24"/>
          <w:szCs w:val="24"/>
          <w:highlight w:val="yellow"/>
        </w:rPr>
      </w:pP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Art. 9</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(Richiesta informazioni)</w:t>
      </w:r>
    </w:p>
    <w:p w:rsidR="00581A81" w:rsidRPr="009753CA" w:rsidRDefault="00581A81" w:rsidP="00601AD8">
      <w:pPr>
        <w:spacing w:line="240" w:lineRule="auto"/>
        <w:jc w:val="center"/>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Le richieste di delucidazioni e di informazioni complementari relative alla presente gara dovranno pervenire entro 15 g</w:t>
      </w:r>
      <w:r w:rsidR="00345836" w:rsidRPr="009753CA">
        <w:rPr>
          <w:rFonts w:ascii="Cambria" w:hAnsi="Cambria" w:cs="Tahoma"/>
          <w:sz w:val="24"/>
          <w:szCs w:val="24"/>
        </w:rPr>
        <w:t>iorni</w:t>
      </w:r>
      <w:r w:rsidRPr="009753CA">
        <w:rPr>
          <w:rFonts w:ascii="Cambria" w:hAnsi="Cambria" w:cs="Tahoma"/>
          <w:sz w:val="24"/>
          <w:szCs w:val="24"/>
        </w:rPr>
        <w:t xml:space="preserve"> dalla data fissata come termine per la presentazione delle offerte e l’EGAS provvederà ad evadere tali richieste entro 8 g</w:t>
      </w:r>
      <w:r w:rsidR="00345836" w:rsidRPr="009753CA">
        <w:rPr>
          <w:rFonts w:ascii="Cambria" w:hAnsi="Cambria" w:cs="Tahoma"/>
          <w:sz w:val="24"/>
          <w:szCs w:val="24"/>
        </w:rPr>
        <w:t>iorni</w:t>
      </w:r>
      <w:r w:rsidRPr="009753CA">
        <w:rPr>
          <w:rFonts w:ascii="Cambria" w:hAnsi="Cambria" w:cs="Tahoma"/>
          <w:sz w:val="24"/>
          <w:szCs w:val="24"/>
        </w:rPr>
        <w:t xml:space="preserve"> dal termine di presentazione delle offerte.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Le richieste non pervenute nei termini sopra riportati, non potranno essere evase.</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lastRenderedPageBreak/>
        <w:t>Le risposte ai quesiti scritti saranno pubblicate sul sito dell’EGAS, pertanto le ditte interessate, consultandolo periodicamente, potranno acquisire le informazioni del caso.</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Le informazioni potranno essere richieste esclusivamente a mezzo pec </w:t>
      </w:r>
      <w:hyperlink r:id="rId6">
        <w:r w:rsidRPr="009753CA">
          <w:rPr>
            <w:rStyle w:val="Collegamentoipertestuale"/>
            <w:rFonts w:ascii="Cambria" w:hAnsi="Cambria"/>
            <w:color w:val="auto"/>
            <w:sz w:val="24"/>
            <w:szCs w:val="24"/>
          </w:rPr>
          <w:t>egas.protgen@certsanita.fvg.it</w:t>
        </w:r>
      </w:hyperlink>
      <w:r w:rsidRPr="009753CA">
        <w:rPr>
          <w:rStyle w:val="Collegamentoipertestuale"/>
          <w:rFonts w:ascii="Cambria" w:hAnsi="Cambria"/>
          <w:color w:val="auto"/>
          <w:sz w:val="24"/>
          <w:szCs w:val="24"/>
        </w:rPr>
        <w:t xml:space="preserve"> </w:t>
      </w:r>
      <w:r w:rsidRPr="009753CA">
        <w:rPr>
          <w:rFonts w:ascii="Cambria" w:hAnsi="Cambria" w:cs="Tahoma"/>
          <w:sz w:val="24"/>
          <w:szCs w:val="24"/>
        </w:rPr>
        <w:t>riportando nella richiesta oggetto e ID gara.</w:t>
      </w:r>
    </w:p>
    <w:p w:rsidR="00FB5720" w:rsidRPr="009753CA" w:rsidRDefault="00FB5720" w:rsidP="00FB5720">
      <w:pPr>
        <w:pStyle w:val="Default"/>
        <w:jc w:val="both"/>
        <w:rPr>
          <w:rFonts w:asciiTheme="majorHAnsi" w:hAnsiTheme="majorHAnsi" w:cs="Tahoma"/>
          <w:sz w:val="24"/>
          <w:szCs w:val="24"/>
        </w:rPr>
      </w:pPr>
      <w:r w:rsidRPr="009753CA">
        <w:rPr>
          <w:rFonts w:asciiTheme="majorHAnsi" w:hAnsiTheme="majorHAnsi" w:cs="Tahoma"/>
          <w:sz w:val="24"/>
          <w:szCs w:val="24"/>
        </w:rPr>
        <w:t xml:space="preserve">Per la presente procedura il RUP è la dott.ssa Nicoletta Tofani (e-mail </w:t>
      </w:r>
      <w:hyperlink r:id="rId7" w:history="1">
        <w:r w:rsidRPr="009753CA">
          <w:rPr>
            <w:rStyle w:val="Collegamentoipertestuale"/>
            <w:rFonts w:asciiTheme="majorHAnsi" w:hAnsiTheme="majorHAnsi"/>
            <w:color w:val="auto"/>
            <w:sz w:val="24"/>
            <w:szCs w:val="24"/>
          </w:rPr>
          <w:t>segreteria@egas.sanita.fvg.it</w:t>
        </w:r>
      </w:hyperlink>
      <w:r w:rsidRPr="009753CA">
        <w:rPr>
          <w:rFonts w:asciiTheme="majorHAnsi" w:hAnsiTheme="majorHAnsi" w:cs="Tahoma"/>
          <w:sz w:val="24"/>
          <w:szCs w:val="24"/>
        </w:rPr>
        <w:t xml:space="preserve"> /tel. 0432 554183) e la referente è Martina Fichera (e-mail: </w:t>
      </w:r>
      <w:hyperlink r:id="rId8" w:history="1">
        <w:r w:rsidRPr="009753CA">
          <w:rPr>
            <w:rStyle w:val="Collegamentoipertestuale"/>
            <w:rFonts w:asciiTheme="majorHAnsi" w:hAnsiTheme="majorHAnsi" w:cs="Tahoma"/>
            <w:color w:val="auto"/>
            <w:sz w:val="24"/>
            <w:szCs w:val="24"/>
          </w:rPr>
          <w:t>segreteria@egas.sanita.fvg.it</w:t>
        </w:r>
      </w:hyperlink>
      <w:r w:rsidRPr="009753CA">
        <w:rPr>
          <w:rFonts w:asciiTheme="majorHAnsi" w:hAnsiTheme="majorHAnsi" w:cs="Tahoma"/>
          <w:sz w:val="24"/>
          <w:szCs w:val="24"/>
        </w:rPr>
        <w:t xml:space="preserve"> / </w:t>
      </w:r>
      <w:proofErr w:type="spellStart"/>
      <w:r w:rsidRPr="009753CA">
        <w:rPr>
          <w:rFonts w:asciiTheme="majorHAnsi" w:hAnsiTheme="majorHAnsi" w:cs="Tahoma"/>
          <w:sz w:val="24"/>
          <w:szCs w:val="24"/>
        </w:rPr>
        <w:t>tel</w:t>
      </w:r>
      <w:proofErr w:type="spellEnd"/>
      <w:r w:rsidRPr="009753CA">
        <w:rPr>
          <w:rFonts w:asciiTheme="majorHAnsi" w:hAnsiTheme="majorHAnsi" w:cs="Tahoma"/>
          <w:sz w:val="24"/>
          <w:szCs w:val="24"/>
        </w:rPr>
        <w:t xml:space="preserve"> 0432 554185).</w:t>
      </w:r>
    </w:p>
    <w:p w:rsidR="00581A81" w:rsidRPr="009753CA" w:rsidRDefault="00581A81" w:rsidP="00601AD8">
      <w:pPr>
        <w:spacing w:line="240" w:lineRule="auto"/>
        <w:jc w:val="both"/>
        <w:rPr>
          <w:rFonts w:ascii="Cambria" w:hAnsi="Cambria" w:cs="Tahoma"/>
          <w:sz w:val="24"/>
          <w:szCs w:val="24"/>
        </w:rPr>
      </w:pP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Art. 10</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(Rinvio allo Schema di Convenzione)</w:t>
      </w:r>
    </w:p>
    <w:p w:rsidR="00581A81" w:rsidRPr="009753CA" w:rsidRDefault="00581A81" w:rsidP="00601AD8">
      <w:pPr>
        <w:spacing w:line="240" w:lineRule="auto"/>
        <w:jc w:val="both"/>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L’oggetto, le modalità e la gestione del servizio sono disciplinati dal relativo Schema di Convenzione che verrà stipulato tra EGAS e la ditta aggiudicataria.</w:t>
      </w:r>
    </w:p>
    <w:p w:rsidR="00581A81" w:rsidRPr="009753CA" w:rsidRDefault="00581A81" w:rsidP="00601AD8">
      <w:pPr>
        <w:spacing w:line="240" w:lineRule="auto"/>
        <w:ind w:right="-1"/>
        <w:jc w:val="both"/>
        <w:rPr>
          <w:rFonts w:ascii="Cambria" w:hAnsi="Cambria" w:cs="Tahoma"/>
          <w:sz w:val="24"/>
          <w:szCs w:val="24"/>
        </w:rPr>
      </w:pP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Art. 11</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(Stipula della Convenzione)</w:t>
      </w:r>
    </w:p>
    <w:p w:rsidR="00581A81" w:rsidRPr="009753CA" w:rsidRDefault="00581A81" w:rsidP="00601AD8">
      <w:pPr>
        <w:spacing w:line="240" w:lineRule="auto"/>
        <w:jc w:val="both"/>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Per la stipula della Convenzione l’aggiudica</w:t>
      </w:r>
      <w:r w:rsidR="00F76D2A" w:rsidRPr="009753CA">
        <w:rPr>
          <w:rFonts w:ascii="Cambria" w:hAnsi="Cambria" w:cs="Tahoma"/>
          <w:sz w:val="24"/>
          <w:szCs w:val="24"/>
        </w:rPr>
        <w:t xml:space="preserve">tario sarà tenuto a presentare </w:t>
      </w:r>
      <w:r w:rsidRPr="009753CA">
        <w:rPr>
          <w:rFonts w:ascii="Cambria" w:hAnsi="Cambria" w:cs="Tahoma"/>
          <w:sz w:val="24"/>
          <w:szCs w:val="24"/>
        </w:rPr>
        <w:t>la seguente documentazione entro 20 giorni consecutivi dal ricevimento dell’apposita richiesta da parte dell’EGAS:</w:t>
      </w:r>
    </w:p>
    <w:p w:rsidR="00581A81" w:rsidRPr="009753CA" w:rsidRDefault="00581A81" w:rsidP="00601AD8">
      <w:pPr>
        <w:pStyle w:val="Paragrafoelenco"/>
        <w:numPr>
          <w:ilvl w:val="0"/>
          <w:numId w:val="45"/>
        </w:numPr>
        <w:spacing w:after="0" w:line="240" w:lineRule="auto"/>
        <w:contextualSpacing w:val="0"/>
        <w:jc w:val="both"/>
        <w:rPr>
          <w:rFonts w:ascii="Cambria" w:hAnsi="Cambria" w:cs="Tahoma"/>
          <w:sz w:val="24"/>
          <w:szCs w:val="24"/>
        </w:rPr>
      </w:pPr>
      <w:r w:rsidRPr="009753CA">
        <w:rPr>
          <w:rFonts w:ascii="Cambria" w:hAnsi="Cambria" w:cs="Tahoma"/>
          <w:sz w:val="24"/>
          <w:szCs w:val="24"/>
        </w:rPr>
        <w:t xml:space="preserve">documento che attesti la costituzione della garanzia definitiva; </w:t>
      </w:r>
    </w:p>
    <w:p w:rsidR="00581A81" w:rsidRPr="009753CA" w:rsidRDefault="00581A81" w:rsidP="00601AD8">
      <w:pPr>
        <w:pStyle w:val="Paragrafoelenco"/>
        <w:numPr>
          <w:ilvl w:val="0"/>
          <w:numId w:val="45"/>
        </w:numPr>
        <w:spacing w:after="0" w:line="240" w:lineRule="auto"/>
        <w:contextualSpacing w:val="0"/>
        <w:jc w:val="both"/>
        <w:rPr>
          <w:rFonts w:ascii="Cambria" w:hAnsi="Cambria" w:cs="Tahoma"/>
          <w:sz w:val="24"/>
          <w:szCs w:val="24"/>
        </w:rPr>
      </w:pPr>
      <w:r w:rsidRPr="009753CA">
        <w:rPr>
          <w:rFonts w:ascii="Cambria" w:hAnsi="Cambria" w:cs="Tahoma"/>
          <w:sz w:val="24"/>
          <w:szCs w:val="24"/>
        </w:rPr>
        <w:t>atto notarile di costituzione del RTI (in caso di aggiudicazione in favore di un raggruppamento).</w:t>
      </w:r>
    </w:p>
    <w:p w:rsidR="00581A81" w:rsidRPr="009753CA" w:rsidRDefault="00581A81" w:rsidP="00601AD8">
      <w:pPr>
        <w:pStyle w:val="Paragrafoelenco"/>
        <w:numPr>
          <w:ilvl w:val="0"/>
          <w:numId w:val="45"/>
        </w:numPr>
        <w:spacing w:after="0" w:line="240" w:lineRule="auto"/>
        <w:contextualSpacing w:val="0"/>
        <w:jc w:val="both"/>
        <w:rPr>
          <w:rFonts w:ascii="Cambria" w:hAnsi="Cambria" w:cs="Tahoma"/>
          <w:sz w:val="24"/>
          <w:szCs w:val="24"/>
        </w:rPr>
      </w:pPr>
      <w:r w:rsidRPr="009753CA">
        <w:rPr>
          <w:rFonts w:ascii="Cambria" w:hAnsi="Cambria" w:cs="Tahoma"/>
          <w:sz w:val="24"/>
          <w:szCs w:val="24"/>
        </w:rPr>
        <w:t>Copia polizza assicurativa che preveda la copertura dei rischi relativi alla R.C.T.  prop</w:t>
      </w:r>
      <w:r w:rsidR="004E34C2" w:rsidRPr="009753CA">
        <w:rPr>
          <w:rFonts w:ascii="Cambria" w:hAnsi="Cambria" w:cs="Tahoma"/>
          <w:sz w:val="24"/>
          <w:szCs w:val="24"/>
        </w:rPr>
        <w:t xml:space="preserve">ria e del personale dipendente </w:t>
      </w:r>
      <w:r w:rsidRPr="009753CA">
        <w:rPr>
          <w:rFonts w:ascii="Cambria" w:hAnsi="Cambria" w:cs="Tahoma"/>
          <w:sz w:val="24"/>
          <w:szCs w:val="24"/>
        </w:rPr>
        <w:t>con massimale non inferiore a € 5.000.000.=</w:t>
      </w:r>
    </w:p>
    <w:p w:rsidR="00581A81" w:rsidRPr="009753CA" w:rsidRDefault="00581A81" w:rsidP="00601AD8">
      <w:pPr>
        <w:pStyle w:val="Paragrafoelenco"/>
        <w:numPr>
          <w:ilvl w:val="0"/>
          <w:numId w:val="45"/>
        </w:numPr>
        <w:spacing w:after="0" w:line="240" w:lineRule="auto"/>
        <w:contextualSpacing w:val="0"/>
        <w:jc w:val="both"/>
        <w:rPr>
          <w:rFonts w:ascii="Cambria" w:hAnsi="Cambria" w:cs="Tahoma"/>
          <w:sz w:val="24"/>
          <w:szCs w:val="24"/>
        </w:rPr>
      </w:pPr>
      <w:r w:rsidRPr="009753CA">
        <w:rPr>
          <w:rFonts w:ascii="Cambria" w:hAnsi="Cambria" w:cs="Tahoma"/>
          <w:sz w:val="24"/>
          <w:szCs w:val="24"/>
        </w:rPr>
        <w:t>CD contenente la documentazione tecnica in formato pdf e l’offerta ec</w:t>
      </w:r>
      <w:r w:rsidR="00345836" w:rsidRPr="009753CA">
        <w:rPr>
          <w:rFonts w:ascii="Cambria" w:hAnsi="Cambria" w:cs="Tahoma"/>
          <w:sz w:val="24"/>
          <w:szCs w:val="24"/>
        </w:rPr>
        <w:t xml:space="preserve">onomica, firmata digitalmente, </w:t>
      </w:r>
      <w:r w:rsidRPr="009753CA">
        <w:rPr>
          <w:rFonts w:ascii="Cambria" w:hAnsi="Cambria" w:cs="Tahoma"/>
          <w:sz w:val="24"/>
          <w:szCs w:val="24"/>
        </w:rPr>
        <w:t>unitamente ad una dichiarazione attestante la piena conformità della documentazione inserita nel CD rispetto a quella presentata in sede di gara (qualora non già presente nella documentazione di gara).</w:t>
      </w:r>
    </w:p>
    <w:p w:rsidR="00581A81" w:rsidRPr="009753CA" w:rsidRDefault="00581A81" w:rsidP="00601AD8">
      <w:pPr>
        <w:pStyle w:val="Paragrafoelenco"/>
        <w:numPr>
          <w:ilvl w:val="0"/>
          <w:numId w:val="45"/>
        </w:numPr>
        <w:spacing w:after="0" w:line="240" w:lineRule="auto"/>
        <w:contextualSpacing w:val="0"/>
        <w:jc w:val="both"/>
        <w:rPr>
          <w:rFonts w:ascii="Cambria" w:hAnsi="Cambria" w:cs="Tahoma"/>
          <w:sz w:val="24"/>
          <w:szCs w:val="24"/>
        </w:rPr>
      </w:pPr>
      <w:r w:rsidRPr="009753CA">
        <w:rPr>
          <w:rFonts w:ascii="Cambria" w:hAnsi="Cambria" w:cs="Tahoma"/>
          <w:sz w:val="24"/>
          <w:szCs w:val="24"/>
        </w:rPr>
        <w:t>Ogni altro documento previsto dal capitolato speciale d’appalto</w:t>
      </w:r>
      <w:r w:rsidR="004E34C2" w:rsidRPr="009753CA">
        <w:rPr>
          <w:rFonts w:ascii="Cambria" w:hAnsi="Cambria" w:cs="Tahoma"/>
          <w:sz w:val="24"/>
          <w:szCs w:val="24"/>
        </w:rPr>
        <w:t>.</w:t>
      </w:r>
    </w:p>
    <w:p w:rsidR="00581A81" w:rsidRPr="009753CA" w:rsidRDefault="00581A81" w:rsidP="00601AD8">
      <w:pPr>
        <w:spacing w:line="240" w:lineRule="auto"/>
        <w:rPr>
          <w:rFonts w:ascii="Cambria" w:hAnsi="Cambria" w:cs="Tahoma"/>
        </w:rPr>
      </w:pPr>
    </w:p>
    <w:p w:rsidR="00581A81" w:rsidRPr="009753CA" w:rsidRDefault="00581A81" w:rsidP="00601AD8">
      <w:pPr>
        <w:spacing w:line="240" w:lineRule="auto"/>
        <w:ind w:right="-1"/>
        <w:jc w:val="center"/>
        <w:rPr>
          <w:rFonts w:ascii="Cambria" w:hAnsi="Cambria" w:cs="Tahoma"/>
          <w:sz w:val="24"/>
          <w:szCs w:val="24"/>
        </w:rPr>
      </w:pPr>
      <w:r w:rsidRPr="009753CA">
        <w:rPr>
          <w:rFonts w:ascii="Cambria" w:hAnsi="Cambria" w:cs="Tahoma"/>
          <w:sz w:val="24"/>
          <w:szCs w:val="24"/>
        </w:rPr>
        <w:t>Art. 12</w:t>
      </w:r>
    </w:p>
    <w:p w:rsidR="00581A81" w:rsidRPr="009753CA" w:rsidRDefault="00581A81" w:rsidP="00601AD8">
      <w:pPr>
        <w:spacing w:line="240" w:lineRule="auto"/>
        <w:ind w:right="-1"/>
        <w:jc w:val="center"/>
        <w:rPr>
          <w:rFonts w:ascii="Cambria" w:hAnsi="Cambria" w:cs="Tahoma"/>
          <w:sz w:val="24"/>
          <w:szCs w:val="24"/>
        </w:rPr>
      </w:pPr>
      <w:r w:rsidRPr="009753CA">
        <w:rPr>
          <w:rFonts w:ascii="Cambria" w:hAnsi="Cambria" w:cs="Tahoma"/>
          <w:sz w:val="24"/>
          <w:szCs w:val="24"/>
        </w:rPr>
        <w:t>(Garanzia definitiva)</w:t>
      </w:r>
    </w:p>
    <w:p w:rsidR="00581A81" w:rsidRPr="009753CA" w:rsidRDefault="00581A81" w:rsidP="00601AD8">
      <w:pPr>
        <w:spacing w:line="240" w:lineRule="auto"/>
        <w:ind w:right="-1"/>
        <w:jc w:val="center"/>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La ditta sarà tenuta al versamento della garanzia definitiva, entro 20 giorni dal ricevimento dell’apposita richiesta da parte dell’EGAS</w:t>
      </w:r>
      <w:r w:rsidR="00C20D85" w:rsidRPr="009753CA">
        <w:rPr>
          <w:rFonts w:ascii="Cambria" w:hAnsi="Cambria" w:cs="Tahoma"/>
          <w:sz w:val="24"/>
          <w:szCs w:val="24"/>
        </w:rPr>
        <w:t>,</w:t>
      </w:r>
      <w:r w:rsidRPr="009753CA">
        <w:rPr>
          <w:rFonts w:ascii="Cambria" w:hAnsi="Cambria" w:cs="Tahoma"/>
          <w:sz w:val="24"/>
          <w:szCs w:val="24"/>
        </w:rPr>
        <w:t xml:space="preserve"> che poi provvederà alla stipula della Convenzione.</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Secondo quanto previsto dall’art. 103 D.lgs. 50/2016, la garanzia dovrà essere costituita sotto forma di cauzione ovvero di fideiussione con le modalità di cui all'articolo 93, commi 2 e 3, </w:t>
      </w:r>
      <w:r w:rsidRPr="009753CA">
        <w:rPr>
          <w:rFonts w:ascii="Cambria" w:hAnsi="Cambria" w:cs="Tahoma"/>
          <w:sz w:val="24"/>
          <w:szCs w:val="24"/>
        </w:rPr>
        <w:lastRenderedPageBreak/>
        <w:t>D.lgs</w:t>
      </w:r>
      <w:r w:rsidR="00C20D85" w:rsidRPr="009753CA">
        <w:rPr>
          <w:rFonts w:ascii="Cambria" w:hAnsi="Cambria" w:cs="Tahoma"/>
          <w:sz w:val="24"/>
          <w:szCs w:val="24"/>
        </w:rPr>
        <w:t>.</w:t>
      </w:r>
      <w:r w:rsidRPr="009753CA">
        <w:rPr>
          <w:rFonts w:ascii="Cambria" w:hAnsi="Cambria" w:cs="Tahoma"/>
          <w:sz w:val="24"/>
          <w:szCs w:val="24"/>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Si precisa che l’amministrazione provvederà allo svincolo della garanzia definitiva a mezzo lettera e che il documento originale non verrà restituito alla ditta aggiudicataria.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dell’EGAS.</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La cauzione è prestata a garanzia dell'adempimento di tutte le obbligazioni del contratto e del risarcimento dei danni derivanti dall'eventuale inadempimento d</w:t>
      </w:r>
      <w:r w:rsidR="00C20D85" w:rsidRPr="009753CA">
        <w:rPr>
          <w:rFonts w:ascii="Cambria" w:hAnsi="Cambria" w:cs="Tahoma"/>
          <w:sz w:val="24"/>
          <w:szCs w:val="24"/>
        </w:rPr>
        <w:t>elle obbligazioni stesse, nonché</w:t>
      </w:r>
      <w:r w:rsidRPr="009753CA">
        <w:rPr>
          <w:rFonts w:ascii="Cambria" w:hAnsi="Cambria" w:cs="Tahoma"/>
          <w:sz w:val="24"/>
          <w:szCs w:val="24"/>
        </w:rPr>
        <w:t xml:space="preserve"> a garanzia del rimborso delle somme pagate in più all'esecutore rispetto alle risultanze della liquidazione finale, salva comunque la risarcibilità del maggior danno verso l'appaltatore.</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L’EGAS inoltre ha il diritto di valersi della cauzione, nei limiti dell'importo massimo garantito, per provvedere al pagamento di quanto dovuto dall'esecutore per</w:t>
      </w:r>
      <w:r w:rsidR="00C20D85" w:rsidRPr="009753CA">
        <w:rPr>
          <w:rFonts w:ascii="Cambria" w:hAnsi="Cambria" w:cs="Tahoma"/>
          <w:sz w:val="24"/>
          <w:szCs w:val="24"/>
        </w:rPr>
        <w:t xml:space="preserve"> le inadempienze derivanti dall’</w:t>
      </w:r>
      <w:r w:rsidRPr="009753CA">
        <w:rPr>
          <w:rFonts w:ascii="Cambria" w:hAnsi="Cambria" w:cs="Tahoma"/>
          <w:sz w:val="24"/>
          <w:szCs w:val="24"/>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w:t>
      </w:r>
      <w:r w:rsidR="00C20D85" w:rsidRPr="009753CA">
        <w:rPr>
          <w:rFonts w:ascii="Cambria" w:hAnsi="Cambria" w:cs="Tahoma"/>
          <w:sz w:val="24"/>
          <w:szCs w:val="24"/>
        </w:rPr>
        <w:t xml:space="preserve"> le inadempienze derivanti dall’</w:t>
      </w:r>
      <w:r w:rsidRPr="009753CA">
        <w:rPr>
          <w:rFonts w:ascii="Cambria" w:hAnsi="Cambria" w:cs="Tahoma"/>
          <w:sz w:val="24"/>
          <w:szCs w:val="24"/>
        </w:rPr>
        <w:t>inosservanza di norme e prescrizioni dei contratti collettivi, delle leggi e dei regolamenti sulla tutela, protezione, assicurazione, assistenza e sicurezza fisica dei lavoratori addetti all'esecuzione dell'appalto, ai sensi di quanto previst</w:t>
      </w:r>
      <w:r w:rsidR="00C20D85" w:rsidRPr="009753CA">
        <w:rPr>
          <w:rFonts w:ascii="Cambria" w:hAnsi="Cambria" w:cs="Tahoma"/>
          <w:sz w:val="24"/>
          <w:szCs w:val="24"/>
        </w:rPr>
        <w:t>o dall’art. 103 comma 2 del D.l</w:t>
      </w:r>
      <w:r w:rsidRPr="009753CA">
        <w:rPr>
          <w:rFonts w:ascii="Cambria" w:hAnsi="Cambria" w:cs="Tahoma"/>
          <w:sz w:val="24"/>
          <w:szCs w:val="24"/>
        </w:rPr>
        <w:t>gs. 50/2016.</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La mancata costituzione della garanzia determina la decadenza dell'affidamento e l'acquisizione della cauzione provvisoria presentata in sede di offerta, ai sensi</w:t>
      </w:r>
      <w:r w:rsidR="00C20D85" w:rsidRPr="009753CA">
        <w:rPr>
          <w:rFonts w:ascii="Cambria" w:hAnsi="Cambria" w:cs="Tahoma"/>
          <w:sz w:val="24"/>
          <w:szCs w:val="24"/>
        </w:rPr>
        <w:t xml:space="preserve"> dell’art. 103, comma 3 del D.l</w:t>
      </w:r>
      <w:r w:rsidRPr="009753CA">
        <w:rPr>
          <w:rFonts w:ascii="Cambria" w:hAnsi="Cambria" w:cs="Tahoma"/>
          <w:sz w:val="24"/>
          <w:szCs w:val="24"/>
        </w:rPr>
        <w:t>gs. 50/2016.</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Nel caso l’individuazione del miglior offerente avvenga in capo ad un raggruppamento di imprese si precisa che:</w:t>
      </w:r>
    </w:p>
    <w:p w:rsidR="00581A81" w:rsidRPr="009753CA" w:rsidRDefault="00581A81" w:rsidP="00601AD8">
      <w:pPr>
        <w:pStyle w:val="Paragrafoelenco"/>
        <w:numPr>
          <w:ilvl w:val="0"/>
          <w:numId w:val="46"/>
        </w:numPr>
        <w:spacing w:after="0" w:line="240" w:lineRule="auto"/>
        <w:contextualSpacing w:val="0"/>
        <w:jc w:val="both"/>
        <w:rPr>
          <w:rFonts w:ascii="Cambria" w:hAnsi="Cambria" w:cs="Tahoma"/>
          <w:sz w:val="24"/>
          <w:szCs w:val="24"/>
        </w:rPr>
      </w:pPr>
      <w:r w:rsidRPr="009753CA">
        <w:rPr>
          <w:rFonts w:ascii="Cambria" w:hAnsi="Cambria" w:cs="Tahoma"/>
          <w:sz w:val="24"/>
          <w:szCs w:val="24"/>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581A81" w:rsidRPr="009753CA" w:rsidRDefault="00581A81" w:rsidP="00601AD8">
      <w:pPr>
        <w:pStyle w:val="Paragrafoelenco"/>
        <w:numPr>
          <w:ilvl w:val="0"/>
          <w:numId w:val="46"/>
        </w:numPr>
        <w:spacing w:after="0" w:line="240" w:lineRule="auto"/>
        <w:contextualSpacing w:val="0"/>
        <w:jc w:val="both"/>
        <w:rPr>
          <w:rFonts w:ascii="Cambria" w:hAnsi="Cambria" w:cs="Tahoma"/>
          <w:sz w:val="24"/>
          <w:szCs w:val="24"/>
        </w:rPr>
      </w:pPr>
      <w:r w:rsidRPr="009753CA">
        <w:rPr>
          <w:rFonts w:ascii="Cambria" w:hAnsi="Cambria" w:cs="Tahoma"/>
          <w:sz w:val="24"/>
          <w:szCs w:val="24"/>
        </w:rPr>
        <w:t>la garanzia definitiva, di cui al precedente capoverso, dovrà essere prestata dall’Impresa mandataria (capogruppo).</w:t>
      </w:r>
    </w:p>
    <w:p w:rsidR="00581A81" w:rsidRPr="009753CA" w:rsidRDefault="00581A81" w:rsidP="00601AD8">
      <w:pPr>
        <w:spacing w:line="240" w:lineRule="auto"/>
        <w:jc w:val="center"/>
        <w:rPr>
          <w:rFonts w:ascii="Cambria" w:hAnsi="Cambria" w:cs="Tahoma"/>
          <w:sz w:val="24"/>
          <w:szCs w:val="24"/>
        </w:rPr>
      </w:pPr>
    </w:p>
    <w:p w:rsidR="00581A81" w:rsidRPr="009753CA" w:rsidRDefault="00581A81" w:rsidP="00601AD8">
      <w:pPr>
        <w:spacing w:line="240" w:lineRule="auto"/>
        <w:ind w:right="-1"/>
        <w:jc w:val="center"/>
        <w:rPr>
          <w:rFonts w:ascii="Cambria" w:hAnsi="Cambria" w:cs="Tahoma"/>
          <w:sz w:val="24"/>
          <w:szCs w:val="24"/>
        </w:rPr>
      </w:pPr>
      <w:r w:rsidRPr="009753CA">
        <w:rPr>
          <w:rFonts w:ascii="Cambria" w:hAnsi="Cambria" w:cs="Tahoma"/>
          <w:sz w:val="24"/>
          <w:szCs w:val="24"/>
        </w:rPr>
        <w:t>Art. 13</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(Informativa sul trattamento dei dati)</w:t>
      </w:r>
    </w:p>
    <w:p w:rsidR="00581A81" w:rsidRPr="009753CA" w:rsidRDefault="00581A81" w:rsidP="00601AD8">
      <w:pPr>
        <w:spacing w:line="240" w:lineRule="auto"/>
        <w:jc w:val="both"/>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lastRenderedPageBreak/>
        <w:t>Ai sensi del D.</w:t>
      </w:r>
      <w:r w:rsidR="00C20D85" w:rsidRPr="009753CA">
        <w:rPr>
          <w:rFonts w:ascii="Cambria" w:hAnsi="Cambria" w:cs="Tahoma"/>
          <w:sz w:val="24"/>
          <w:szCs w:val="24"/>
        </w:rPr>
        <w:t>l</w:t>
      </w:r>
      <w:r w:rsidRPr="009753CA">
        <w:rPr>
          <w:rFonts w:ascii="Cambria" w:hAnsi="Cambria" w:cs="Tahoma"/>
          <w:sz w:val="24"/>
          <w:szCs w:val="24"/>
        </w:rPr>
        <w:t xml:space="preserve">gs. 196/2003, si </w:t>
      </w:r>
      <w:r w:rsidR="00C20D85" w:rsidRPr="009753CA">
        <w:rPr>
          <w:rFonts w:ascii="Cambria" w:hAnsi="Cambria" w:cs="Tahoma"/>
          <w:sz w:val="24"/>
          <w:szCs w:val="24"/>
        </w:rPr>
        <w:t>precisa che i dati richiesti sa</w:t>
      </w:r>
      <w:r w:rsidRPr="009753CA">
        <w:rPr>
          <w:rFonts w:ascii="Cambria" w:hAnsi="Cambria" w:cs="Tahoma"/>
          <w:sz w:val="24"/>
          <w:szCs w:val="24"/>
        </w:rPr>
        <w:t>ranno trattati, nel rispetto della normativa vigente, unicamente ai fini della procedura di individuazione del miglior offerente e della successiva stipula della Convenzione.</w:t>
      </w:r>
    </w:p>
    <w:p w:rsidR="00581A81" w:rsidRPr="009753CA" w:rsidRDefault="00581A81" w:rsidP="00601AD8">
      <w:pPr>
        <w:spacing w:line="240" w:lineRule="auto"/>
        <w:jc w:val="both"/>
        <w:rPr>
          <w:rFonts w:ascii="Cambria" w:hAnsi="Cambria" w:cs="Tahom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9753CA">
        <w:rPr>
          <w:rFonts w:ascii="Cambria" w:hAnsi="Cambria" w:cs="Tahoma"/>
          <w:sz w:val="24"/>
          <w:szCs w:val="24"/>
        </w:rPr>
        <w:t>lege</w:t>
      </w:r>
      <w:proofErr w:type="spellEnd"/>
      <w:r w:rsidRPr="009753CA">
        <w:rPr>
          <w:rFonts w:ascii="Cambria" w:hAnsi="Cambria" w:cs="Tahoma"/>
          <w:sz w:val="24"/>
          <w:szCs w:val="24"/>
        </w:rPr>
        <w:t>.</w:t>
      </w:r>
    </w:p>
    <w:p w:rsidR="00581A81" w:rsidRPr="009753CA" w:rsidRDefault="00581A81" w:rsidP="00601AD8">
      <w:pPr>
        <w:spacing w:line="240" w:lineRule="auto"/>
        <w:jc w:val="center"/>
        <w:rPr>
          <w:rFonts w:ascii="Cambria" w:hAnsi="Cambria" w:cs="Tahoma"/>
          <w:sz w:val="24"/>
          <w:szCs w:val="24"/>
        </w:rPr>
      </w:pP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art. 14</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(Accesso agli atti)</w:t>
      </w:r>
    </w:p>
    <w:p w:rsidR="00581A81" w:rsidRPr="009753CA" w:rsidRDefault="00581A81" w:rsidP="00601AD8">
      <w:pPr>
        <w:spacing w:line="240" w:lineRule="auto"/>
        <w:jc w:val="both"/>
        <w:rPr>
          <w:rFonts w:ascii="Cambria" w:hAnsi="Cambria"/>
          <w:sz w:val="24"/>
          <w:szCs w:val="24"/>
        </w:rPr>
      </w:pP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L’accesso agli atti, il diniego e il differimento dello stesso </w:t>
      </w:r>
      <w:r w:rsidR="00FB5720" w:rsidRPr="009753CA">
        <w:rPr>
          <w:rFonts w:ascii="Cambria" w:hAnsi="Cambria" w:cs="Tahoma"/>
          <w:sz w:val="24"/>
          <w:szCs w:val="24"/>
        </w:rPr>
        <w:t>sono disciplinati</w:t>
      </w:r>
      <w:r w:rsidRPr="009753CA">
        <w:rPr>
          <w:rFonts w:ascii="Cambria" w:hAnsi="Cambria" w:cs="Tahoma"/>
          <w:sz w:val="24"/>
          <w:szCs w:val="24"/>
        </w:rPr>
        <w:t xml:space="preserve"> dalla legge n. 241 del 1990 e dall’ articolo 53 del D.</w:t>
      </w:r>
      <w:r w:rsidR="00C20D85" w:rsidRPr="009753CA">
        <w:rPr>
          <w:rFonts w:ascii="Cambria" w:hAnsi="Cambria" w:cs="Tahoma"/>
          <w:sz w:val="24"/>
          <w:szCs w:val="24"/>
        </w:rPr>
        <w:t>l</w:t>
      </w:r>
      <w:r w:rsidRPr="009753CA">
        <w:rPr>
          <w:rFonts w:ascii="Cambria" w:hAnsi="Cambria" w:cs="Tahoma"/>
          <w:sz w:val="24"/>
          <w:szCs w:val="24"/>
        </w:rPr>
        <w:t>gs. n. 50 del 2016.</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Tale dichiarazione dovrà tassativamente riportare:</w:t>
      </w:r>
    </w:p>
    <w:p w:rsidR="00581A81" w:rsidRPr="009753CA" w:rsidRDefault="00581A81" w:rsidP="00601AD8">
      <w:pPr>
        <w:pStyle w:val="Paragrafoelenco"/>
        <w:numPr>
          <w:ilvl w:val="0"/>
          <w:numId w:val="39"/>
        </w:numPr>
        <w:spacing w:line="240" w:lineRule="auto"/>
        <w:jc w:val="both"/>
        <w:rPr>
          <w:rFonts w:ascii="Cambria" w:hAnsi="Cambria" w:cs="Tahoma"/>
          <w:sz w:val="24"/>
          <w:szCs w:val="24"/>
        </w:rPr>
      </w:pPr>
      <w:r w:rsidRPr="009753CA">
        <w:rPr>
          <w:rFonts w:ascii="Cambria" w:hAnsi="Cambria" w:cs="Tahoma"/>
          <w:sz w:val="24"/>
          <w:szCs w:val="24"/>
        </w:rPr>
        <w:t>le singole pagine e i paragrafi della documentazione prodotta che contengono segreti tecnici o commerciali, onde consentire all’Amministrazione la chiara e precisa individuazione delle parti secretate;</w:t>
      </w:r>
    </w:p>
    <w:p w:rsidR="00581A81" w:rsidRPr="009753CA" w:rsidRDefault="00581A81" w:rsidP="00601AD8">
      <w:pPr>
        <w:pStyle w:val="Paragrafoelenco"/>
        <w:numPr>
          <w:ilvl w:val="0"/>
          <w:numId w:val="39"/>
        </w:numPr>
        <w:spacing w:line="240" w:lineRule="auto"/>
        <w:jc w:val="both"/>
        <w:rPr>
          <w:rFonts w:ascii="Cambria" w:hAnsi="Cambria" w:cs="Tahoma"/>
          <w:sz w:val="24"/>
          <w:szCs w:val="24"/>
        </w:rPr>
      </w:pPr>
      <w:r w:rsidRPr="009753CA">
        <w:rPr>
          <w:rFonts w:ascii="Cambria" w:hAnsi="Cambria" w:cs="Tahoma"/>
          <w:sz w:val="24"/>
          <w:szCs w:val="24"/>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581A81" w:rsidRPr="009753CA" w:rsidRDefault="00581A81" w:rsidP="00601AD8">
      <w:pPr>
        <w:pStyle w:val="Paragrafoelenco"/>
        <w:numPr>
          <w:ilvl w:val="0"/>
          <w:numId w:val="39"/>
        </w:numPr>
        <w:spacing w:line="240" w:lineRule="auto"/>
        <w:jc w:val="both"/>
        <w:rPr>
          <w:rFonts w:ascii="Cambria" w:hAnsi="Cambria" w:cs="Tahoma"/>
          <w:sz w:val="24"/>
          <w:szCs w:val="24"/>
        </w:rPr>
      </w:pPr>
      <w:r w:rsidRPr="009753CA">
        <w:rPr>
          <w:rFonts w:ascii="Cambria" w:hAnsi="Cambria" w:cs="Tahoma"/>
          <w:sz w:val="24"/>
          <w:szCs w:val="24"/>
        </w:rPr>
        <w:t>documentazione a comprova dell’effettiva sussistenza del segreto tecnico o commerciale dichiarato.</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In caso di richiesta di accesso agli atti di gara da parte di partecipanti alla procedura, l’Amministrazione provvederà ad informare il contro interessato, indicando quale documentazione è stata richiesta e per quali finalità.</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581A81" w:rsidRPr="009753CA" w:rsidRDefault="00581A81" w:rsidP="00601AD8">
      <w:pPr>
        <w:spacing w:line="240" w:lineRule="auto"/>
        <w:jc w:val="both"/>
        <w:rPr>
          <w:rFonts w:ascii="Cambria" w:hAnsi="Cambria" w:cs="Tahoma"/>
          <w:sz w:val="24"/>
          <w:szCs w:val="24"/>
        </w:rPr>
      </w:pPr>
      <w:r w:rsidRPr="009753CA">
        <w:rPr>
          <w:rFonts w:ascii="Cambria" w:hAnsi="Cambria" w:cs="Tahoma"/>
          <w:sz w:val="24"/>
          <w:szCs w:val="24"/>
        </w:rPr>
        <w:lastRenderedPageBreak/>
        <w:t>Il concorrente che effettua l’accesso agli atti si obbliga a non divulgare a terzi le informazioni acquisite a seguito dell’accesso.</w:t>
      </w:r>
    </w:p>
    <w:p w:rsidR="0001012D" w:rsidRPr="009753CA" w:rsidRDefault="0001012D">
      <w:pPr>
        <w:spacing w:after="0" w:line="240" w:lineRule="auto"/>
        <w:rPr>
          <w:rFonts w:ascii="Cambria" w:eastAsia="Times New Roman" w:hAnsi="Cambria"/>
          <w:b/>
          <w:sz w:val="28"/>
          <w:szCs w:val="28"/>
          <w:u w:val="single"/>
          <w:lang w:eastAsia="it-IT"/>
        </w:rPr>
      </w:pPr>
      <w:r w:rsidRPr="009753CA">
        <w:rPr>
          <w:rFonts w:ascii="Cambria" w:eastAsia="Times New Roman" w:hAnsi="Cambria"/>
          <w:b/>
          <w:sz w:val="28"/>
          <w:szCs w:val="28"/>
          <w:u w:val="single"/>
          <w:lang w:eastAsia="it-IT"/>
        </w:rPr>
        <w:br w:type="page"/>
      </w:r>
    </w:p>
    <w:p w:rsidR="00581A81" w:rsidRPr="009753CA" w:rsidRDefault="00581A81" w:rsidP="00601AD8">
      <w:pPr>
        <w:spacing w:line="240" w:lineRule="auto"/>
        <w:jc w:val="right"/>
        <w:rPr>
          <w:rFonts w:ascii="Cambria" w:hAnsi="Cambria" w:cs="Tahoma"/>
          <w:highlight w:val="yellow"/>
        </w:rPr>
      </w:pPr>
    </w:p>
    <w:p w:rsidR="00D97EFE" w:rsidRPr="009753CA" w:rsidRDefault="00D97EFE">
      <w:pPr>
        <w:spacing w:after="0" w:line="240" w:lineRule="auto"/>
        <w:rPr>
          <w:rFonts w:ascii="Cambria" w:hAnsi="Cambria" w:cs="Tahoma"/>
          <w:highlight w:val="yellow"/>
        </w:rPr>
      </w:pPr>
    </w:p>
    <w:p w:rsidR="00581A81" w:rsidRPr="009753CA" w:rsidRDefault="00581A81" w:rsidP="00601AD8">
      <w:pPr>
        <w:pBdr>
          <w:top w:val="single" w:sz="4" w:space="1" w:color="auto"/>
          <w:left w:val="single" w:sz="4" w:space="4" w:color="auto"/>
          <w:bottom w:val="single" w:sz="4" w:space="1" w:color="auto"/>
          <w:right w:val="single" w:sz="4" w:space="4" w:color="auto"/>
        </w:pBdr>
        <w:spacing w:line="240" w:lineRule="auto"/>
        <w:jc w:val="center"/>
        <w:rPr>
          <w:rFonts w:ascii="Cambria" w:hAnsi="Cambria" w:cs="Tahoma"/>
          <w:sz w:val="40"/>
          <w:szCs w:val="40"/>
        </w:rPr>
      </w:pPr>
      <w:r w:rsidRPr="009753CA">
        <w:rPr>
          <w:rFonts w:ascii="Cambria" w:hAnsi="Cambria" w:cs="Tahoma"/>
          <w:sz w:val="40"/>
          <w:szCs w:val="40"/>
        </w:rPr>
        <w:t>ID1</w:t>
      </w:r>
      <w:r w:rsidR="00D1593D" w:rsidRPr="009753CA">
        <w:rPr>
          <w:rFonts w:ascii="Cambria" w:hAnsi="Cambria" w:cs="Tahoma"/>
          <w:sz w:val="40"/>
          <w:szCs w:val="40"/>
        </w:rPr>
        <w:t>5</w:t>
      </w:r>
      <w:r w:rsidRPr="009753CA">
        <w:rPr>
          <w:rFonts w:ascii="Cambria" w:hAnsi="Cambria" w:cs="Tahoma"/>
          <w:sz w:val="40"/>
          <w:szCs w:val="40"/>
        </w:rPr>
        <w:t>SER0</w:t>
      </w:r>
      <w:r w:rsidR="00D1593D" w:rsidRPr="009753CA">
        <w:rPr>
          <w:rFonts w:ascii="Cambria" w:hAnsi="Cambria" w:cs="Tahoma"/>
          <w:sz w:val="40"/>
          <w:szCs w:val="40"/>
        </w:rPr>
        <w:t>11.1</w:t>
      </w:r>
    </w:p>
    <w:p w:rsidR="00507AA4" w:rsidRPr="009753CA" w:rsidRDefault="00581A81" w:rsidP="00601AD8">
      <w:pPr>
        <w:pBdr>
          <w:top w:val="single" w:sz="4" w:space="1" w:color="auto"/>
          <w:left w:val="single" w:sz="4" w:space="4" w:color="auto"/>
          <w:bottom w:val="single" w:sz="4" w:space="1" w:color="auto"/>
          <w:right w:val="single" w:sz="4" w:space="4" w:color="auto"/>
        </w:pBdr>
        <w:spacing w:line="240" w:lineRule="auto"/>
        <w:jc w:val="center"/>
        <w:rPr>
          <w:rFonts w:ascii="Cambria" w:hAnsi="Cambria" w:cs="Tahoma"/>
          <w:sz w:val="40"/>
          <w:szCs w:val="40"/>
        </w:rPr>
      </w:pPr>
      <w:r w:rsidRPr="009753CA">
        <w:rPr>
          <w:rFonts w:ascii="Cambria" w:hAnsi="Cambria" w:cs="Tahoma"/>
          <w:sz w:val="40"/>
          <w:szCs w:val="40"/>
        </w:rPr>
        <w:t xml:space="preserve">SCHEMA DI CONVENZIONE PER L’AFFIDAMENTO DEL SERVIZIO DI </w:t>
      </w:r>
      <w:r w:rsidR="00507AA4" w:rsidRPr="009753CA">
        <w:rPr>
          <w:rFonts w:ascii="Cambria" w:hAnsi="Cambria" w:cs="Tahoma"/>
          <w:sz w:val="40"/>
          <w:szCs w:val="40"/>
        </w:rPr>
        <w:t xml:space="preserve">CATTURA DI ANIMALI VAGANTI </w:t>
      </w:r>
    </w:p>
    <w:p w:rsidR="00581A81" w:rsidRPr="009753CA" w:rsidRDefault="00507AA4" w:rsidP="00601AD8">
      <w:pPr>
        <w:pBdr>
          <w:top w:val="single" w:sz="4" w:space="1" w:color="auto"/>
          <w:left w:val="single" w:sz="4" w:space="4" w:color="auto"/>
          <w:bottom w:val="single" w:sz="4" w:space="1" w:color="auto"/>
          <w:right w:val="single" w:sz="4" w:space="4" w:color="auto"/>
        </w:pBdr>
        <w:spacing w:line="240" w:lineRule="auto"/>
        <w:jc w:val="center"/>
        <w:rPr>
          <w:rFonts w:ascii="Cambria" w:hAnsi="Cambria" w:cs="Tahoma"/>
          <w:sz w:val="40"/>
          <w:szCs w:val="40"/>
        </w:rPr>
      </w:pPr>
      <w:r w:rsidRPr="009753CA">
        <w:rPr>
          <w:rFonts w:ascii="Cambria" w:hAnsi="Cambria" w:cs="Tahoma"/>
          <w:sz w:val="40"/>
          <w:szCs w:val="40"/>
        </w:rPr>
        <w:t>E SERVIZI COLLEGATI</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art.   1 Oggetto </w:t>
      </w:r>
    </w:p>
    <w:p w:rsidR="00581A81" w:rsidRPr="009753CA" w:rsidRDefault="00581A81" w:rsidP="00601AD8">
      <w:pPr>
        <w:spacing w:line="240" w:lineRule="auto"/>
        <w:jc w:val="both"/>
        <w:rPr>
          <w:rFonts w:ascii="Cambria" w:hAnsi="Cambria" w:cs="Tahoma"/>
        </w:rPr>
      </w:pPr>
      <w:r w:rsidRPr="009753CA">
        <w:rPr>
          <w:rFonts w:ascii="Cambria" w:hAnsi="Cambria" w:cs="Tahoma"/>
        </w:rPr>
        <w:t>art.   2 Titolare della procedura e soggetti contraenti</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art.   3 Variazioni nell’esecuzione contrattuale e revisione prezzi </w:t>
      </w:r>
    </w:p>
    <w:p w:rsidR="00581A81" w:rsidRPr="009753CA" w:rsidRDefault="00581A81" w:rsidP="00601AD8">
      <w:pPr>
        <w:spacing w:line="240" w:lineRule="auto"/>
        <w:jc w:val="both"/>
        <w:rPr>
          <w:rFonts w:ascii="Cambria" w:hAnsi="Cambria" w:cs="Tahoma"/>
        </w:rPr>
      </w:pPr>
      <w:r w:rsidRPr="009753CA">
        <w:rPr>
          <w:rFonts w:ascii="Cambria" w:hAnsi="Cambria" w:cs="Tahoma"/>
        </w:rPr>
        <w:t>art.   4 Durata del servizio</w:t>
      </w:r>
    </w:p>
    <w:p w:rsidR="00581A81" w:rsidRPr="009753CA" w:rsidRDefault="00581A81" w:rsidP="00601AD8">
      <w:pPr>
        <w:spacing w:line="240" w:lineRule="auto"/>
        <w:jc w:val="both"/>
        <w:rPr>
          <w:rFonts w:ascii="Cambria" w:hAnsi="Cambria" w:cs="Tahoma"/>
        </w:rPr>
      </w:pPr>
      <w:r w:rsidRPr="009753CA">
        <w:rPr>
          <w:rFonts w:ascii="Cambria" w:hAnsi="Cambria" w:cs="Tahoma"/>
        </w:rPr>
        <w:t>art.   5 Determinazione del prezzo</w:t>
      </w:r>
    </w:p>
    <w:p w:rsidR="00581A81" w:rsidRPr="009753CA" w:rsidRDefault="00581A81" w:rsidP="00601AD8">
      <w:pPr>
        <w:spacing w:line="240" w:lineRule="auto"/>
        <w:jc w:val="both"/>
        <w:rPr>
          <w:rFonts w:ascii="Cambria" w:hAnsi="Cambria" w:cs="Tahoma"/>
        </w:rPr>
      </w:pPr>
      <w:r w:rsidRPr="009753CA">
        <w:rPr>
          <w:rFonts w:ascii="Cambria" w:hAnsi="Cambria" w:cs="Tahoma"/>
        </w:rPr>
        <w:t>art.   6 Modalità di esecuzione del servizio e obblighi dell’appaltatore</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art.   7 </w:t>
      </w:r>
      <w:r w:rsidRPr="009753CA">
        <w:rPr>
          <w:rFonts w:ascii="Cambria" w:hAnsi="Cambria" w:cs="Tahoma"/>
          <w:bCs/>
        </w:rPr>
        <w:t>Clausola risolutiva espressa</w:t>
      </w:r>
    </w:p>
    <w:p w:rsidR="00581A81" w:rsidRPr="009753CA" w:rsidRDefault="00581A81" w:rsidP="00601AD8">
      <w:pPr>
        <w:spacing w:line="240" w:lineRule="auto"/>
        <w:jc w:val="both"/>
        <w:rPr>
          <w:rFonts w:ascii="Cambria" w:hAnsi="Cambria" w:cs="Tahoma"/>
        </w:rPr>
      </w:pPr>
      <w:r w:rsidRPr="009753CA">
        <w:rPr>
          <w:rFonts w:ascii="Cambria" w:hAnsi="Cambria" w:cs="Tahoma"/>
        </w:rPr>
        <w:t>art.   8 Clausola penale</w:t>
      </w:r>
    </w:p>
    <w:p w:rsidR="00581A81" w:rsidRPr="009753CA" w:rsidRDefault="00581A81" w:rsidP="00601AD8">
      <w:pPr>
        <w:spacing w:line="240" w:lineRule="auto"/>
        <w:jc w:val="both"/>
        <w:rPr>
          <w:rFonts w:ascii="Cambria" w:hAnsi="Cambria" w:cs="Tahoma"/>
        </w:rPr>
      </w:pPr>
      <w:r w:rsidRPr="009753CA">
        <w:rPr>
          <w:rFonts w:ascii="Cambria" w:hAnsi="Cambria" w:cs="Tahoma"/>
        </w:rPr>
        <w:t>art.   9 Garanzia e responsabilità del servizio</w:t>
      </w:r>
    </w:p>
    <w:p w:rsidR="00581A81" w:rsidRPr="009753CA" w:rsidRDefault="00581A81" w:rsidP="00601AD8">
      <w:pPr>
        <w:spacing w:line="240" w:lineRule="auto"/>
        <w:jc w:val="both"/>
        <w:rPr>
          <w:rFonts w:ascii="Cambria" w:hAnsi="Cambria" w:cs="Tahoma"/>
        </w:rPr>
      </w:pPr>
      <w:r w:rsidRPr="009753CA">
        <w:rPr>
          <w:rFonts w:ascii="Cambria" w:hAnsi="Cambria" w:cs="Tahoma"/>
        </w:rPr>
        <w:t>art. 10 Controllo di quantità e qualità</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art. 11 Cessione del contratto, cessione dei crediti e subappalto </w:t>
      </w:r>
    </w:p>
    <w:p w:rsidR="00581A81" w:rsidRPr="009753CA" w:rsidRDefault="00581A81" w:rsidP="00601AD8">
      <w:pPr>
        <w:spacing w:line="240" w:lineRule="auto"/>
        <w:jc w:val="both"/>
        <w:rPr>
          <w:rFonts w:ascii="Cambria" w:hAnsi="Cambria" w:cs="Tahoma"/>
        </w:rPr>
      </w:pPr>
      <w:r w:rsidRPr="009753CA">
        <w:rPr>
          <w:rFonts w:ascii="Cambria" w:hAnsi="Cambria" w:cs="Tahoma"/>
        </w:rPr>
        <w:t>art. 12 Fallimento, liquidazione, procedure concorsuali, risoluzione</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art. 13 Fatturazione e pagamenti </w:t>
      </w:r>
    </w:p>
    <w:p w:rsidR="00581A81" w:rsidRPr="009753CA" w:rsidRDefault="00581A81" w:rsidP="00601AD8">
      <w:pPr>
        <w:spacing w:line="240" w:lineRule="auto"/>
        <w:jc w:val="both"/>
        <w:rPr>
          <w:rFonts w:ascii="Cambria" w:hAnsi="Cambria" w:cs="Tahoma"/>
        </w:rPr>
      </w:pPr>
      <w:r w:rsidRPr="009753CA">
        <w:rPr>
          <w:rFonts w:ascii="Cambria" w:hAnsi="Cambria" w:cs="Tahoma"/>
        </w:rPr>
        <w:t>art. 14  Tracciabilità dei flussi finanziari</w:t>
      </w:r>
    </w:p>
    <w:p w:rsidR="00581A81" w:rsidRPr="009753CA" w:rsidRDefault="00581A81" w:rsidP="00601AD8">
      <w:pPr>
        <w:spacing w:line="240" w:lineRule="auto"/>
        <w:jc w:val="both"/>
        <w:rPr>
          <w:rFonts w:ascii="Cambria" w:hAnsi="Cambria" w:cs="Tahoma"/>
        </w:rPr>
      </w:pPr>
      <w:r w:rsidRPr="009753CA">
        <w:rPr>
          <w:rFonts w:ascii="Cambria" w:hAnsi="Cambria" w:cs="Tahoma"/>
        </w:rPr>
        <w:t>art. 15  Controversie</w:t>
      </w:r>
    </w:p>
    <w:p w:rsidR="00581A81" w:rsidRPr="009753CA" w:rsidRDefault="00581A81" w:rsidP="00601AD8">
      <w:pPr>
        <w:spacing w:line="240" w:lineRule="auto"/>
        <w:jc w:val="both"/>
        <w:rPr>
          <w:rFonts w:ascii="Cambria" w:hAnsi="Cambria" w:cs="Tahoma"/>
        </w:rPr>
      </w:pPr>
      <w:r w:rsidRPr="009753CA">
        <w:rPr>
          <w:rFonts w:ascii="Cambria" w:hAnsi="Cambria" w:cs="Tahoma"/>
        </w:rPr>
        <w:t>art. 16  Scioperi e causa di forza maggiore</w:t>
      </w:r>
    </w:p>
    <w:p w:rsidR="00581A81" w:rsidRPr="009753CA" w:rsidRDefault="00581A81" w:rsidP="00601AD8">
      <w:pPr>
        <w:spacing w:line="240" w:lineRule="auto"/>
        <w:jc w:val="both"/>
        <w:rPr>
          <w:rFonts w:ascii="Cambria" w:hAnsi="Cambria" w:cs="Tahoma"/>
        </w:rPr>
      </w:pPr>
      <w:r w:rsidRPr="009753CA">
        <w:rPr>
          <w:rFonts w:ascii="Cambria" w:hAnsi="Cambria" w:cs="Tahoma"/>
        </w:rPr>
        <w:t>art. 17  Clausola sociale</w:t>
      </w:r>
    </w:p>
    <w:p w:rsidR="00581A81" w:rsidRPr="009753CA" w:rsidRDefault="00581A81" w:rsidP="00601AD8">
      <w:pPr>
        <w:spacing w:line="240" w:lineRule="auto"/>
        <w:jc w:val="both"/>
        <w:rPr>
          <w:rFonts w:ascii="Cambria" w:hAnsi="Cambria" w:cs="Tahoma"/>
        </w:rPr>
      </w:pPr>
      <w:r w:rsidRPr="009753CA">
        <w:rPr>
          <w:rFonts w:ascii="Cambria" w:hAnsi="Cambria" w:cs="Tahoma"/>
        </w:rPr>
        <w:t>art. 17  Informativa sul trattamento dei dati</w:t>
      </w:r>
    </w:p>
    <w:p w:rsidR="00581A81" w:rsidRPr="009753CA" w:rsidRDefault="00581A81" w:rsidP="00601AD8">
      <w:pPr>
        <w:spacing w:line="240" w:lineRule="auto"/>
        <w:jc w:val="both"/>
        <w:rPr>
          <w:rFonts w:ascii="Cambria" w:hAnsi="Cambria" w:cs="Tahoma"/>
        </w:rPr>
      </w:pPr>
      <w:r w:rsidRPr="009753CA">
        <w:rPr>
          <w:rFonts w:ascii="Cambria" w:hAnsi="Cambria" w:cs="Tahoma"/>
        </w:rPr>
        <w:t>art. 19  Spese contrattuali</w:t>
      </w:r>
    </w:p>
    <w:p w:rsidR="00581A81" w:rsidRPr="009753CA" w:rsidRDefault="00581A81" w:rsidP="00601AD8">
      <w:pPr>
        <w:spacing w:line="240" w:lineRule="auto"/>
        <w:jc w:val="both"/>
        <w:rPr>
          <w:rFonts w:ascii="Cambria" w:hAnsi="Cambria" w:cs="Tahoma"/>
        </w:rPr>
      </w:pPr>
      <w:r w:rsidRPr="009753CA">
        <w:rPr>
          <w:rFonts w:ascii="Cambria" w:hAnsi="Cambria" w:cs="Tahoma"/>
        </w:rPr>
        <w:t>art. 20  Rinvio ad altre norme</w:t>
      </w:r>
    </w:p>
    <w:p w:rsidR="00581A81" w:rsidRPr="009753CA" w:rsidRDefault="00581A81" w:rsidP="00601AD8">
      <w:pPr>
        <w:spacing w:line="240" w:lineRule="auto"/>
        <w:jc w:val="both"/>
        <w:rPr>
          <w:rFonts w:ascii="Cambria" w:hAnsi="Cambria" w:cs="Tahoma"/>
        </w:rPr>
      </w:pPr>
      <w:r w:rsidRPr="009753CA">
        <w:rPr>
          <w:rFonts w:ascii="Cambria" w:hAnsi="Cambria" w:cs="Tahoma"/>
        </w:rPr>
        <w:t>art. 21 Reportistica e monitoraggio della Convenzione</w:t>
      </w:r>
    </w:p>
    <w:p w:rsidR="00581A81" w:rsidRPr="009753CA" w:rsidRDefault="00581A81" w:rsidP="00601AD8">
      <w:pPr>
        <w:spacing w:line="240" w:lineRule="auto"/>
        <w:jc w:val="both"/>
        <w:rPr>
          <w:rFonts w:ascii="Cambria" w:hAnsi="Cambria" w:cs="Tahoma"/>
        </w:rPr>
      </w:pPr>
      <w:r w:rsidRPr="009753CA">
        <w:rPr>
          <w:rFonts w:ascii="Cambria" w:hAnsi="Cambria" w:cs="Tahoma"/>
        </w:rPr>
        <w:t>art. 22  Clausola finale</w:t>
      </w:r>
    </w:p>
    <w:p w:rsidR="00581A81" w:rsidRPr="009753CA" w:rsidRDefault="00581A81" w:rsidP="00601AD8">
      <w:pPr>
        <w:spacing w:line="240" w:lineRule="auto"/>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br w:type="page"/>
      </w:r>
      <w:r w:rsidRPr="009753CA">
        <w:rPr>
          <w:rFonts w:ascii="Cambria" w:hAnsi="Cambria" w:cs="Tahoma"/>
        </w:rPr>
        <w:lastRenderedPageBreak/>
        <w:t>art. 1</w:t>
      </w: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(Oggetto)</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Il presente schema di Convenzione disciplina la stipula di una convenzione per l’affidamento del servizio di </w:t>
      </w:r>
      <w:r w:rsidR="00507AA4" w:rsidRPr="009753CA">
        <w:rPr>
          <w:rFonts w:ascii="Cambria" w:hAnsi="Cambria" w:cs="Tahoma"/>
        </w:rPr>
        <w:t>cattura di animali vaganti e servizi collegati</w:t>
      </w:r>
      <w:r w:rsidRPr="009753CA">
        <w:rPr>
          <w:rFonts w:ascii="Cambria" w:hAnsi="Cambria" w:cs="Tahoma"/>
        </w:rPr>
        <w:t xml:space="preserve"> per </w:t>
      </w:r>
      <w:r w:rsidR="002A6490" w:rsidRPr="009753CA">
        <w:rPr>
          <w:rFonts w:ascii="Cambria" w:hAnsi="Cambria" w:cs="Tahoma"/>
        </w:rPr>
        <w:t>alcuni</w:t>
      </w:r>
      <w:r w:rsidRPr="009753CA">
        <w:rPr>
          <w:rFonts w:ascii="Cambria" w:hAnsi="Cambria" w:cs="Tahoma"/>
        </w:rPr>
        <w:t xml:space="preserve"> Enti della Regione Friuli-Venezia Giulia per un periodo di trentasei mesi, eventualmente rinnovabile per altri trentasei mesi.</w:t>
      </w:r>
    </w:p>
    <w:p w:rsidR="00581A81" w:rsidRPr="009753CA" w:rsidRDefault="00581A81" w:rsidP="00601AD8">
      <w:pPr>
        <w:spacing w:line="240" w:lineRule="auto"/>
        <w:ind w:right="-1"/>
        <w:jc w:val="both"/>
        <w:rPr>
          <w:rFonts w:ascii="Cambria" w:hAnsi="Cambria" w:cs="Tahoma"/>
        </w:rPr>
      </w:pPr>
      <w:r w:rsidRPr="009753CA">
        <w:rPr>
          <w:rFonts w:ascii="Cambria" w:hAnsi="Cambria" w:cs="Tahoma"/>
        </w:rPr>
        <w:t>I fabbisogni presunti, le modalità di esecuzione e i prezzi base fissati a pena di esclusione sono specificati nel Capitolato Speciale.</w:t>
      </w:r>
    </w:p>
    <w:p w:rsidR="00134F8F" w:rsidRPr="009753CA" w:rsidRDefault="00134F8F" w:rsidP="00601AD8">
      <w:pPr>
        <w:spacing w:line="240" w:lineRule="auto"/>
        <w:ind w:right="-1"/>
        <w:jc w:val="both"/>
        <w:rPr>
          <w:rFonts w:ascii="Cambria" w:hAnsi="Cambria" w:cs="Tahoma"/>
        </w:rPr>
      </w:pP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art. 2</w:t>
      </w:r>
    </w:p>
    <w:p w:rsidR="00581A81" w:rsidRPr="009753CA" w:rsidRDefault="00581A81" w:rsidP="00601AD8">
      <w:pPr>
        <w:spacing w:line="240" w:lineRule="auto"/>
        <w:jc w:val="center"/>
        <w:rPr>
          <w:rFonts w:ascii="Cambria" w:hAnsi="Cambria" w:cs="Tahoma"/>
        </w:rPr>
      </w:pPr>
      <w:r w:rsidRPr="009753CA">
        <w:rPr>
          <w:rFonts w:ascii="Cambria" w:hAnsi="Cambria" w:cs="Tahoma"/>
        </w:rPr>
        <w:t xml:space="preserve">(Titolare della procedura e soggetti contraenti) </w:t>
      </w:r>
    </w:p>
    <w:p w:rsidR="00581A81" w:rsidRPr="009753CA" w:rsidRDefault="00581A81" w:rsidP="00601AD8">
      <w:pPr>
        <w:pStyle w:val="CM17"/>
        <w:spacing w:after="0"/>
        <w:jc w:val="both"/>
        <w:rPr>
          <w:rFonts w:ascii="Cambria" w:hAnsi="Cambria" w:cs="Tahoma"/>
          <w:sz w:val="22"/>
          <w:szCs w:val="22"/>
        </w:rPr>
      </w:pPr>
      <w:r w:rsidRPr="009753CA">
        <w:rPr>
          <w:rFonts w:ascii="Cambria" w:hAnsi="Cambria" w:cs="Tahoma"/>
          <w:sz w:val="22"/>
          <w:szCs w:val="22"/>
        </w:rPr>
        <w:t xml:space="preserve">Con l’aggiudicatario, l’Ente per la gestione accentrata dei servizi condivisi stipulerà una Convenzione, con la quale verrà regolamentato la fornitura oggetto della presente gara, nei limiti dell’importo massimo di aggiudicazione previsto. </w:t>
      </w:r>
    </w:p>
    <w:p w:rsidR="00581A81" w:rsidRPr="009753CA" w:rsidRDefault="00581A81" w:rsidP="00601AD8">
      <w:pPr>
        <w:pStyle w:val="CM17"/>
        <w:spacing w:after="0"/>
        <w:jc w:val="both"/>
        <w:rPr>
          <w:rFonts w:ascii="Cambria" w:hAnsi="Cambria" w:cs="Tahoma"/>
          <w:sz w:val="22"/>
          <w:szCs w:val="22"/>
        </w:rPr>
      </w:pPr>
      <w:r w:rsidRPr="009753CA">
        <w:rPr>
          <w:rFonts w:ascii="Cambria" w:hAnsi="Cambria" w:cs="Tahoma"/>
          <w:sz w:val="22"/>
          <w:szCs w:val="22"/>
        </w:rPr>
        <w:t>I singoli contratti vengono conclusi a tutti gli effetti tra le Aziende del SSR interessate ed il Fornitore attraverso l’emissione dei “Contratti derivati” (vedere allegato “G”).</w:t>
      </w:r>
    </w:p>
    <w:p w:rsidR="00581A81" w:rsidRPr="009753CA" w:rsidRDefault="00581A81" w:rsidP="00601AD8">
      <w:pPr>
        <w:pStyle w:val="CM17"/>
        <w:spacing w:after="0"/>
        <w:jc w:val="both"/>
        <w:rPr>
          <w:rFonts w:ascii="Cambria" w:hAnsi="Cambria"/>
          <w:sz w:val="22"/>
          <w:szCs w:val="22"/>
        </w:rPr>
      </w:pPr>
      <w:r w:rsidRPr="009753CA">
        <w:rPr>
          <w:rFonts w:ascii="Cambria" w:hAnsi="Cambria" w:cs="Tahoma"/>
          <w:sz w:val="22"/>
          <w:szCs w:val="22"/>
        </w:rPr>
        <w:t>Le Amministrazioni potranno utilizzare la Convenzioni mediante i “Contratti derivati”, sottoscritti da persona autorizzata (Unità Ordinante) ad impegnare la spesa dell’Amministrazione stessa e inviati al fornitore; il fornitore dovrà comunicare la ricezione di detti contratti all’EGAS. In considerazione degli obblighi assunti dal Fornitore in forza della Convenzione, i singoli contratti con le Amministrazioni contraenti si concludono con la semplice ricezione da parte del Fornitore dei “Contratti derivati”.</w:t>
      </w:r>
    </w:p>
    <w:p w:rsidR="00581A81" w:rsidRPr="009753CA" w:rsidRDefault="00581A81" w:rsidP="00601AD8">
      <w:pPr>
        <w:pStyle w:val="CM17"/>
        <w:spacing w:after="0"/>
        <w:jc w:val="both"/>
        <w:rPr>
          <w:rFonts w:ascii="Cambria" w:hAnsi="Cambria" w:cs="Tahoma"/>
          <w:sz w:val="22"/>
          <w:szCs w:val="22"/>
        </w:rPr>
      </w:pPr>
      <w:r w:rsidRPr="009753CA">
        <w:rPr>
          <w:rFonts w:ascii="Cambria" w:hAnsi="Cambria" w:cs="Tahoma"/>
          <w:sz w:val="22"/>
          <w:szCs w:val="22"/>
        </w:rPr>
        <w:t xml:space="preserve">Con la stipulazione della Convenzione, l’aggiudicatario è obbligato ad accettare, mediante adempimento, i “Contratti derivati” emessi dalle Amministrazioni che utilizzeranno la Convenzione medesima sino a concorrenza dell’importo massimo di aggiudicazione previsto.  </w:t>
      </w:r>
    </w:p>
    <w:p w:rsidR="00581A81" w:rsidRPr="009753CA" w:rsidRDefault="00581A81" w:rsidP="00601AD8">
      <w:pPr>
        <w:pStyle w:val="CM6"/>
        <w:spacing w:line="240" w:lineRule="auto"/>
        <w:jc w:val="both"/>
        <w:rPr>
          <w:rFonts w:ascii="Cambria" w:hAnsi="Cambria" w:cs="Tahoma"/>
          <w:sz w:val="22"/>
          <w:szCs w:val="22"/>
        </w:rPr>
      </w:pPr>
      <w:r w:rsidRPr="009753CA">
        <w:rPr>
          <w:rFonts w:ascii="Cambria" w:hAnsi="Cambria" w:cs="Tahoma"/>
          <w:sz w:val="22"/>
          <w:szCs w:val="22"/>
        </w:rPr>
        <w:t xml:space="preserve">La Convenzione non è fonte di alcuna obbligazione per l’EGAS nei confronti del Fornitore, contenendo la Convenzione stessa le condizioni generali dei contratti di fornitura conclusi dalle singole Aziende del SSR contraenti con l’emissione dei “Contratti derivati”. </w:t>
      </w:r>
    </w:p>
    <w:p w:rsidR="00581A81" w:rsidRPr="009753CA" w:rsidRDefault="00581A81" w:rsidP="00601AD8">
      <w:pPr>
        <w:pStyle w:val="CM17"/>
        <w:spacing w:after="0"/>
        <w:jc w:val="both"/>
        <w:rPr>
          <w:rFonts w:ascii="Cambria" w:hAnsi="Cambria" w:cs="Tahoma"/>
          <w:sz w:val="22"/>
          <w:szCs w:val="22"/>
        </w:rPr>
      </w:pPr>
      <w:r w:rsidRPr="009753CA">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Per quanto riguarda la fase di gestione ed esecuzione dei “Contratti derivati”, si rimanda a quanto previsto dal </w:t>
      </w:r>
      <w:proofErr w:type="spellStart"/>
      <w:r w:rsidRPr="009753CA">
        <w:rPr>
          <w:rFonts w:ascii="Cambria" w:hAnsi="Cambria" w:cs="Tahoma"/>
        </w:rPr>
        <w:t>D.lgs</w:t>
      </w:r>
      <w:proofErr w:type="spellEnd"/>
      <w:r w:rsidRPr="009753CA">
        <w:rPr>
          <w:rFonts w:ascii="Cambria" w:hAnsi="Cambria" w:cs="Tahoma"/>
        </w:rPr>
        <w:t xml:space="preserve"> </w:t>
      </w:r>
      <w:r w:rsidR="002A6490" w:rsidRPr="009753CA">
        <w:rPr>
          <w:rFonts w:ascii="Cambria" w:hAnsi="Cambria" w:cs="Tahoma"/>
        </w:rPr>
        <w:t>.</w:t>
      </w:r>
      <w:r w:rsidRPr="009753CA">
        <w:rPr>
          <w:rFonts w:ascii="Cambria" w:hAnsi="Cambria" w:cs="Tahoma"/>
        </w:rPr>
        <w:t xml:space="preserve">50/2016 (art. 31 comma 1, nonché artt. 100 e seguenti). </w:t>
      </w:r>
    </w:p>
    <w:p w:rsidR="00581A81" w:rsidRPr="009753CA" w:rsidRDefault="00581A81" w:rsidP="00601AD8">
      <w:pPr>
        <w:spacing w:line="240" w:lineRule="auto"/>
        <w:ind w:right="-1"/>
        <w:rPr>
          <w:rFonts w:ascii="Cambria" w:hAnsi="Cambria" w:cs="Tahoma"/>
        </w:rPr>
      </w:pP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art. 3</w:t>
      </w: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(Variazioni nell’esecuzione contrattuale e revisione prezzi )</w:t>
      </w:r>
    </w:p>
    <w:p w:rsidR="00581A81" w:rsidRPr="009753CA" w:rsidRDefault="00581A81" w:rsidP="00D97EFE">
      <w:pPr>
        <w:jc w:val="both"/>
        <w:rPr>
          <w:rFonts w:ascii="Cambria" w:hAnsi="Cambria" w:cs="Tahoma"/>
        </w:rPr>
      </w:pPr>
      <w:r w:rsidRPr="009753CA">
        <w:rPr>
          <w:rFonts w:ascii="Cambria" w:hAnsi="Cambria" w:cs="Tahoma"/>
        </w:rPr>
        <w:t xml:space="preserve">L’importo complessivo della fornitura è valutato in presunti </w:t>
      </w:r>
      <w:r w:rsidR="00D97EFE" w:rsidRPr="009753CA">
        <w:rPr>
          <w:rFonts w:ascii="Garamond" w:eastAsia="Times New Roman" w:hAnsi="Garamond"/>
          <w:bCs/>
          <w:sz w:val="24"/>
          <w:szCs w:val="24"/>
          <w:lang w:eastAsia="it-IT"/>
        </w:rPr>
        <w:t xml:space="preserve">€ 1.149.840,00 </w:t>
      </w:r>
      <w:r w:rsidRPr="009753CA">
        <w:rPr>
          <w:rFonts w:ascii="Cambria" w:hAnsi="Cambria" w:cs="Tahoma"/>
        </w:rPr>
        <w:t>per il periodo di trentasei mesi.</w:t>
      </w:r>
    </w:p>
    <w:p w:rsidR="00581A81" w:rsidRPr="009753CA" w:rsidRDefault="00581A81" w:rsidP="00601AD8">
      <w:pPr>
        <w:spacing w:line="240" w:lineRule="auto"/>
        <w:ind w:right="-1"/>
        <w:jc w:val="both"/>
        <w:rPr>
          <w:rFonts w:ascii="Cambria" w:hAnsi="Cambria" w:cs="Tahoma"/>
          <w:highlight w:val="yellow"/>
        </w:rPr>
      </w:pP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Ogni possibilità di apportare modifiche ai contratti nel corso di validità degli stessi è disciplinata dall’art. 106 D.lgs</w:t>
      </w:r>
      <w:r w:rsidR="002A6490" w:rsidRPr="009753CA">
        <w:rPr>
          <w:rFonts w:ascii="Cambria" w:hAnsi="Cambria" w:cs="Tahoma"/>
        </w:rPr>
        <w:t>.</w:t>
      </w:r>
      <w:r w:rsidRPr="009753CA">
        <w:rPr>
          <w:rFonts w:ascii="Cambria" w:hAnsi="Cambria" w:cs="Tahoma"/>
        </w:rPr>
        <w:t xml:space="preserve"> 50/2016. Per quanto riguarda la previsione di cui al comma 1 lett. a) di detto </w:t>
      </w:r>
      <w:r w:rsidRPr="009753CA">
        <w:rPr>
          <w:rFonts w:ascii="Cambria" w:hAnsi="Cambria" w:cs="Tahoma"/>
        </w:rPr>
        <w:lastRenderedPageBreak/>
        <w:t>articolo, si rimanda a quanto previsto in Capitolato speciale, anche per ciò che concerne  eventuali clausole di revisione dei prezzi, fermo restando che per tutto il primo anno di durata contrattuale i prezzi praticati dalla ditta aggiudicataria resteranno fissi ed invariati. Eventuali revisioni dei prezzi avranno efficacia a decorrere dal primo giorno del mese successivo alla data di ricezione, da parte dell’EGAS, della relativa domanda, qualora ne ricorrano i presupposti.</w:t>
      </w:r>
    </w:p>
    <w:p w:rsidR="00581A81" w:rsidRPr="009753CA" w:rsidRDefault="00581A81" w:rsidP="00601AD8">
      <w:pPr>
        <w:spacing w:line="240" w:lineRule="auto"/>
        <w:jc w:val="both"/>
        <w:rPr>
          <w:rFonts w:ascii="Cambria" w:hAnsi="Cambria" w:cs="Tahoma"/>
        </w:rPr>
      </w:pPr>
      <w:r w:rsidRPr="009753CA">
        <w:rPr>
          <w:rFonts w:ascii="Cambria" w:hAnsi="Cambria" w:cs="Tahoma"/>
        </w:rPr>
        <w:t>Si rimanda ugualmente al Capitolato speciale per ciò che concerne eventuali opzioni di proroga e rinnovi, precisando sin d’ora che in attesa della definizione di una nuova Convenzione, la ditta aggiudicataria sarà tenuta a continuare, qualora richiesto dall’EGAS, la fornitura alle stesse condizioni già pattuite per ulteriori sei mesi oltre alla scadenza naturale.</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In ogni caso, nel periodo di vigenza della Convenzione qualora le Amministrazioni contraenti ne ravvisino la necessità - hanno la facoltà di richiedere, in relazione al proprio contratto derivato un aumento o una diminuzione dello stesso, fino alla concorrenza del 20% dell’importo aggiudicato. </w:t>
      </w:r>
    </w:p>
    <w:p w:rsidR="00581A81" w:rsidRPr="009753CA" w:rsidRDefault="00581A81" w:rsidP="00601AD8">
      <w:pPr>
        <w:spacing w:line="240" w:lineRule="auto"/>
        <w:jc w:val="both"/>
        <w:rPr>
          <w:rFonts w:ascii="Cambria" w:hAnsi="Cambria" w:cs="Tahoma"/>
        </w:rPr>
      </w:pPr>
      <w:r w:rsidRPr="009753CA">
        <w:rPr>
          <w:rFonts w:ascii="Cambria" w:hAnsi="Cambria" w:cs="Tahoma"/>
        </w:rPr>
        <w:t>La richiesta di variazione verrà formulata dall’EGAS.</w:t>
      </w:r>
    </w:p>
    <w:p w:rsidR="00581A81" w:rsidRPr="009753CA" w:rsidRDefault="00581A81" w:rsidP="00601AD8">
      <w:pPr>
        <w:spacing w:line="240" w:lineRule="auto"/>
        <w:jc w:val="both"/>
        <w:rPr>
          <w:rFonts w:ascii="Cambria" w:hAnsi="Cambria" w:cs="Tahoma"/>
        </w:rPr>
      </w:pPr>
      <w:r w:rsidRPr="009753CA">
        <w:rPr>
          <w:rFonts w:ascii="Cambria" w:hAnsi="Cambria" w:cs="Tahoma"/>
        </w:rPr>
        <w:t>L’EGAS si riserva altresì qualora se ne ravvisasse la necessità di procedere ai sensi dell’art. 63 comma 5 D.lgs. 50/2016.</w:t>
      </w:r>
    </w:p>
    <w:p w:rsidR="00581A81" w:rsidRPr="009753CA" w:rsidRDefault="00581A81" w:rsidP="00601AD8">
      <w:pPr>
        <w:spacing w:line="240" w:lineRule="auto"/>
        <w:jc w:val="both"/>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4</w:t>
      </w:r>
    </w:p>
    <w:p w:rsidR="00581A81" w:rsidRPr="009753CA" w:rsidRDefault="00581A81" w:rsidP="00601AD8">
      <w:pPr>
        <w:spacing w:line="240" w:lineRule="auto"/>
        <w:jc w:val="center"/>
        <w:rPr>
          <w:rFonts w:ascii="Cambria" w:hAnsi="Cambria" w:cs="Tahoma"/>
        </w:rPr>
      </w:pPr>
      <w:r w:rsidRPr="009753CA">
        <w:rPr>
          <w:rFonts w:ascii="Cambria" w:hAnsi="Cambria" w:cs="Tahoma"/>
        </w:rPr>
        <w:t xml:space="preserve"> (Durata del servizio)</w:t>
      </w:r>
    </w:p>
    <w:p w:rsidR="00581A81" w:rsidRPr="009753CA" w:rsidRDefault="00581A81" w:rsidP="00601AD8">
      <w:pPr>
        <w:autoSpaceDE w:val="0"/>
        <w:spacing w:line="240" w:lineRule="auto"/>
        <w:jc w:val="both"/>
        <w:rPr>
          <w:rFonts w:ascii="Cambria" w:hAnsi="Cambria" w:cs="Tahoma"/>
        </w:rPr>
      </w:pPr>
      <w:r w:rsidRPr="009753CA">
        <w:rPr>
          <w:rFonts w:ascii="Cambria" w:hAnsi="Cambria" w:cs="Tahoma"/>
        </w:rPr>
        <w:t xml:space="preserve">La Convenzione stipulata con l’aggiudicatario ha </w:t>
      </w:r>
      <w:r w:rsidRPr="009753CA">
        <w:rPr>
          <w:rFonts w:ascii="Cambria" w:hAnsi="Cambria" w:cs="Tahoma"/>
          <w:bCs/>
        </w:rPr>
        <w:t>durata</w:t>
      </w:r>
      <w:r w:rsidRPr="009753CA">
        <w:rPr>
          <w:rFonts w:ascii="Cambria" w:hAnsi="Cambria" w:cs="Tahoma"/>
        </w:rPr>
        <w:t xml:space="preserve"> di trentasei mesi dalla data di sottoscrizione con possibilità di rinnovo per uguale periodo compatibilmente con la normativa vigente in materia.</w:t>
      </w:r>
    </w:p>
    <w:p w:rsidR="00581A81" w:rsidRPr="009753CA" w:rsidRDefault="00581A81" w:rsidP="00601AD8">
      <w:pPr>
        <w:autoSpaceDE w:val="0"/>
        <w:spacing w:line="240" w:lineRule="auto"/>
        <w:jc w:val="both"/>
        <w:rPr>
          <w:rFonts w:ascii="Cambria" w:hAnsi="Cambria" w:cs="Tahoma"/>
          <w:u w:val="single"/>
        </w:rPr>
      </w:pPr>
      <w:r w:rsidRPr="009753CA">
        <w:rPr>
          <w:rFonts w:ascii="Cambria" w:hAnsi="Cambria" w:cs="Tahoma"/>
          <w:u w:val="single"/>
        </w:rPr>
        <w:t>Il servizio dovrà essere attivato entro il termine massimo di 30 giorni naturali e consecutivi dalla data di sottoscrizione della convenzione salvo diverso accordo con l’Ente destinatario del servizio.</w:t>
      </w:r>
    </w:p>
    <w:p w:rsidR="00581A81" w:rsidRPr="009753CA" w:rsidRDefault="00581A81" w:rsidP="00601AD8">
      <w:pPr>
        <w:spacing w:line="240" w:lineRule="auto"/>
        <w:jc w:val="both"/>
        <w:rPr>
          <w:rFonts w:ascii="Cambria" w:hAnsi="Cambria" w:cs="Tahoma"/>
        </w:rPr>
      </w:pPr>
      <w:r w:rsidRPr="009753CA">
        <w:rPr>
          <w:rFonts w:ascii="Cambria" w:hAnsi="Cambria" w:cs="Tahoma"/>
        </w:rPr>
        <w:t>Si applicano le cause di risoluzione e recesso di cui agli artt. 108 e 109 D.lgs</w:t>
      </w:r>
      <w:r w:rsidR="002A6490" w:rsidRPr="009753CA">
        <w:rPr>
          <w:rFonts w:ascii="Cambria" w:hAnsi="Cambria" w:cs="Tahoma"/>
        </w:rPr>
        <w:t>.</w:t>
      </w:r>
      <w:r w:rsidRPr="009753CA">
        <w:rPr>
          <w:rFonts w:ascii="Cambria" w:hAnsi="Cambria" w:cs="Tahoma"/>
        </w:rPr>
        <w:t xml:space="preserve"> 50/2016.</w:t>
      </w:r>
    </w:p>
    <w:p w:rsidR="00581A81" w:rsidRPr="009753CA" w:rsidRDefault="00581A81" w:rsidP="00601AD8">
      <w:pPr>
        <w:autoSpaceDE w:val="0"/>
        <w:autoSpaceDN w:val="0"/>
        <w:adjustRightInd w:val="0"/>
        <w:spacing w:line="240" w:lineRule="auto"/>
        <w:jc w:val="both"/>
        <w:rPr>
          <w:rFonts w:ascii="Cambria" w:hAnsi="Cambria" w:cs="Tahoma"/>
          <w:u w:val="single"/>
        </w:rPr>
      </w:pPr>
      <w:r w:rsidRPr="009753CA">
        <w:rPr>
          <w:rFonts w:ascii="Cambria" w:hAnsi="Cambria" w:cs="Tahoma"/>
          <w:u w:val="single"/>
        </w:rPr>
        <w:t>Le aziende potranno recedere anticipatamente dal contratto anche in forma parziale, qualora nei servizi delle stesse intervengano trasformazioni di natura tecnico organizzative rilevanti ai fini e per gli scopi del servizio appaltato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581A81" w:rsidRPr="009753CA" w:rsidRDefault="00581A81" w:rsidP="00601AD8">
      <w:pPr>
        <w:spacing w:line="240" w:lineRule="auto"/>
        <w:jc w:val="both"/>
        <w:rPr>
          <w:rFonts w:ascii="Cambria" w:hAnsi="Cambria" w:cs="Tahoma"/>
        </w:rPr>
      </w:pP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art. 5</w:t>
      </w: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(Determinazione del prezzo)</w:t>
      </w:r>
    </w:p>
    <w:p w:rsidR="00581A81" w:rsidRPr="009753CA" w:rsidRDefault="00581A81" w:rsidP="00601AD8">
      <w:pPr>
        <w:pStyle w:val="CM6"/>
        <w:spacing w:line="240" w:lineRule="auto"/>
        <w:jc w:val="both"/>
        <w:rPr>
          <w:rFonts w:ascii="Cambria" w:hAnsi="Cambria" w:cs="Tahoma"/>
          <w:sz w:val="22"/>
          <w:szCs w:val="22"/>
        </w:rPr>
      </w:pPr>
      <w:r w:rsidRPr="009753CA">
        <w:rPr>
          <w:rFonts w:ascii="Cambria" w:hAnsi="Cambria" w:cs="Tahoma"/>
          <w:sz w:val="22"/>
          <w:szCs w:val="22"/>
        </w:rPr>
        <w:t xml:space="preserve">Il prezzo complessivo offerto dovrà essere omnicomprensivo di tutti gli oneri previsti dal capitolato speciale e ogni altra spesa inerente l’espletamento del servizio ed ogni ulteriore onere accessorio anche di natura fiscale, ad esclusione dell’IVA che dovrà </w:t>
      </w:r>
      <w:r w:rsidR="002A6490" w:rsidRPr="009753CA">
        <w:rPr>
          <w:rFonts w:ascii="Cambria" w:hAnsi="Cambria" w:cs="Tahoma"/>
          <w:sz w:val="22"/>
          <w:szCs w:val="22"/>
        </w:rPr>
        <w:t>essere</w:t>
      </w:r>
      <w:r w:rsidRPr="009753CA">
        <w:rPr>
          <w:rFonts w:ascii="Cambria" w:hAnsi="Cambria" w:cs="Tahoma"/>
          <w:sz w:val="22"/>
          <w:szCs w:val="22"/>
        </w:rPr>
        <w:t xml:space="preserve"> addebitata sulla fattura a norma di </w:t>
      </w:r>
      <w:r w:rsidR="002A6490" w:rsidRPr="009753CA">
        <w:rPr>
          <w:rFonts w:ascii="Cambria" w:hAnsi="Cambria" w:cs="Tahoma"/>
          <w:sz w:val="22"/>
          <w:szCs w:val="22"/>
        </w:rPr>
        <w:t>l</w:t>
      </w:r>
      <w:r w:rsidRPr="009753CA">
        <w:rPr>
          <w:rFonts w:ascii="Cambria" w:hAnsi="Cambria" w:cs="Tahoma"/>
          <w:sz w:val="22"/>
          <w:szCs w:val="22"/>
        </w:rPr>
        <w:t xml:space="preserve">egge. </w:t>
      </w:r>
    </w:p>
    <w:p w:rsidR="00581A81" w:rsidRPr="009753CA" w:rsidRDefault="002A6490" w:rsidP="00601AD8">
      <w:pPr>
        <w:spacing w:line="240" w:lineRule="auto"/>
        <w:jc w:val="both"/>
        <w:rPr>
          <w:rFonts w:ascii="Cambria" w:hAnsi="Cambria" w:cs="Tahoma"/>
        </w:rPr>
      </w:pPr>
      <w:r w:rsidRPr="009753CA">
        <w:rPr>
          <w:rFonts w:ascii="Cambria" w:hAnsi="Cambria" w:cs="Tahoma"/>
        </w:rPr>
        <w:t>Nulla è dovuto alla d</w:t>
      </w:r>
      <w:r w:rsidR="00581A81" w:rsidRPr="009753CA">
        <w:rPr>
          <w:rFonts w:ascii="Cambria" w:hAnsi="Cambria" w:cs="Tahoma"/>
        </w:rPr>
        <w:t>itta aggiudicataria per i servizi resi al di fuori di quanto previsto nel presente disciplinare e nel capitolato di gara.</w:t>
      </w:r>
    </w:p>
    <w:p w:rsidR="00581A81" w:rsidRPr="009753CA" w:rsidRDefault="00581A81" w:rsidP="00601AD8">
      <w:pPr>
        <w:spacing w:line="240" w:lineRule="auto"/>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6</w:t>
      </w:r>
    </w:p>
    <w:p w:rsidR="00581A81" w:rsidRPr="009753CA" w:rsidRDefault="00581A81" w:rsidP="00601AD8">
      <w:pPr>
        <w:spacing w:line="240" w:lineRule="auto"/>
        <w:jc w:val="center"/>
        <w:rPr>
          <w:rFonts w:ascii="Cambria" w:hAnsi="Cambria" w:cs="Tahoma"/>
        </w:rPr>
      </w:pPr>
      <w:r w:rsidRPr="009753CA">
        <w:rPr>
          <w:rFonts w:ascii="Cambria" w:hAnsi="Cambria" w:cs="Tahoma"/>
        </w:rPr>
        <w:t>(Modalità di esecuzione del servizio e obblighi dell’appaltatore)</w:t>
      </w:r>
    </w:p>
    <w:p w:rsidR="00581A81" w:rsidRPr="009753CA" w:rsidRDefault="00581A81" w:rsidP="00601AD8">
      <w:pPr>
        <w:spacing w:line="240" w:lineRule="auto"/>
        <w:jc w:val="both"/>
        <w:rPr>
          <w:rFonts w:ascii="Cambria" w:hAnsi="Cambria" w:cs="Tahoma"/>
        </w:rPr>
      </w:pPr>
      <w:r w:rsidRPr="009753CA">
        <w:rPr>
          <w:rFonts w:ascii="Cambria" w:hAnsi="Cambria" w:cs="Tahoma"/>
        </w:rPr>
        <w:lastRenderedPageBreak/>
        <w:t xml:space="preserve">La ditta aggiudicataria dovrà impegnarsi a svolgere il servizio nell’osservanza delle prescrizioni stabilite nel presente Capitolato, nonché delle norme e dei regolamenti vigenti in materia. </w:t>
      </w:r>
    </w:p>
    <w:p w:rsidR="00581A81" w:rsidRPr="009753CA" w:rsidRDefault="00581A81" w:rsidP="00601AD8">
      <w:pPr>
        <w:spacing w:line="240" w:lineRule="auto"/>
        <w:jc w:val="both"/>
        <w:rPr>
          <w:rFonts w:ascii="Cambria" w:hAnsi="Cambria" w:cs="Tahoma"/>
        </w:rPr>
      </w:pPr>
      <w:r w:rsidRPr="009753CA">
        <w:rPr>
          <w:rFonts w:ascii="Cambria" w:hAnsi="Cambria" w:cs="Tahoma"/>
        </w:rPr>
        <w:t>Per le modalità di esecuzione del servizio si rimanda integralmente a quanto indicato in Capitolato speciale.</w:t>
      </w:r>
    </w:p>
    <w:p w:rsidR="00581A81" w:rsidRPr="009753CA" w:rsidRDefault="00581A81" w:rsidP="00601AD8">
      <w:pPr>
        <w:pStyle w:val="CM2"/>
        <w:ind w:right="-82"/>
        <w:jc w:val="both"/>
        <w:rPr>
          <w:rFonts w:ascii="Cambria" w:hAnsi="Cambria" w:cs="Tahoma"/>
          <w:sz w:val="22"/>
          <w:szCs w:val="22"/>
        </w:rPr>
      </w:pPr>
      <w:r w:rsidRPr="009753CA">
        <w:rPr>
          <w:rFonts w:ascii="Cambria" w:hAnsi="Cambria" w:cs="Tahoma"/>
          <w:sz w:val="22"/>
          <w:szCs w:val="22"/>
        </w:rPr>
        <w:t>Si precisa che è esclusivo onere della ditta, tra l’altro, l’organizzazione dei mezzi necessari per la realizzazione dell’appalto, l’esercizio del potere organizzativo e direttivo del personale impiegato nell’appalto, l’assunzione del rischio d’impresa.</w:t>
      </w:r>
    </w:p>
    <w:p w:rsidR="00581A81" w:rsidRPr="009753CA" w:rsidRDefault="00581A81" w:rsidP="00601AD8">
      <w:pPr>
        <w:spacing w:line="240" w:lineRule="auto"/>
        <w:ind w:right="-1"/>
        <w:rPr>
          <w:rFonts w:ascii="Cambria" w:hAnsi="Cambria" w:cs="Tahoma"/>
          <w:b/>
          <w:bCs/>
        </w:rPr>
      </w:pPr>
      <w:r w:rsidRPr="009753CA">
        <w:rPr>
          <w:rFonts w:ascii="Cambria" w:hAnsi="Cambria" w:cs="Tahoma"/>
          <w:b/>
          <w:bCs/>
        </w:rPr>
        <w:t>Sicurezza e salute dei lavoratori</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 xml:space="preserve">L’impresa appaltatrice dovrà osservare le disposizioni in materia di sicurezza del lavoro dettate dal </w:t>
      </w:r>
      <w:r w:rsidR="002A6490" w:rsidRPr="009753CA">
        <w:rPr>
          <w:rFonts w:ascii="Cambria" w:hAnsi="Cambria" w:cs="Tahoma"/>
        </w:rPr>
        <w:t>26 del D.l</w:t>
      </w:r>
      <w:r w:rsidRPr="009753CA">
        <w:rPr>
          <w:rFonts w:ascii="Cambria" w:hAnsi="Cambria" w:cs="Tahoma"/>
        </w:rPr>
        <w:t xml:space="preserve">gs. n. 81/08 e </w:t>
      </w:r>
      <w:proofErr w:type="spellStart"/>
      <w:r w:rsidRPr="009753CA">
        <w:rPr>
          <w:rFonts w:ascii="Cambria" w:hAnsi="Cambria" w:cs="Tahoma"/>
        </w:rPr>
        <w:t>s.m.i.</w:t>
      </w:r>
      <w:proofErr w:type="spellEnd"/>
      <w:r w:rsidRPr="009753CA">
        <w:rPr>
          <w:rFonts w:ascii="Cambria" w:hAnsi="Cambria" w:cs="Tahoma"/>
        </w:rPr>
        <w:t xml:space="preserve"> </w:t>
      </w:r>
      <w:r w:rsidRPr="009753CA">
        <w:rPr>
          <w:rFonts w:ascii="Cambria" w:hAnsi="Cambria" w:cs="Tahoma"/>
          <w:bCs/>
        </w:rPr>
        <w:t>e successive integrazioni e modifiche ed, in particolare, il disposto dell’art.4, comma 2, lettere a, b, c, nonché le norme vigenti in materia di igiene del lavoro.</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L’impresa appaltatrice dovrà dotare il personale di indumenti appositi e di mezzi di protezione atti a garantire la massima sicurezza in relazione ai lavori svolti e dovrà adottare tutti i procedimenti e le cautele atte a garantire l’incolumità sia delle persone addette che dei terzi.</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 xml:space="preserve">L’impresa appaltatrice dovrà comunicare a ciascuna Azienda del servizio sanitario regionale, prima dell’inizio del servizio i nominativi dei soggetti responsabili in materia di Prevenzione e Protezione (e fornire la documentazione di valutazione dei rischi ai sensi del D. </w:t>
      </w:r>
      <w:proofErr w:type="spellStart"/>
      <w:r w:rsidRPr="009753CA">
        <w:rPr>
          <w:rFonts w:ascii="Cambria" w:hAnsi="Cambria" w:cs="Tahoma"/>
        </w:rPr>
        <w:t>Lgs</w:t>
      </w:r>
      <w:proofErr w:type="spellEnd"/>
      <w:r w:rsidRPr="009753CA">
        <w:rPr>
          <w:rFonts w:ascii="Cambria" w:hAnsi="Cambria" w:cs="Tahoma"/>
        </w:rPr>
        <w:t>.</w:t>
      </w:r>
      <w:r w:rsidRPr="009753CA">
        <w:rPr>
          <w:rFonts w:ascii="Cambria" w:hAnsi="Cambria" w:cs="Tahoma"/>
          <w:bCs/>
        </w:rPr>
        <w:t xml:space="preserve"> 81/2008).</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 xml:space="preserve">Le aziende del servizio sanitario regionale e l’Impresa appaltatrice procederanno alla stesura di un piano di coordinamento per l’attuazione delle misure di protezione e prevenzione dei rischi ai sensi dell’articolo </w:t>
      </w:r>
      <w:r w:rsidR="002A6490" w:rsidRPr="009753CA">
        <w:rPr>
          <w:rFonts w:ascii="Cambria" w:hAnsi="Cambria" w:cs="Tahoma"/>
        </w:rPr>
        <w:t>26 del D.l</w:t>
      </w:r>
      <w:r w:rsidRPr="009753CA">
        <w:rPr>
          <w:rFonts w:ascii="Cambria" w:hAnsi="Cambria" w:cs="Tahoma"/>
        </w:rPr>
        <w:t xml:space="preserve">gs. n. 81/08 e </w:t>
      </w:r>
      <w:proofErr w:type="spellStart"/>
      <w:r w:rsidRPr="009753CA">
        <w:rPr>
          <w:rFonts w:ascii="Cambria" w:hAnsi="Cambria" w:cs="Tahoma"/>
        </w:rPr>
        <w:t>s.m.i.</w:t>
      </w:r>
      <w:proofErr w:type="spellEnd"/>
    </w:p>
    <w:p w:rsidR="00581A81" w:rsidRPr="009753CA" w:rsidRDefault="00581A81" w:rsidP="00601AD8">
      <w:pPr>
        <w:spacing w:line="240" w:lineRule="auto"/>
        <w:jc w:val="both"/>
        <w:rPr>
          <w:rFonts w:ascii="Cambria" w:hAnsi="Cambria" w:cs="Tahoma"/>
          <w:bCs/>
        </w:rPr>
      </w:pPr>
      <w:r w:rsidRPr="009753CA">
        <w:rPr>
          <w:rFonts w:ascii="Cambria" w:hAnsi="Cambria" w:cs="Tahoma"/>
          <w:bCs/>
        </w:rPr>
        <w:t>Le dichiarazioni, gli obblighi ed i documenti richiesti in merito alle disposizioni di legge sulla sicurezza e la salute dei lavoratori, dovranno essere resi anche dagli eventuali candidati subappaltatori.</w:t>
      </w:r>
    </w:p>
    <w:p w:rsidR="00581A81" w:rsidRPr="009753CA" w:rsidRDefault="00581A81" w:rsidP="00601AD8">
      <w:pPr>
        <w:numPr>
          <w:ilvl w:val="12"/>
          <w:numId w:val="0"/>
        </w:numPr>
        <w:spacing w:line="240" w:lineRule="auto"/>
        <w:jc w:val="both"/>
        <w:rPr>
          <w:rFonts w:ascii="Cambria" w:hAnsi="Cambria" w:cs="Tahoma"/>
        </w:rPr>
      </w:pPr>
      <w:r w:rsidRPr="009753CA">
        <w:rPr>
          <w:rFonts w:ascii="Cambria" w:hAnsi="Cambria" w:cs="Tahoma"/>
        </w:rPr>
        <w:t>Il personale della ditta aggiudicataria dovrà essere sottoposto a sorveglianza sanitaria preventiva e periodica ed essere in possesso del giudizio d’idoneità alla mansione specifica (espressa dal medico competente della</w:t>
      </w:r>
      <w:r w:rsidR="002A6490" w:rsidRPr="009753CA">
        <w:rPr>
          <w:rFonts w:ascii="Cambria" w:hAnsi="Cambria" w:cs="Tahoma"/>
        </w:rPr>
        <w:t xml:space="preserve"> ditta stessa) ai sensi del D.l</w:t>
      </w:r>
      <w:r w:rsidRPr="009753CA">
        <w:rPr>
          <w:rFonts w:ascii="Cambria" w:hAnsi="Cambria" w:cs="Tahoma"/>
        </w:rPr>
        <w:t xml:space="preserve">gs. n. 81/2008 </w:t>
      </w:r>
      <w:proofErr w:type="spellStart"/>
      <w:r w:rsidRPr="009753CA">
        <w:rPr>
          <w:rFonts w:ascii="Cambria" w:hAnsi="Cambria" w:cs="Tahoma"/>
        </w:rPr>
        <w:t>s.m.i</w:t>
      </w:r>
      <w:proofErr w:type="spellEnd"/>
      <w:r w:rsidRPr="009753CA">
        <w:rPr>
          <w:rFonts w:ascii="Cambria" w:hAnsi="Cambria" w:cs="Tahoma"/>
        </w:rPr>
        <w:t>.. I controlli sanitari, a cura e a spese della ditta stessa, dovranno essere mirati ai rischi specifici derivanti dall’attività lavorativa oggetto dell’appalto individuati sulla base delle informazioni acquisite dal Servizio di Prevenzione dell’Azienda interessata e dal medi</w:t>
      </w:r>
      <w:r w:rsidR="002A6490" w:rsidRPr="009753CA">
        <w:rPr>
          <w:rFonts w:ascii="Cambria" w:hAnsi="Cambria" w:cs="Tahoma"/>
        </w:rPr>
        <w:t>co competente della ditta. (D.l</w:t>
      </w:r>
      <w:r w:rsidRPr="009753CA">
        <w:rPr>
          <w:rFonts w:ascii="Cambria" w:hAnsi="Cambria" w:cs="Tahoma"/>
        </w:rPr>
        <w:t xml:space="preserve">gs. </w:t>
      </w:r>
      <w:r w:rsidR="002A6490" w:rsidRPr="009753CA">
        <w:rPr>
          <w:rFonts w:ascii="Cambria" w:hAnsi="Cambria" w:cs="Tahoma"/>
        </w:rPr>
        <w:t xml:space="preserve">n. </w:t>
      </w:r>
      <w:r w:rsidRPr="009753CA">
        <w:rPr>
          <w:rFonts w:ascii="Cambria" w:hAnsi="Cambria" w:cs="Tahoma"/>
        </w:rPr>
        <w:t xml:space="preserve">81/2008 e </w:t>
      </w:r>
      <w:proofErr w:type="spellStart"/>
      <w:r w:rsidRPr="009753CA">
        <w:rPr>
          <w:rFonts w:ascii="Cambria" w:hAnsi="Cambria" w:cs="Tahoma"/>
        </w:rPr>
        <w:t>s.m.i.</w:t>
      </w:r>
      <w:proofErr w:type="spellEnd"/>
      <w:r w:rsidRPr="009753CA">
        <w:rPr>
          <w:rFonts w:ascii="Cambria" w:hAnsi="Cambria" w:cs="Tahoma"/>
        </w:rPr>
        <w:t xml:space="preserve">). Il personale dovrà inoltre essere sottoposto alle vaccinazioni previste dalla legge. </w:t>
      </w:r>
    </w:p>
    <w:p w:rsidR="00581A81" w:rsidRPr="009753CA" w:rsidRDefault="00581A81" w:rsidP="00601AD8">
      <w:pPr>
        <w:pStyle w:val="Corpodeltesto3"/>
        <w:widowControl w:val="0"/>
        <w:tabs>
          <w:tab w:val="left" w:pos="204"/>
        </w:tabs>
        <w:autoSpaceDE w:val="0"/>
        <w:autoSpaceDN w:val="0"/>
        <w:adjustRightInd w:val="0"/>
        <w:jc w:val="both"/>
        <w:rPr>
          <w:rFonts w:ascii="Cambria" w:hAnsi="Cambria" w:cs="Tahoma"/>
          <w:sz w:val="22"/>
          <w:szCs w:val="22"/>
        </w:rPr>
      </w:pPr>
      <w:r w:rsidRPr="009753CA">
        <w:rPr>
          <w:rFonts w:ascii="Cambria" w:hAnsi="Cambria" w:cs="Tahoma"/>
          <w:sz w:val="22"/>
          <w:szCs w:val="22"/>
        </w:rPr>
        <w:t>In ogni momento la Direzione Sanitaria potrà disporre l’accertamento del possesso dei requisiti sopra menzionati.</w:t>
      </w:r>
    </w:p>
    <w:p w:rsidR="00581A81" w:rsidRPr="009753CA" w:rsidRDefault="00581A81" w:rsidP="00601AD8">
      <w:pPr>
        <w:spacing w:line="240" w:lineRule="auto"/>
        <w:jc w:val="both"/>
        <w:rPr>
          <w:rFonts w:ascii="Cambria" w:hAnsi="Cambria" w:cs="Tahoma"/>
          <w:bCs/>
        </w:rPr>
      </w:pPr>
    </w:p>
    <w:p w:rsidR="00581A81" w:rsidRPr="009753CA" w:rsidRDefault="00581A81" w:rsidP="00601AD8">
      <w:pPr>
        <w:spacing w:line="240" w:lineRule="auto"/>
        <w:ind w:right="-1"/>
        <w:rPr>
          <w:rFonts w:ascii="Cambria" w:hAnsi="Cambria" w:cs="Tahoma"/>
          <w:b/>
          <w:bCs/>
        </w:rPr>
      </w:pPr>
      <w:r w:rsidRPr="009753CA">
        <w:rPr>
          <w:rFonts w:ascii="Cambria" w:hAnsi="Cambria" w:cs="Tahoma"/>
          <w:b/>
          <w:bCs/>
        </w:rPr>
        <w:t>Personale</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L’impresa appaltatrice dovrà osservare nei riguardi dei propri dipendenti e se costituita sotto forma di società cooperativa anche nei confronti dei soci lavoratori impiegati nell’esecuzione del servizio oggetto dell’appalto, tutte le leggi, i regolamenti e le disposizioni normative in materia di rapporto di lavoro, di previdenza e assistenza sociale e di sicurezza ed igiene del lavoro.</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Tutto il personale adibito alla fornitura appaltata dovrà essere alle dipendenze e sotto la diretta ed esclusiva direzione e responsabilità dell’impresa appaltatrice. Lo stesso personale dovrà essere idoneo a svolgere le prestazioni di servizio e dovrà possedere i prescritti requisiti di igiene e sanità e dovrà essere di provata capacità e moralità.</w:t>
      </w:r>
    </w:p>
    <w:p w:rsidR="00581A81" w:rsidRPr="009753CA" w:rsidRDefault="00581A81" w:rsidP="00601AD8">
      <w:pPr>
        <w:spacing w:line="240" w:lineRule="auto"/>
        <w:jc w:val="both"/>
        <w:rPr>
          <w:rFonts w:ascii="Cambria" w:hAnsi="Cambria" w:cs="Tahoma"/>
          <w:bCs/>
        </w:rPr>
      </w:pPr>
      <w:r w:rsidRPr="009753CA">
        <w:rPr>
          <w:rFonts w:ascii="Cambria" w:hAnsi="Cambria" w:cs="Tahoma"/>
          <w:bCs/>
        </w:rPr>
        <w:lastRenderedPageBreak/>
        <w:t>Il personale dovrà attenersi alle disposizioni di cui al D.P.R. n. 62 del 16.04.2013 “Regolamento recante codice di comportamento dei dipendenti pubbli</w:t>
      </w:r>
      <w:r w:rsidR="00134F8F" w:rsidRPr="009753CA">
        <w:rPr>
          <w:rFonts w:ascii="Cambria" w:hAnsi="Cambria" w:cs="Tahoma"/>
          <w:bCs/>
        </w:rPr>
        <w:t>ci, a norma dell’art. 54 del D.</w:t>
      </w:r>
      <w:r w:rsidRPr="009753CA">
        <w:rPr>
          <w:rFonts w:ascii="Cambria" w:hAnsi="Cambria" w:cs="Tahoma"/>
          <w:bCs/>
        </w:rPr>
        <w:t>lgs. 30 marzo 2001 n. 165”.</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 xml:space="preserve">Nei cinque giorni precedenti l’inizio del servizio appaltato, l’Impresa dovrà comunicare a ciascuna Azienda del servizio sanitario regionale l’elenco nominativo del personale che sarà adibito al servizio, con l’indicazione per ciascuna unità di personale degli estremi del documento di riconoscimento. </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Del documento di riconoscimento dovrà essere acclusa una fotocopia.</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Tale elenco con la relativa documentazione dovrà essere aggiornato con i nuovi inserimenti di personale, anche per sostituzione temporanea di altro personale per servizio militare, malattia, infortunio, ferie e maternità, entro il giorno cinque del mese successivo a quello in cui le variazioni si sono verificate.</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L’allontanamento dal servizio di personale per trasferimento o per cessazione dal lavoro dovrà essere comunicato all’Ente entro 24 ore, parimenti entro tale termine dovranno essere comunicati anche i nuovi assunti.</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L’impresa appaltatrice dovrà esibire ad ogni richiesta dell’amministrazione il libro matricola, il libro paga ed il registro previsto dalle vigenti norme.</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L’Impresa dovrà garantire una presenza costante delle unità numeriche lavorative necessarie al corretto espletamento del servizio e provvedendo alle eventuali assenze del personale con immediate sostituzioni.</w:t>
      </w:r>
    </w:p>
    <w:p w:rsidR="00581A81" w:rsidRPr="009753CA" w:rsidRDefault="00581A81" w:rsidP="00601AD8">
      <w:pPr>
        <w:spacing w:line="240" w:lineRule="auto"/>
        <w:ind w:right="-1"/>
        <w:rPr>
          <w:rFonts w:ascii="Cambria" w:hAnsi="Cambria" w:cs="Tahoma"/>
          <w:bCs/>
        </w:rPr>
      </w:pPr>
      <w:r w:rsidRPr="009753CA">
        <w:rPr>
          <w:rFonts w:ascii="Cambria" w:hAnsi="Cambria" w:cs="Tahoma"/>
          <w:b/>
          <w:bCs/>
        </w:rPr>
        <w:t>Responsabilità dell’appaltatore nei confronti del personale dipendente</w:t>
      </w:r>
    </w:p>
    <w:p w:rsidR="00581A81" w:rsidRPr="009753CA" w:rsidRDefault="00581A81" w:rsidP="00601AD8">
      <w:pPr>
        <w:pStyle w:val="Testonormale"/>
        <w:jc w:val="both"/>
        <w:rPr>
          <w:rFonts w:ascii="Cambria" w:hAnsi="Cambria" w:cs="Tahoma"/>
          <w:bCs/>
          <w:sz w:val="22"/>
          <w:szCs w:val="22"/>
        </w:rPr>
      </w:pPr>
      <w:r w:rsidRPr="009753CA">
        <w:rPr>
          <w:rFonts w:ascii="Cambria" w:hAnsi="Cambria" w:cs="Tahoma"/>
          <w:bCs/>
          <w:sz w:val="22"/>
          <w:szCs w:val="22"/>
        </w:rPr>
        <w:t>L'appaltatore deve provvedere alla completa osservanza delle vigenti disposizioni di legge e regolamento con particolare riguardo alle norme sulla tutela della libertà e della dignità dei lavoratori ed a quelle che disciplinano il diritto al lavoro dei disabili.</w:t>
      </w:r>
    </w:p>
    <w:p w:rsidR="00581A81" w:rsidRPr="009753CA" w:rsidRDefault="00581A81" w:rsidP="00601AD8">
      <w:pPr>
        <w:pStyle w:val="Testonormale"/>
        <w:jc w:val="both"/>
        <w:rPr>
          <w:rFonts w:ascii="Cambria" w:hAnsi="Cambria" w:cs="Tahoma"/>
          <w:bCs/>
          <w:sz w:val="22"/>
          <w:szCs w:val="22"/>
        </w:rPr>
      </w:pPr>
      <w:r w:rsidRPr="009753CA">
        <w:rPr>
          <w:rFonts w:ascii="Cambria" w:hAnsi="Cambria" w:cs="Tahoma"/>
          <w:bCs/>
          <w:sz w:val="22"/>
          <w:szCs w:val="22"/>
        </w:rPr>
        <w:t>L'appaltatore si obbliga ad applicare, nei confronti dei lavoratori dipendenti, condizioni retributive non inferiori a quelle risultanti dai contratti collettivi di lavoro vigenti di riferimento per i settori inerenti il servizio appaltato, durante tutto il periodo della validità del presente appalto. Il trattamento economico dei soci lavoratori delle Cooperative non può essere inferiore a quello dei lavoratori dipendenti.</w:t>
      </w:r>
    </w:p>
    <w:p w:rsidR="00581A81" w:rsidRPr="009753CA" w:rsidRDefault="00581A81" w:rsidP="00601AD8">
      <w:pPr>
        <w:pStyle w:val="Testonormale"/>
        <w:jc w:val="both"/>
        <w:rPr>
          <w:rFonts w:ascii="Cambria" w:hAnsi="Cambria" w:cs="Tahoma"/>
          <w:bCs/>
          <w:sz w:val="22"/>
          <w:szCs w:val="22"/>
        </w:rPr>
      </w:pPr>
      <w:r w:rsidRPr="009753CA">
        <w:rPr>
          <w:rFonts w:ascii="Cambria" w:hAnsi="Cambria" w:cs="Tahoma"/>
          <w:bCs/>
          <w:sz w:val="22"/>
          <w:szCs w:val="22"/>
        </w:rPr>
        <w:t>Fatto salvo l'obbligo previsto dall'art. 18, 7° comma della Legge 55/90, all'inizio ed alla fine del presente appalto l'appaltatore deve presentare, su richiesta delle Aziende del servizio sanitario regionale, una dichiarazione dei competenti uffici, dalla quale risulti che il personale addetto al servizio è stato regolarmente assicurato ai fini previdenziali ed assicurativi ai rispettivi Enti.</w:t>
      </w:r>
    </w:p>
    <w:p w:rsidR="00581A81" w:rsidRPr="009753CA" w:rsidRDefault="00581A81" w:rsidP="00601AD8">
      <w:pPr>
        <w:pStyle w:val="Testonormale"/>
        <w:jc w:val="both"/>
        <w:rPr>
          <w:rFonts w:ascii="Cambria" w:hAnsi="Cambria" w:cs="Tahoma"/>
          <w:bCs/>
          <w:sz w:val="22"/>
          <w:szCs w:val="22"/>
        </w:rPr>
      </w:pPr>
      <w:r w:rsidRPr="009753CA">
        <w:rPr>
          <w:rFonts w:ascii="Cambria" w:hAnsi="Cambria" w:cs="Tahoma"/>
          <w:bCs/>
          <w:sz w:val="22"/>
          <w:szCs w:val="22"/>
        </w:rPr>
        <w:t>L'Impresa deve trasmettere periodicamente copia dei modelli D M 10 -DS 10 INPS muniti di cedola attestante l'avvenuto pagamento, nonché -a richiesta delle Aziende del servizio sanitario regionale - gli estratti delle buste paga del personale impiegato nel servizio.</w:t>
      </w:r>
    </w:p>
    <w:p w:rsidR="00581A81" w:rsidRPr="009753CA" w:rsidRDefault="00581A81" w:rsidP="00601AD8">
      <w:pPr>
        <w:pStyle w:val="Testonormale"/>
        <w:jc w:val="both"/>
        <w:rPr>
          <w:rFonts w:ascii="Cambria" w:hAnsi="Cambria" w:cs="Tahoma"/>
          <w:bCs/>
          <w:sz w:val="22"/>
          <w:szCs w:val="22"/>
        </w:rPr>
      </w:pPr>
      <w:r w:rsidRPr="009753CA">
        <w:rPr>
          <w:rFonts w:ascii="Cambria" w:hAnsi="Cambria" w:cs="Tahoma"/>
          <w:bCs/>
          <w:sz w:val="22"/>
          <w:szCs w:val="22"/>
        </w:rPr>
        <w:t>Rientrando il presente appalto nell’ambito dei servizi essenziali, la ditta appaltatrice è obbligata a rispettare e far rispettare ai propri dipendenti le disposizioni di cui alla Legge 12/06/1990 n. 146 sull’esercizio del diritto di sciopero nei servizi pubblici essenziali, nonché le determinazioni di cui alle deliberazioni della Commissione di garanzia per l’attuazione della predetta legge.</w:t>
      </w:r>
    </w:p>
    <w:p w:rsidR="00581A81" w:rsidRPr="009753CA" w:rsidRDefault="00581A81" w:rsidP="00601AD8">
      <w:pPr>
        <w:pStyle w:val="Testonormale"/>
        <w:jc w:val="both"/>
        <w:rPr>
          <w:rFonts w:ascii="Cambria" w:hAnsi="Cambria" w:cs="Tahoma"/>
          <w:bCs/>
          <w:sz w:val="22"/>
          <w:szCs w:val="22"/>
        </w:rPr>
      </w:pPr>
      <w:r w:rsidRPr="009753CA">
        <w:rPr>
          <w:rFonts w:ascii="Cambria" w:hAnsi="Cambria" w:cs="Tahoma"/>
          <w:bCs/>
          <w:sz w:val="22"/>
          <w:szCs w:val="22"/>
        </w:rPr>
        <w:t>Del contenuto del presente articolo è fatto obbligo all'appaltatore di darne notizia scritta a tutto il personale dipendente.</w:t>
      </w:r>
    </w:p>
    <w:p w:rsidR="00581A81" w:rsidRPr="009753CA" w:rsidRDefault="00581A81" w:rsidP="00601AD8">
      <w:pPr>
        <w:pStyle w:val="Testonormale"/>
        <w:jc w:val="both"/>
        <w:rPr>
          <w:rFonts w:ascii="Cambria" w:hAnsi="Cambria" w:cs="Tahoma"/>
          <w:bCs/>
          <w:sz w:val="22"/>
          <w:szCs w:val="22"/>
        </w:rPr>
      </w:pPr>
    </w:p>
    <w:p w:rsidR="00581A81" w:rsidRPr="009753CA" w:rsidRDefault="00581A81" w:rsidP="00601AD8">
      <w:pPr>
        <w:spacing w:line="240" w:lineRule="auto"/>
        <w:ind w:right="-1"/>
        <w:rPr>
          <w:rFonts w:ascii="Cambria" w:hAnsi="Cambria" w:cs="Tahoma"/>
          <w:caps/>
        </w:rPr>
      </w:pPr>
      <w:r w:rsidRPr="009753CA">
        <w:rPr>
          <w:rFonts w:ascii="Cambria" w:hAnsi="Cambria" w:cs="Tahoma"/>
          <w:b/>
          <w:bCs/>
        </w:rPr>
        <w:t>Responsabile del servizio</w:t>
      </w:r>
    </w:p>
    <w:p w:rsidR="00581A81" w:rsidRPr="009753CA" w:rsidRDefault="00581A81" w:rsidP="00601AD8">
      <w:pPr>
        <w:autoSpaceDE w:val="0"/>
        <w:autoSpaceDN w:val="0"/>
        <w:adjustRightInd w:val="0"/>
        <w:spacing w:line="240" w:lineRule="auto"/>
        <w:jc w:val="both"/>
        <w:rPr>
          <w:rFonts w:ascii="Cambria" w:hAnsi="Cambria" w:cs="Tahoma"/>
          <w:bCs/>
        </w:rPr>
      </w:pPr>
      <w:r w:rsidRPr="009753CA">
        <w:rPr>
          <w:rFonts w:ascii="Cambria" w:hAnsi="Cambria" w:cs="Tahoma"/>
          <w:bCs/>
        </w:rPr>
        <w:t>La ditta aggiudicataria al momento della sottoscrizione del relativo contratto comunica il nome e recapiti (telefono, fax ed e-mail) del responsabile del servizio, il quale deve tenere i contatti e gestire il rapporto con la stazione appaltante.</w:t>
      </w:r>
    </w:p>
    <w:p w:rsidR="00581A81" w:rsidRPr="009753CA" w:rsidRDefault="00581A81" w:rsidP="00601AD8">
      <w:pPr>
        <w:autoSpaceDE w:val="0"/>
        <w:autoSpaceDN w:val="0"/>
        <w:adjustRightInd w:val="0"/>
        <w:spacing w:line="240" w:lineRule="auto"/>
        <w:jc w:val="both"/>
        <w:rPr>
          <w:rFonts w:ascii="Cambria" w:hAnsi="Cambria" w:cs="Tahoma"/>
          <w:b/>
          <w:bCs/>
        </w:rPr>
      </w:pPr>
      <w:r w:rsidRPr="009753CA">
        <w:rPr>
          <w:rFonts w:ascii="Cambria" w:hAnsi="Cambria" w:cs="Tahoma"/>
          <w:b/>
          <w:bCs/>
        </w:rPr>
        <w:t>Disposizioni generali</w:t>
      </w:r>
    </w:p>
    <w:p w:rsidR="00581A81" w:rsidRPr="009753CA" w:rsidRDefault="00581A81" w:rsidP="00601AD8">
      <w:pPr>
        <w:autoSpaceDE w:val="0"/>
        <w:autoSpaceDN w:val="0"/>
        <w:adjustRightInd w:val="0"/>
        <w:spacing w:line="240" w:lineRule="auto"/>
        <w:jc w:val="both"/>
        <w:rPr>
          <w:rFonts w:ascii="Cambria" w:hAnsi="Cambria" w:cs="Tahoma"/>
          <w:bCs/>
        </w:rPr>
      </w:pPr>
      <w:r w:rsidRPr="009753CA">
        <w:rPr>
          <w:rFonts w:ascii="Cambria" w:hAnsi="Cambria" w:cs="Tahoma"/>
          <w:bCs/>
        </w:rPr>
        <w:lastRenderedPageBreak/>
        <w:t>Il soggetto aggiudicatario ed il suo personale sono obbligati a conformarsi alle procedure operative richieste e/o dichiarate nell’offerta.</w:t>
      </w:r>
    </w:p>
    <w:p w:rsidR="00581A81" w:rsidRPr="009753CA" w:rsidRDefault="00581A81" w:rsidP="00601AD8">
      <w:pPr>
        <w:autoSpaceDE w:val="0"/>
        <w:autoSpaceDN w:val="0"/>
        <w:adjustRightInd w:val="0"/>
        <w:spacing w:line="240" w:lineRule="auto"/>
        <w:jc w:val="both"/>
        <w:rPr>
          <w:rFonts w:ascii="Cambria" w:hAnsi="Cambria" w:cs="Tahoma"/>
          <w:bCs/>
        </w:rPr>
      </w:pPr>
      <w:r w:rsidRPr="009753CA">
        <w:rPr>
          <w:rFonts w:ascii="Cambria" w:hAnsi="Cambria" w:cs="Tahoma"/>
          <w:bCs/>
        </w:rPr>
        <w:t>Inoltre il personale dovrà attenersi alle seguenti disposizioni generali:</w:t>
      </w:r>
    </w:p>
    <w:p w:rsidR="00581A81" w:rsidRPr="009753CA" w:rsidRDefault="00581A81" w:rsidP="00601AD8">
      <w:pPr>
        <w:autoSpaceDE w:val="0"/>
        <w:autoSpaceDN w:val="0"/>
        <w:adjustRightInd w:val="0"/>
        <w:spacing w:line="240" w:lineRule="auto"/>
        <w:jc w:val="both"/>
        <w:rPr>
          <w:rFonts w:ascii="Cambria" w:hAnsi="Cambria" w:cs="Tahoma"/>
          <w:bCs/>
        </w:rPr>
      </w:pPr>
      <w:r w:rsidRPr="009753CA">
        <w:rPr>
          <w:rFonts w:ascii="Cambria" w:hAnsi="Cambria" w:cs="Tahoma"/>
          <w:bCs/>
        </w:rPr>
        <w:t>1. operare sempre nel rispetto della normativa sulla sicurezza sui posti di lavoro;</w:t>
      </w:r>
    </w:p>
    <w:p w:rsidR="00581A81" w:rsidRPr="009753CA" w:rsidRDefault="00581A81" w:rsidP="00601AD8">
      <w:pPr>
        <w:autoSpaceDE w:val="0"/>
        <w:autoSpaceDN w:val="0"/>
        <w:adjustRightInd w:val="0"/>
        <w:spacing w:line="240" w:lineRule="auto"/>
        <w:jc w:val="both"/>
        <w:rPr>
          <w:rFonts w:ascii="Cambria" w:hAnsi="Cambria" w:cs="Tahoma"/>
          <w:bCs/>
        </w:rPr>
      </w:pPr>
      <w:r w:rsidRPr="009753CA">
        <w:rPr>
          <w:rFonts w:ascii="Cambria" w:hAnsi="Cambria" w:cs="Tahoma"/>
          <w:bCs/>
        </w:rPr>
        <w:t>2. non prendere visione di documenti o file del SSR, Sistemi sanitari europei equivalenti o altro per finalità non attinenti ai servizi oggetto dell’appalto e comunque mantenere il segreto su fatti, organizzazione e andamento dell’attività;</w:t>
      </w:r>
    </w:p>
    <w:p w:rsidR="00581A81" w:rsidRPr="009753CA" w:rsidRDefault="00581A81" w:rsidP="00601AD8">
      <w:pPr>
        <w:autoSpaceDE w:val="0"/>
        <w:autoSpaceDN w:val="0"/>
        <w:adjustRightInd w:val="0"/>
        <w:spacing w:line="240" w:lineRule="auto"/>
        <w:jc w:val="both"/>
        <w:rPr>
          <w:rFonts w:ascii="Cambria" w:hAnsi="Cambria" w:cs="Tahoma"/>
          <w:bCs/>
        </w:rPr>
      </w:pPr>
      <w:r w:rsidRPr="009753CA">
        <w:rPr>
          <w:rFonts w:ascii="Cambria" w:hAnsi="Cambria" w:cs="Tahoma"/>
          <w:bCs/>
        </w:rPr>
        <w:t>3. tenere un comportamento corretto, adeguato e osservare diligentemente tutte le norme e disposizioni in materia di tutela di riservatezza a favore dell’utenza.</w:t>
      </w:r>
    </w:p>
    <w:p w:rsidR="00581A81" w:rsidRPr="009753CA" w:rsidRDefault="00581A81" w:rsidP="00601AD8">
      <w:pPr>
        <w:autoSpaceDE w:val="0"/>
        <w:autoSpaceDN w:val="0"/>
        <w:adjustRightInd w:val="0"/>
        <w:spacing w:line="240" w:lineRule="auto"/>
        <w:jc w:val="both"/>
        <w:rPr>
          <w:rFonts w:ascii="Cambria" w:hAnsi="Cambria" w:cs="Tahoma"/>
          <w:bCs/>
        </w:rPr>
      </w:pPr>
      <w:r w:rsidRPr="009753CA">
        <w:rPr>
          <w:rFonts w:ascii="Cambria" w:hAnsi="Cambria" w:cs="Tahoma"/>
          <w:bCs/>
        </w:rPr>
        <w:t>Sulla base di quanto sopra esposto, l’Amministrazione dovrà essere in grado, in qualsiasi momento, di verificare l’andamento del progetto conformemente alle modalità stabilite per ogni tipo di attività.</w:t>
      </w:r>
    </w:p>
    <w:p w:rsidR="00581A81" w:rsidRPr="009753CA" w:rsidRDefault="00581A81" w:rsidP="00601AD8">
      <w:pPr>
        <w:spacing w:line="240" w:lineRule="auto"/>
        <w:jc w:val="both"/>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7</w:t>
      </w:r>
    </w:p>
    <w:p w:rsidR="00581A81" w:rsidRPr="009753CA" w:rsidRDefault="00581A81" w:rsidP="00601AD8">
      <w:pPr>
        <w:spacing w:line="240" w:lineRule="auto"/>
        <w:jc w:val="center"/>
        <w:rPr>
          <w:rFonts w:ascii="Cambria" w:hAnsi="Cambria" w:cs="Tahoma"/>
        </w:rPr>
      </w:pPr>
      <w:r w:rsidRPr="009753CA">
        <w:rPr>
          <w:rFonts w:ascii="Cambria" w:hAnsi="Cambria" w:cs="Tahoma"/>
        </w:rPr>
        <w:t>(Clausola risolutiva espressa)</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La singola Azienda del SSR che ha stipulato il Contratto derivato e l’EGAS per la Convenzione stipulata potrà procedere di diritto (</w:t>
      </w:r>
      <w:r w:rsidRPr="009753CA">
        <w:rPr>
          <w:rFonts w:ascii="Cambria" w:hAnsi="Cambria" w:cs="Tahoma"/>
          <w:i/>
        </w:rPr>
        <w:t>ipso iure</w:t>
      </w:r>
      <w:r w:rsidRPr="009753CA">
        <w:rPr>
          <w:rFonts w:ascii="Cambria" w:hAnsi="Cambria" w:cs="Tahoma"/>
        </w:rPr>
        <w:t>) ex art. 1456 c.c. alla risoluzione  del contratto ed assicurare direttamente, a spese della ditta inadempiente, la continuità del servizio, nei seguenti casi:</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rPr>
      </w:pPr>
      <w:r w:rsidRPr="009753CA">
        <w:rPr>
          <w:rFonts w:ascii="Cambria" w:hAnsi="Cambria" w:cs="Tahoma"/>
        </w:rPr>
        <w:t xml:space="preserve">mancato superamento del periodo di prova </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rPr>
      </w:pPr>
      <w:r w:rsidRPr="009753CA">
        <w:rPr>
          <w:rFonts w:ascii="Cambria" w:hAnsi="Cambria" w:cs="Tahoma"/>
        </w:rPr>
        <w:t>grave irregolarità e/o deficienze o ritardi nell’adempimento degli obblighi contrattuali, nei termini di cui al presente Schema di convenzione;</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rPr>
      </w:pPr>
      <w:r w:rsidRPr="009753CA">
        <w:rPr>
          <w:rFonts w:ascii="Cambria" w:hAnsi="Cambria" w:cs="Tahoma"/>
        </w:rPr>
        <w:t>sospensione, abbandono o mancata effettuazione da parte della ditta del servizio (o fornitura) in argomento;</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rPr>
      </w:pPr>
      <w:r w:rsidRPr="009753CA">
        <w:rPr>
          <w:rFonts w:ascii="Cambria" w:hAnsi="Cambria" w:cs="Tahoma"/>
        </w:rPr>
        <w:t>gravi violazioni dei programmi temporali di espletamento del servizio, stabiliti o concordati con l’Amministrazione;</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rPr>
      </w:pPr>
      <w:r w:rsidRPr="009753CA">
        <w:rPr>
          <w:rFonts w:ascii="Cambria" w:hAnsi="Cambria" w:cs="Tahoma"/>
        </w:rPr>
        <w:t>gravi violazioni delle clausole contrattuali, tali da compromettere il regolare svolgimento del servizio (o fornitura);</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rPr>
      </w:pPr>
      <w:r w:rsidRPr="009753CA">
        <w:rPr>
          <w:rFonts w:ascii="Cambria" w:hAnsi="Cambria" w:cs="Tahoma"/>
        </w:rPr>
        <w:t>cessione totale o parziale del contratto;</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rPr>
      </w:pPr>
      <w:r w:rsidRPr="009753CA">
        <w:rPr>
          <w:rFonts w:ascii="Cambria" w:hAnsi="Cambria" w:cs="Tahoma"/>
        </w:rPr>
        <w:t xml:space="preserve">in relazione agli obblighi di tracciabilità dei flussi finanziari di cui alla legge </w:t>
      </w:r>
      <w:proofErr w:type="spellStart"/>
      <w:r w:rsidRPr="009753CA">
        <w:rPr>
          <w:rFonts w:ascii="Cambria" w:hAnsi="Cambria" w:cs="Tahoma"/>
        </w:rPr>
        <w:t>Legge</w:t>
      </w:r>
      <w:proofErr w:type="spellEnd"/>
      <w:r w:rsidRPr="009753CA">
        <w:rPr>
          <w:rFonts w:ascii="Cambria" w:hAnsi="Cambria" w:cs="Tahoma"/>
        </w:rPr>
        <w:t xml:space="preserve"> 136/2010 sul divieto di contanti negli appalti e nei subappalti, in  tutti i casi in cui le transazioni vengono eseguite senza avvalersi di banche o della società Poste italiane Spa; </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bCs/>
        </w:rPr>
      </w:pPr>
      <w:r w:rsidRPr="009753CA">
        <w:rPr>
          <w:rFonts w:ascii="Cambria" w:hAnsi="Cambria" w:cs="Tahoma"/>
        </w:rPr>
        <w:t xml:space="preserve">violazione degli obblighi di cui al D.P.R. n. 62 del 16.04.2013, </w:t>
      </w:r>
      <w:r w:rsidRPr="009753CA">
        <w:rPr>
          <w:rFonts w:ascii="Cambria" w:hAnsi="Cambria" w:cs="Tahoma"/>
          <w:bCs/>
        </w:rPr>
        <w:t xml:space="preserve">Regolamento recante codice di comportamento dei dipendenti pubblici, a norma dell’art. 54 del D. </w:t>
      </w:r>
      <w:proofErr w:type="spellStart"/>
      <w:r w:rsidRPr="009753CA">
        <w:rPr>
          <w:rFonts w:ascii="Cambria" w:hAnsi="Cambria" w:cs="Tahoma"/>
          <w:bCs/>
        </w:rPr>
        <w:t>lgs</w:t>
      </w:r>
      <w:proofErr w:type="spellEnd"/>
      <w:r w:rsidRPr="009753CA">
        <w:rPr>
          <w:rFonts w:ascii="Cambria" w:hAnsi="Cambria" w:cs="Tahoma"/>
          <w:bCs/>
        </w:rPr>
        <w:t>. 30 marzo 2001 n. 165”;</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bCs/>
        </w:rPr>
      </w:pPr>
      <w:r w:rsidRPr="009753CA">
        <w:rPr>
          <w:rFonts w:ascii="Cambria" w:hAnsi="Cambria" w:cs="Tahoma"/>
          <w:bCs/>
        </w:rPr>
        <w:t>mancato rispetto delle disposizioni contenute nel Patto di Integrità.</w:t>
      </w:r>
    </w:p>
    <w:p w:rsidR="00581A81" w:rsidRPr="009753CA" w:rsidRDefault="00581A81" w:rsidP="00601AD8">
      <w:pPr>
        <w:numPr>
          <w:ilvl w:val="0"/>
          <w:numId w:val="32"/>
        </w:numPr>
        <w:autoSpaceDE w:val="0"/>
        <w:autoSpaceDN w:val="0"/>
        <w:adjustRightInd w:val="0"/>
        <w:spacing w:after="0" w:line="240" w:lineRule="auto"/>
        <w:jc w:val="both"/>
        <w:rPr>
          <w:rFonts w:ascii="Cambria" w:hAnsi="Cambria" w:cs="Tahoma"/>
          <w:bCs/>
        </w:rPr>
      </w:pPr>
      <w:r w:rsidRPr="009753CA">
        <w:rPr>
          <w:rFonts w:ascii="Cambria" w:hAnsi="Cambria" w:cs="Tahoma"/>
          <w:bCs/>
        </w:rPr>
        <w:t xml:space="preserve">nei casi di cui all’art. 108, c.2 del D. </w:t>
      </w:r>
      <w:proofErr w:type="spellStart"/>
      <w:r w:rsidRPr="009753CA">
        <w:rPr>
          <w:rFonts w:ascii="Cambria" w:hAnsi="Cambria" w:cs="Tahoma"/>
          <w:bCs/>
        </w:rPr>
        <w:t>Lgs</w:t>
      </w:r>
      <w:proofErr w:type="spellEnd"/>
      <w:r w:rsidRPr="009753CA">
        <w:rPr>
          <w:rFonts w:ascii="Cambria" w:hAnsi="Cambria" w:cs="Tahoma"/>
          <w:bCs/>
        </w:rPr>
        <w:t>. 50/2016..</w:t>
      </w:r>
    </w:p>
    <w:p w:rsidR="00581A81" w:rsidRPr="009753CA" w:rsidRDefault="00581A81" w:rsidP="00601AD8">
      <w:pPr>
        <w:autoSpaceDE w:val="0"/>
        <w:autoSpaceDN w:val="0"/>
        <w:adjustRightInd w:val="0"/>
        <w:spacing w:line="240" w:lineRule="auto"/>
        <w:jc w:val="both"/>
        <w:rPr>
          <w:rFonts w:ascii="Cambria" w:hAnsi="Cambria" w:cs="Tahoma"/>
        </w:rPr>
      </w:pP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Ove le inadempienze siano ritenute non gravi, cioè tali da non compromettere la regolarità del servizio, le stesse saranno formalmente contestate dall’EGAS e/o dall’Azienda del SSR.</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lastRenderedPageBreak/>
        <w:t xml:space="preserve">L’affidamento a terzi, in caso di risoluzione del contratto, verrà comunicato alla ditta inadempiente. </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Nel caso di minor spesa sostenuta per l’affidamento a terzi, nulla competerà alla ditta inadempiente.</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L’esecuzione in danno non esimerà la ditta inadempiente da ogni responsabilità in cui la stessa possa incorrere a norma di legge per i fatti che hanno motivato la risoluzione.</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Analoga procedura verrà seguita nel caso di disdetta anticipata del contratto da parte della ditta aggiudicataria senza giustificato motivo o giusta causa.</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L’EGAS si riserva di recedere in qualsiasi momento dalla Convenzione sottoscritta, previa formale comunicazione e pagamento delle prestazioni già eseguite, nel caso in cui </w:t>
      </w:r>
      <w:proofErr w:type="spellStart"/>
      <w:r w:rsidRPr="009753CA">
        <w:rPr>
          <w:rFonts w:ascii="Cambria" w:hAnsi="Cambria" w:cs="Tahoma"/>
        </w:rPr>
        <w:t>Consip</w:t>
      </w:r>
      <w:proofErr w:type="spellEnd"/>
      <w:r w:rsidRPr="009753CA">
        <w:rPr>
          <w:rFonts w:ascii="Cambria" w:hAnsi="Cambria" w:cs="Tahoma"/>
        </w:rPr>
        <w:t xml:space="preserve"> S.p.A. o altre centrali di committenza regionali, rendano disponibili convenzioni di beni o servizi equivalenti a quelli della presente Convenzione a condizioni migliorative in termini di parametri quali-quantitativi.</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Si rimanda comunque a quanto previsto dal Capitolato speciale.</w:t>
      </w:r>
    </w:p>
    <w:p w:rsidR="00581A81" w:rsidRPr="009753CA" w:rsidRDefault="00581A81" w:rsidP="00601AD8">
      <w:pPr>
        <w:autoSpaceDE w:val="0"/>
        <w:autoSpaceDN w:val="0"/>
        <w:adjustRightInd w:val="0"/>
        <w:spacing w:line="240" w:lineRule="auto"/>
        <w:jc w:val="both"/>
        <w:rPr>
          <w:rFonts w:ascii="Cambria" w:hAnsi="Cambria" w:cs="Tahoma"/>
        </w:rPr>
      </w:pP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art. 8</w:t>
      </w: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(Clausola penale)</w:t>
      </w:r>
    </w:p>
    <w:p w:rsidR="00581A81" w:rsidRPr="009753CA" w:rsidRDefault="00581A81" w:rsidP="00601AD8">
      <w:pPr>
        <w:spacing w:line="240" w:lineRule="auto"/>
        <w:jc w:val="both"/>
        <w:rPr>
          <w:rFonts w:ascii="Cambria" w:hAnsi="Cambria" w:cs="Tahoma"/>
        </w:rPr>
      </w:pPr>
      <w:r w:rsidRPr="009753CA">
        <w:rPr>
          <w:rFonts w:ascii="Cambria" w:hAnsi="Cambria" w:cs="Tahoma"/>
        </w:rPr>
        <w:t>La mancata esecuzione degli obblighi contrattuali stabiliti dal capitolato, verificata in contradditorio con la ditta aggiudicataria, comporterà l’applicazione delle penali specificate nel Capitolato Speciale.</w:t>
      </w:r>
    </w:p>
    <w:p w:rsidR="00581A81" w:rsidRPr="009753CA" w:rsidRDefault="00581A81" w:rsidP="00601AD8">
      <w:pPr>
        <w:spacing w:line="240" w:lineRule="auto"/>
        <w:jc w:val="both"/>
        <w:rPr>
          <w:rFonts w:ascii="Cambria" w:hAnsi="Cambria" w:cs="Tahoma"/>
        </w:rPr>
      </w:pPr>
      <w:r w:rsidRPr="009753CA">
        <w:rPr>
          <w:rFonts w:ascii="Cambria" w:hAnsi="Cambria" w:cs="Tahoma"/>
        </w:rPr>
        <w:t>Le suddette penali verranno comunicate mediante emissione di note di addebito da parte delle singole Aziende sanitarie e scontate mediante decurtazione del corrispettivo convenuto in sede di pagamento dello stesso.</w:t>
      </w:r>
    </w:p>
    <w:p w:rsidR="00581A81" w:rsidRPr="009753CA" w:rsidRDefault="00581A81" w:rsidP="00601AD8">
      <w:pPr>
        <w:spacing w:line="240" w:lineRule="auto"/>
        <w:jc w:val="both"/>
        <w:rPr>
          <w:rFonts w:ascii="Cambria" w:hAnsi="Cambria" w:cs="Tahoma"/>
        </w:rPr>
      </w:pPr>
      <w:r w:rsidRPr="009753CA">
        <w:rPr>
          <w:rFonts w:ascii="Cambria" w:hAnsi="Cambria" w:cs="Tahoma"/>
        </w:rPr>
        <w:t>Nei casi in cui i corrispettivi liquidabili all’appaltatore non fossero sufficienti a coprire l’ammontare delle penali allo stesso applicate a qualsiasi titolo, nonché quello dei danni dallo stesso arrecati all’Azienda del servizio sanitario regionale, per qualsiasi motivo, l’EGAS si rivarrà sulla garanzia definitiva.</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Si rimanda comunque a quanto previsto dal Capitolato speciale.</w:t>
      </w:r>
    </w:p>
    <w:p w:rsidR="00581A81" w:rsidRPr="009753CA" w:rsidRDefault="00581A81" w:rsidP="00601AD8">
      <w:pPr>
        <w:spacing w:line="240" w:lineRule="auto"/>
        <w:jc w:val="both"/>
        <w:rPr>
          <w:rFonts w:ascii="Cambria" w:hAnsi="Cambria" w:cs="Tahoma"/>
        </w:rPr>
      </w:pP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art. 9</w:t>
      </w: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(Garanzia e responsabilità del servizio)</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 xml:space="preserve">La ditta aggiudicataria dovrà assicurare lo svolgimento del servizio nel rispetto di tutte le norme vigenti in materia di prevenzione infortuni e igiene del lavoro, nonché assumersi qualsiasi responsabilità ed onere nei confronti delle singole Aziende o di terzi nel caso di mancata adozione di quei provvedimenti utili alla salvaguardia delle persone e degli strumenti, coinvolti e non, nella gestione del servizio. </w:t>
      </w:r>
    </w:p>
    <w:p w:rsidR="00581A81" w:rsidRPr="009753CA" w:rsidRDefault="00581A81" w:rsidP="00601AD8">
      <w:pPr>
        <w:spacing w:line="240" w:lineRule="auto"/>
        <w:ind w:right="-1"/>
        <w:jc w:val="both"/>
        <w:rPr>
          <w:rFonts w:ascii="Cambria" w:hAnsi="Cambria" w:cs="Tahoma"/>
        </w:rPr>
      </w:pPr>
      <w:r w:rsidRPr="009753CA">
        <w:rPr>
          <w:rFonts w:ascii="Cambria" w:hAnsi="Cambria" w:cs="Tahoma"/>
        </w:rPr>
        <w:t xml:space="preserve">Le singole Aziende non risponderanno di eventuali danni a persone o cose verificatesi durante l’espletamento del servizio; la ditta aggiudicataria è tenuta a dare prova della stipula di un’adeguata polizza assicurativa per danni a persone o cose, che possono verificarsi durante lo svolgimento del servizio. Esonera infine le Aziende da ogni responsabilità per i danni diretti e indiretti che possono </w:t>
      </w:r>
      <w:r w:rsidRPr="009753CA">
        <w:rPr>
          <w:rFonts w:ascii="Cambria" w:hAnsi="Cambria" w:cs="Tahoma"/>
        </w:rPr>
        <w:lastRenderedPageBreak/>
        <w:t>derivare da fatti dolosi o colposi di terzi, compresi i dipendenti delle Aziende, in conseguenza anche di furti.</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La ditta aggiudicataria dovrà inoltre utilizzare, qualora previsto, durante l’espletamento del servizio, solamente prodotti registrati dal Ministero della Sanità e impiegarli in modo conforme alle vigenti norme sanitarie in materia. La ditta dovrà fornire le schede tecniche e le relative schede di sicurezza di tutti i prodotti che intende utilizzare durante l’espletamento del servizio. Resta inteso che la ditta sarà tenuta a rispondere di tutti i danni provocati dall’utilizzo di prodotti difettosi o dal loro uso erroneo/improprio o non conforme alle normative antinquinamento. Nel corso del servizio, le singole Aziende si riservano in ogni caso la facoltà di chiedere la sostituzione di alcuni prodotti con altri di loro indicazione per soddisfare particolari esigenze e di verificare in qualsiasi momento la corrispondenza dei prodotti utilizzati con le schede tecniche depositate.</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Si rimanda comunque a quanto previsto dal Capitolato speciale.</w:t>
      </w:r>
    </w:p>
    <w:p w:rsidR="00581A81" w:rsidRPr="009753CA" w:rsidRDefault="00581A81" w:rsidP="00601AD8">
      <w:pPr>
        <w:autoSpaceDE w:val="0"/>
        <w:autoSpaceDN w:val="0"/>
        <w:adjustRightInd w:val="0"/>
        <w:spacing w:line="240" w:lineRule="auto"/>
        <w:jc w:val="both"/>
        <w:rPr>
          <w:rFonts w:ascii="Cambria" w:hAnsi="Cambria" w:cs="Tahoma"/>
        </w:rPr>
      </w:pP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art. 10</w:t>
      </w: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(Controllo di quantità e qualità)</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Le Aziende del SSR, per mezzo dei loro incaricati ed eventualmente in presenza del responsabile dell’Impresa, potranno eseguire accertamenti e controlli in qualsiasi momento e senza alcun preavviso sulle modalità operative di esecuzione del servizio, sulla qualità delle prestazioni, sui mezzi ed attrezzature impiegati.</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 xml:space="preserve">Le Aziende si riservano inoltre la facoltà di attivare ulteriori controlli non programmati nel caso in cui le pervengano segnalazioni di disservizi. </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L’aggiudicatario si impegna a fornire i mezzi e tutte le informazioni necessarie alle verifiche ed ai controlli.</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Dell’esito degli accertamenti e controlli effettuati, sarà redatto verbale, che potrà essere utilizzato dall’Azienda del servizio sanitario regionale per gli eventuali provvedimenti e determinazioni di competenza.</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I provvedimenti richiesti al fine di regolarizzare il servizio, dovranno essere tempestivamente adottati.</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Tutte le contestazioni di inadempienza, ritardi, ecc. fatte in contraddittorio con il responsabile dell’Impresa si intenderanno fatte direttamente all’appaltatore titolare.</w:t>
      </w:r>
    </w:p>
    <w:p w:rsidR="00581A81" w:rsidRPr="009753CA" w:rsidRDefault="00581A81" w:rsidP="00601AD8">
      <w:pPr>
        <w:autoSpaceDE w:val="0"/>
        <w:autoSpaceDN w:val="0"/>
        <w:adjustRightInd w:val="0"/>
        <w:spacing w:line="240" w:lineRule="auto"/>
        <w:jc w:val="both"/>
        <w:rPr>
          <w:rFonts w:ascii="Cambria" w:hAnsi="Cambria" w:cs="Tahoma"/>
        </w:rPr>
      </w:pPr>
      <w:r w:rsidRPr="009753CA">
        <w:rPr>
          <w:rFonts w:ascii="Cambria" w:hAnsi="Cambria" w:cs="Tahoma"/>
        </w:rPr>
        <w:t>Si rimanda comunque a quanto previsto dal Capitolato speciale.</w:t>
      </w:r>
    </w:p>
    <w:p w:rsidR="00581A81" w:rsidRPr="009753CA" w:rsidRDefault="00581A81" w:rsidP="00601AD8">
      <w:pPr>
        <w:autoSpaceDE w:val="0"/>
        <w:autoSpaceDN w:val="0"/>
        <w:adjustRightInd w:val="0"/>
        <w:spacing w:line="240" w:lineRule="auto"/>
        <w:jc w:val="both"/>
        <w:rPr>
          <w:rFonts w:ascii="Cambria" w:hAnsi="Cambria" w:cs="Tahoma"/>
        </w:rPr>
      </w:pPr>
    </w:p>
    <w:p w:rsidR="00134F8F" w:rsidRPr="009753CA" w:rsidRDefault="00134F8F" w:rsidP="00601AD8">
      <w:pPr>
        <w:autoSpaceDE w:val="0"/>
        <w:autoSpaceDN w:val="0"/>
        <w:adjustRightInd w:val="0"/>
        <w:spacing w:line="240" w:lineRule="auto"/>
        <w:jc w:val="both"/>
        <w:rPr>
          <w:rFonts w:ascii="Cambria" w:hAnsi="Cambria" w:cs="Tahoma"/>
        </w:rPr>
      </w:pPr>
    </w:p>
    <w:p w:rsidR="00134F8F" w:rsidRPr="009753CA" w:rsidRDefault="00134F8F" w:rsidP="00601AD8">
      <w:pPr>
        <w:autoSpaceDE w:val="0"/>
        <w:autoSpaceDN w:val="0"/>
        <w:adjustRightInd w:val="0"/>
        <w:spacing w:line="240" w:lineRule="auto"/>
        <w:jc w:val="both"/>
        <w:rPr>
          <w:rFonts w:ascii="Cambria" w:hAnsi="Cambria" w:cs="Tahoma"/>
        </w:rPr>
      </w:pP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art. 11</w:t>
      </w: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(Cessione del contratto, cessione dei crediti e subappalto)</w:t>
      </w:r>
    </w:p>
    <w:p w:rsidR="00581A81" w:rsidRPr="009753CA" w:rsidRDefault="00581A81" w:rsidP="00601AD8">
      <w:pPr>
        <w:spacing w:line="240" w:lineRule="auto"/>
        <w:ind w:right="-1"/>
        <w:jc w:val="both"/>
        <w:rPr>
          <w:rFonts w:ascii="Cambria" w:hAnsi="Cambria" w:cs="Tahoma"/>
        </w:rPr>
      </w:pPr>
    </w:p>
    <w:p w:rsidR="00581A81" w:rsidRPr="009753CA" w:rsidRDefault="00581A81" w:rsidP="00601AD8">
      <w:pPr>
        <w:spacing w:line="240" w:lineRule="auto"/>
        <w:jc w:val="both"/>
        <w:rPr>
          <w:rFonts w:ascii="Cambria" w:hAnsi="Cambria" w:cs="Tahoma"/>
          <w:b/>
          <w:bCs/>
        </w:rPr>
      </w:pPr>
      <w:r w:rsidRPr="009753CA">
        <w:rPr>
          <w:rFonts w:ascii="Cambria" w:hAnsi="Cambria" w:cs="Tahoma"/>
          <w:b/>
          <w:bCs/>
        </w:rPr>
        <w:t>Cessione del contratto</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Il contratto non può essere ceduto a pena di nullità (art. 105 D.lgs. 50/2016).</w:t>
      </w:r>
    </w:p>
    <w:p w:rsidR="00581A81" w:rsidRPr="009753CA" w:rsidRDefault="00581A81" w:rsidP="00601AD8">
      <w:pPr>
        <w:spacing w:line="240" w:lineRule="auto"/>
        <w:jc w:val="both"/>
        <w:rPr>
          <w:rFonts w:ascii="Cambria" w:hAnsi="Cambria" w:cs="Tahoma"/>
          <w:bCs/>
        </w:rPr>
      </w:pPr>
    </w:p>
    <w:p w:rsidR="00581A81" w:rsidRPr="009753CA" w:rsidRDefault="00581A81" w:rsidP="00601AD8">
      <w:pPr>
        <w:spacing w:line="240" w:lineRule="auto"/>
        <w:jc w:val="both"/>
        <w:rPr>
          <w:rFonts w:ascii="Cambria" w:hAnsi="Cambria" w:cs="Tahoma"/>
          <w:b/>
          <w:bCs/>
        </w:rPr>
      </w:pPr>
      <w:r w:rsidRPr="009753CA">
        <w:rPr>
          <w:rFonts w:ascii="Cambria" w:hAnsi="Cambria" w:cs="Tahoma"/>
          <w:b/>
          <w:bCs/>
        </w:rPr>
        <w:lastRenderedPageBreak/>
        <w:t xml:space="preserve">Cessione del credito </w:t>
      </w:r>
    </w:p>
    <w:p w:rsidR="00581A81" w:rsidRPr="009753CA" w:rsidRDefault="00581A81" w:rsidP="00601AD8">
      <w:pPr>
        <w:spacing w:line="240" w:lineRule="auto"/>
        <w:jc w:val="both"/>
        <w:rPr>
          <w:rFonts w:ascii="Cambria" w:hAnsi="Cambria" w:cs="Tahoma"/>
          <w:bCs/>
        </w:rPr>
      </w:pPr>
      <w:r w:rsidRPr="009753CA">
        <w:rPr>
          <w:rFonts w:ascii="Cambria" w:hAnsi="Cambria" w:cs="Tahoma"/>
          <w:bCs/>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9753CA">
        <w:rPr>
          <w:rFonts w:ascii="Cambria" w:hAnsi="Cambria" w:cs="Tahoma"/>
          <w:bCs/>
        </w:rPr>
        <w:t>D.lgs</w:t>
      </w:r>
      <w:proofErr w:type="spellEnd"/>
      <w:r w:rsidRPr="009753CA">
        <w:rPr>
          <w:rFonts w:ascii="Cambria" w:hAnsi="Cambria" w:cs="Tahoma"/>
          <w:bCs/>
        </w:rPr>
        <w:t xml:space="preserve"> 50/2016). </w:t>
      </w:r>
    </w:p>
    <w:p w:rsidR="00581A81" w:rsidRPr="009753CA" w:rsidRDefault="00581A81" w:rsidP="00601AD8">
      <w:pPr>
        <w:spacing w:line="240" w:lineRule="auto"/>
        <w:jc w:val="both"/>
        <w:rPr>
          <w:rFonts w:ascii="Cambria" w:hAnsi="Cambria" w:cs="Tahoma"/>
          <w:b/>
          <w:bCs/>
        </w:rPr>
      </w:pPr>
    </w:p>
    <w:p w:rsidR="00581A81" w:rsidRPr="009753CA" w:rsidRDefault="00581A81" w:rsidP="00601AD8">
      <w:pPr>
        <w:spacing w:line="240" w:lineRule="auto"/>
        <w:jc w:val="both"/>
        <w:rPr>
          <w:rFonts w:ascii="Cambria" w:hAnsi="Cambria" w:cs="Tahoma"/>
          <w:b/>
          <w:bCs/>
        </w:rPr>
      </w:pPr>
      <w:r w:rsidRPr="009753CA">
        <w:rPr>
          <w:rFonts w:ascii="Cambria" w:hAnsi="Cambria" w:cs="Tahoma"/>
          <w:b/>
          <w:bCs/>
        </w:rPr>
        <w:t>Subappalto</w:t>
      </w:r>
    </w:p>
    <w:p w:rsidR="004A32A6" w:rsidRPr="009753CA" w:rsidRDefault="004A32A6" w:rsidP="004A32A6">
      <w:pPr>
        <w:spacing w:line="240" w:lineRule="auto"/>
        <w:jc w:val="both"/>
        <w:rPr>
          <w:rFonts w:ascii="Cambria" w:hAnsi="Cambria" w:cs="Tahoma"/>
        </w:rPr>
      </w:pPr>
      <w:r w:rsidRPr="009753CA">
        <w:rPr>
          <w:rFonts w:ascii="Cambria" w:hAnsi="Cambria" w:cs="Tahoma"/>
        </w:rPr>
        <w:t xml:space="preserve">L’eventuale affidamento in subappalto dei servizi/forniture in argomento potrà avvenire ai sensi e con le modalità di cui all’art.105 del </w:t>
      </w:r>
      <w:r w:rsidR="00134F8F" w:rsidRPr="009753CA">
        <w:rPr>
          <w:rFonts w:ascii="Cambria" w:hAnsi="Cambria" w:cs="Tahoma"/>
        </w:rPr>
        <w:t>D</w:t>
      </w:r>
      <w:r w:rsidRPr="009753CA">
        <w:rPr>
          <w:rFonts w:ascii="Cambria" w:hAnsi="Cambria" w:cs="Tahoma"/>
        </w:rPr>
        <w:t>.lg</w:t>
      </w:r>
      <w:r w:rsidR="00134F8F" w:rsidRPr="009753CA">
        <w:rPr>
          <w:rFonts w:ascii="Cambria" w:hAnsi="Cambria" w:cs="Tahoma"/>
        </w:rPr>
        <w:t>s.</w:t>
      </w:r>
      <w:r w:rsidRPr="009753CA">
        <w:rPr>
          <w:rFonts w:ascii="Cambria" w:hAnsi="Cambria" w:cs="Tahoma"/>
        </w:rPr>
        <w:t xml:space="preserve"> n.50/2016, pertanto, </w:t>
      </w:r>
      <w:r w:rsidRPr="009753CA">
        <w:rPr>
          <w:rFonts w:ascii="Cambria" w:hAnsi="Cambria" w:cs="Tahoma"/>
          <w:u w:val="single"/>
        </w:rPr>
        <w:t>in tale ipotesi è obbligatoria l’indicazione della terna dei subappaltatori ai sensi del comma 6 del medesimo articolo</w:t>
      </w:r>
      <w:r w:rsidRPr="009753CA">
        <w:rPr>
          <w:rFonts w:ascii="Cambria" w:hAnsi="Cambria" w:cs="Tahoma"/>
        </w:rPr>
        <w:t>.</w:t>
      </w:r>
    </w:p>
    <w:p w:rsidR="004A32A6" w:rsidRPr="009753CA" w:rsidRDefault="004A32A6" w:rsidP="004A32A6">
      <w:pPr>
        <w:spacing w:line="240" w:lineRule="auto"/>
        <w:jc w:val="both"/>
        <w:rPr>
          <w:rFonts w:ascii="Cambria" w:hAnsi="Cambria" w:cs="Tahoma"/>
          <w:u w:val="single"/>
        </w:rPr>
      </w:pPr>
      <w:r w:rsidRPr="009753CA">
        <w:rPr>
          <w:rFonts w:ascii="Cambria" w:hAnsi="Cambria" w:cs="Tahoma"/>
          <w:u w:val="single"/>
        </w:rPr>
        <w:t xml:space="preserve">Inoltre il concorrente è tenuto a dimostrare l’assenza in capo ai subappaltatori dei motivi di esclusione di cui all’art. 80 del </w:t>
      </w:r>
      <w:r w:rsidR="00134F8F" w:rsidRPr="009753CA">
        <w:rPr>
          <w:rFonts w:ascii="Cambria" w:hAnsi="Cambria" w:cs="Tahoma"/>
          <w:u w:val="single"/>
        </w:rPr>
        <w:t>D</w:t>
      </w:r>
      <w:r w:rsidRPr="009753CA">
        <w:rPr>
          <w:rFonts w:ascii="Cambria" w:hAnsi="Cambria" w:cs="Tahoma"/>
          <w:u w:val="single"/>
        </w:rPr>
        <w:t>.l</w:t>
      </w:r>
      <w:r w:rsidR="00134F8F" w:rsidRPr="009753CA">
        <w:rPr>
          <w:rFonts w:ascii="Cambria" w:hAnsi="Cambria" w:cs="Tahoma"/>
          <w:u w:val="single"/>
        </w:rPr>
        <w:t>gs.</w:t>
      </w:r>
      <w:r w:rsidRPr="009753CA">
        <w:rPr>
          <w:rFonts w:ascii="Cambria" w:hAnsi="Cambria" w:cs="Tahoma"/>
          <w:u w:val="single"/>
        </w:rPr>
        <w:t xml:space="preserve"> n.50/2016, ai sensi di quanto previsto dall’art.105 comma 4, </w:t>
      </w:r>
      <w:proofErr w:type="spellStart"/>
      <w:r w:rsidRPr="009753CA">
        <w:rPr>
          <w:rFonts w:ascii="Cambria" w:hAnsi="Cambria" w:cs="Tahoma"/>
          <w:u w:val="single"/>
        </w:rPr>
        <w:t>lett.c</w:t>
      </w:r>
      <w:proofErr w:type="spellEnd"/>
      <w:r w:rsidRPr="009753CA">
        <w:rPr>
          <w:rFonts w:ascii="Cambria" w:hAnsi="Cambria" w:cs="Tahoma"/>
          <w:u w:val="single"/>
        </w:rPr>
        <w:t>) come sopra richiamato.</w:t>
      </w:r>
    </w:p>
    <w:p w:rsidR="004A32A6" w:rsidRPr="009753CA" w:rsidRDefault="004A32A6" w:rsidP="004A32A6">
      <w:pPr>
        <w:spacing w:line="240" w:lineRule="auto"/>
        <w:jc w:val="both"/>
        <w:rPr>
          <w:rFonts w:ascii="Cambria" w:hAnsi="Cambria" w:cs="Tahoma"/>
          <w:u w:val="single"/>
        </w:rPr>
      </w:pPr>
      <w:r w:rsidRPr="009753CA">
        <w:rPr>
          <w:rFonts w:ascii="Cambria" w:hAnsi="Cambria" w:cs="Tahoma"/>
          <w:u w:val="single"/>
        </w:rPr>
        <w:t>Qualora quanto sopra non venga dimostrato dal concorrente in sede di partecipazione alla gara (neppure in eventuale sede di soccorso istruttorio), il subappalto non sarà autorizzato e la ditta partecipante, qualora aggiudicataria dell’appalto sarà tenuta a garantire in proprio il servizio richiesto.</w:t>
      </w:r>
    </w:p>
    <w:p w:rsidR="004A32A6" w:rsidRPr="009753CA" w:rsidRDefault="004A32A6" w:rsidP="004A32A6">
      <w:pPr>
        <w:spacing w:line="240" w:lineRule="auto"/>
        <w:jc w:val="both"/>
        <w:rPr>
          <w:rFonts w:ascii="Cambria" w:hAnsi="Cambria" w:cs="Tahoma"/>
        </w:rPr>
      </w:pPr>
      <w:r w:rsidRPr="009753CA">
        <w:rPr>
          <w:rFonts w:ascii="Cambria" w:hAnsi="Cambria" w:cs="Tahoma"/>
        </w:rPr>
        <w:t>NON sarà ammesso il Subappalto in favore delle imprese che hanno presentato offerte in sede di gara.</w:t>
      </w:r>
    </w:p>
    <w:p w:rsidR="00581A81" w:rsidRPr="009753CA" w:rsidRDefault="00581A81" w:rsidP="00601AD8">
      <w:pPr>
        <w:spacing w:line="240" w:lineRule="auto"/>
        <w:ind w:right="-1"/>
        <w:jc w:val="center"/>
        <w:rPr>
          <w:rFonts w:ascii="Cambria" w:hAnsi="Cambria" w:cs="Tahoma"/>
        </w:rPr>
      </w:pPr>
    </w:p>
    <w:p w:rsidR="00581A81" w:rsidRPr="009753CA" w:rsidRDefault="00581A81" w:rsidP="00601AD8">
      <w:pPr>
        <w:spacing w:line="240" w:lineRule="auto"/>
        <w:ind w:right="-1"/>
        <w:jc w:val="center"/>
        <w:rPr>
          <w:rFonts w:ascii="Cambria" w:hAnsi="Cambria" w:cs="Tahoma"/>
        </w:rPr>
      </w:pPr>
      <w:r w:rsidRPr="009753CA">
        <w:rPr>
          <w:rFonts w:ascii="Cambria" w:hAnsi="Cambria" w:cs="Tahoma"/>
        </w:rPr>
        <w:t>art. 12</w:t>
      </w:r>
    </w:p>
    <w:p w:rsidR="00581A81" w:rsidRPr="009753CA" w:rsidRDefault="00581A81" w:rsidP="00601AD8">
      <w:pPr>
        <w:spacing w:line="240" w:lineRule="auto"/>
        <w:jc w:val="center"/>
        <w:rPr>
          <w:rFonts w:ascii="Cambria" w:hAnsi="Cambria" w:cs="Tahoma"/>
        </w:rPr>
      </w:pPr>
      <w:r w:rsidRPr="009753CA">
        <w:rPr>
          <w:rFonts w:ascii="Cambria" w:hAnsi="Cambria" w:cs="Tahoma"/>
        </w:rPr>
        <w:t>(Fallimento, liquidazione, procedure concorsuali, risoluzione)</w:t>
      </w:r>
    </w:p>
    <w:p w:rsidR="00581A81" w:rsidRPr="009753CA" w:rsidRDefault="00581A81" w:rsidP="00601AD8">
      <w:pPr>
        <w:spacing w:line="240" w:lineRule="auto"/>
        <w:jc w:val="both"/>
        <w:rPr>
          <w:rFonts w:ascii="Cambria" w:hAnsi="Cambria"/>
        </w:rPr>
      </w:pPr>
      <w:r w:rsidRPr="009753CA">
        <w:rPr>
          <w:rFonts w:ascii="Cambria" w:hAnsi="Cambria"/>
        </w:rPr>
        <w:t xml:space="preserve">EGAS, in caso di fallimento, di liquidazione coatta e concordato preventivo, ovvero procedura di insolvenza concorsuale o di liquidazione dell'appaltatore, o di risoluzione del contratto ai sensi dell'articolo 108 </w:t>
      </w:r>
      <w:proofErr w:type="spellStart"/>
      <w:r w:rsidRPr="009753CA">
        <w:rPr>
          <w:rFonts w:ascii="Cambria" w:hAnsi="Cambria"/>
        </w:rPr>
        <w:t>D.lgs</w:t>
      </w:r>
      <w:proofErr w:type="spellEnd"/>
      <w:r w:rsidRPr="009753CA">
        <w:rPr>
          <w:rFonts w:ascii="Cambria" w:hAnsi="Cambria"/>
        </w:rPr>
        <w:t xml:space="preserve"> 50/2016 ovvero di recesso dal contratto ai sensi dell'articolo 88, comma 4-ter, del decreto legislativo 6 settembre 2011, n. 159, ovvero in caso di dichiarazione giudiziale di inefficacia del contratto, interpellano progressivamente i soggetti che hanno partecipato all'originaria procedura di gara, risultanti dalla relativa graduatoria, al fine di stipulare un nuovo contratto, fatta salva la possibilità di cui all’art 110 comma 3 lett. b) D.lgs. 50/2016.</w:t>
      </w:r>
    </w:p>
    <w:p w:rsidR="00581A81" w:rsidRPr="009753CA" w:rsidRDefault="00581A81" w:rsidP="00601AD8">
      <w:pPr>
        <w:spacing w:line="240" w:lineRule="auto"/>
        <w:jc w:val="both"/>
        <w:rPr>
          <w:rFonts w:ascii="Cambria" w:hAnsi="Cambria"/>
        </w:rPr>
      </w:pPr>
      <w:r w:rsidRPr="009753CA">
        <w:rPr>
          <w:rFonts w:ascii="Cambria" w:hAnsi="Cambria"/>
        </w:rPr>
        <w:t>E’ fatto salvo il diritto dell’EGAS e della singola Azienda del SSR di rivalersi sulla garanzia definitiva e sui crediti maturati per il risarcimento delle maggiori spese conseguenti al subentro nella fornitura.</w:t>
      </w:r>
    </w:p>
    <w:p w:rsidR="00134F8F" w:rsidRPr="009753CA" w:rsidRDefault="00134F8F" w:rsidP="00601AD8">
      <w:pPr>
        <w:spacing w:line="240" w:lineRule="auto"/>
        <w:ind w:right="-1"/>
        <w:jc w:val="both"/>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13</w:t>
      </w:r>
    </w:p>
    <w:p w:rsidR="00581A81" w:rsidRPr="009753CA" w:rsidRDefault="00581A81" w:rsidP="00601AD8">
      <w:pPr>
        <w:spacing w:line="240" w:lineRule="auto"/>
        <w:jc w:val="center"/>
        <w:rPr>
          <w:rFonts w:ascii="Cambria" w:hAnsi="Cambria" w:cs="Tahoma"/>
        </w:rPr>
      </w:pPr>
      <w:r w:rsidRPr="009753CA">
        <w:rPr>
          <w:rFonts w:ascii="Cambria" w:hAnsi="Cambria" w:cs="Tahoma"/>
        </w:rPr>
        <w:t>(Fatturazione e pagamenti)</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Il pagamento delle fatture avverrà ai sensi del D. </w:t>
      </w:r>
      <w:proofErr w:type="spellStart"/>
      <w:r w:rsidRPr="009753CA">
        <w:rPr>
          <w:rFonts w:ascii="Cambria" w:hAnsi="Cambria" w:cs="Tahoma"/>
        </w:rPr>
        <w:t>Lgs</w:t>
      </w:r>
      <w:proofErr w:type="spellEnd"/>
      <w:r w:rsidRPr="009753CA">
        <w:rPr>
          <w:rFonts w:ascii="Cambria" w:hAnsi="Cambria" w:cs="Tahoma"/>
        </w:rPr>
        <w:t xml:space="preserve">. n. 231/2002 e </w:t>
      </w:r>
      <w:proofErr w:type="spellStart"/>
      <w:r w:rsidRPr="009753CA">
        <w:rPr>
          <w:rFonts w:ascii="Cambria" w:hAnsi="Cambria" w:cs="Tahoma"/>
        </w:rPr>
        <w:t>s.i.m.</w:t>
      </w:r>
      <w:proofErr w:type="spellEnd"/>
      <w:r w:rsidRPr="009753CA">
        <w:rPr>
          <w:rFonts w:ascii="Cambria" w:hAnsi="Cambria" w:cs="Tahoma"/>
        </w:rPr>
        <w:t xml:space="preserve"> con decorrenza dalla data di ricevimento delle fatture o data collaudo e/o verifica conformità. Il pagamento si intende effettuato quando la somma è disponibile presso il Tesoriere dell’azienda; eventuali oneri connessi ad operazioni successive restano a carico della ditta.</w:t>
      </w:r>
    </w:p>
    <w:p w:rsidR="00581A81" w:rsidRPr="009753CA" w:rsidRDefault="00581A81" w:rsidP="00601AD8">
      <w:pPr>
        <w:spacing w:line="240" w:lineRule="auto"/>
        <w:jc w:val="both"/>
        <w:rPr>
          <w:rFonts w:ascii="Cambria" w:hAnsi="Cambria" w:cs="Tahoma"/>
        </w:rPr>
      </w:pPr>
      <w:r w:rsidRPr="009753CA">
        <w:rPr>
          <w:rFonts w:ascii="Cambria" w:hAnsi="Cambria" w:cs="Tahoma"/>
        </w:rPr>
        <w:t>Le fatture dovranno essere intestate alle Aziende che hanno emesso il “Contratto derivato” e che rientrano nel regime di cui all'art. 17ter del DPR 633/72, così come modificato dalla Legge 190/2014 (</w:t>
      </w:r>
      <w:proofErr w:type="spellStart"/>
      <w:r w:rsidRPr="009753CA">
        <w:rPr>
          <w:rFonts w:ascii="Cambria" w:hAnsi="Cambria" w:cs="Tahoma"/>
        </w:rPr>
        <w:t>Split</w:t>
      </w:r>
      <w:proofErr w:type="spellEnd"/>
      <w:r w:rsidRPr="009753CA">
        <w:rPr>
          <w:rFonts w:ascii="Cambria" w:hAnsi="Cambria" w:cs="Tahoma"/>
        </w:rPr>
        <w:t xml:space="preserve"> </w:t>
      </w:r>
      <w:proofErr w:type="spellStart"/>
      <w:r w:rsidRPr="009753CA">
        <w:rPr>
          <w:rFonts w:ascii="Cambria" w:hAnsi="Cambria" w:cs="Tahoma"/>
        </w:rPr>
        <w:t>payment</w:t>
      </w:r>
      <w:proofErr w:type="spellEnd"/>
      <w:r w:rsidRPr="009753CA">
        <w:rPr>
          <w:rFonts w:ascii="Cambria" w:hAnsi="Cambria" w:cs="Tahoma"/>
        </w:rPr>
        <w:t>).</w:t>
      </w:r>
    </w:p>
    <w:p w:rsidR="00581A81" w:rsidRPr="009753CA" w:rsidRDefault="00581A81" w:rsidP="00601AD8">
      <w:pPr>
        <w:spacing w:line="240" w:lineRule="auto"/>
        <w:jc w:val="both"/>
        <w:rPr>
          <w:rFonts w:ascii="Cambria" w:hAnsi="Cambria" w:cs="Tahoma"/>
        </w:rPr>
      </w:pPr>
      <w:r w:rsidRPr="009753CA">
        <w:rPr>
          <w:rFonts w:ascii="Cambria" w:hAnsi="Cambria" w:cs="Tahoma"/>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581A81" w:rsidRPr="009753CA" w:rsidRDefault="00581A81" w:rsidP="00601AD8">
      <w:pPr>
        <w:spacing w:line="240" w:lineRule="auto"/>
        <w:jc w:val="both"/>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14</w:t>
      </w:r>
    </w:p>
    <w:p w:rsidR="00581A81" w:rsidRPr="009753CA" w:rsidRDefault="00581A81" w:rsidP="00601AD8">
      <w:pPr>
        <w:spacing w:line="240" w:lineRule="auto"/>
        <w:jc w:val="center"/>
        <w:rPr>
          <w:rFonts w:ascii="Cambria" w:hAnsi="Cambria" w:cs="Tahoma"/>
        </w:rPr>
      </w:pPr>
      <w:r w:rsidRPr="009753CA">
        <w:rPr>
          <w:rFonts w:ascii="Cambria" w:hAnsi="Cambria" w:cs="Tahoma"/>
        </w:rPr>
        <w:t>(Tracciabilità’ dei flussi finanziari)</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581A81" w:rsidRPr="009753CA" w:rsidRDefault="00581A81" w:rsidP="00601AD8">
      <w:pPr>
        <w:spacing w:line="240" w:lineRule="auto"/>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15</w:t>
      </w:r>
    </w:p>
    <w:p w:rsidR="00581A81" w:rsidRPr="009753CA" w:rsidRDefault="00581A81" w:rsidP="00601AD8">
      <w:pPr>
        <w:spacing w:line="240" w:lineRule="auto"/>
        <w:jc w:val="center"/>
        <w:rPr>
          <w:rFonts w:ascii="Cambria" w:hAnsi="Cambria" w:cs="Tahoma"/>
        </w:rPr>
      </w:pPr>
      <w:r w:rsidRPr="009753CA">
        <w:rPr>
          <w:rFonts w:ascii="Cambria" w:hAnsi="Cambria" w:cs="Tahoma"/>
        </w:rPr>
        <w:t>(Controversie)</w:t>
      </w:r>
    </w:p>
    <w:p w:rsidR="00581A81" w:rsidRPr="009753CA" w:rsidRDefault="00581A81" w:rsidP="00601AD8">
      <w:pPr>
        <w:spacing w:line="240" w:lineRule="auto"/>
        <w:ind w:right="-1"/>
        <w:jc w:val="both"/>
        <w:rPr>
          <w:rFonts w:ascii="Cambria" w:hAnsi="Cambria" w:cs="Tahoma"/>
        </w:rPr>
      </w:pPr>
      <w:r w:rsidRPr="009753CA">
        <w:rPr>
          <w:rFonts w:ascii="Cambria" w:hAnsi="Cambria" w:cs="Tahoma"/>
        </w:rPr>
        <w:t>Per tutte le controversie relative ai rapporti tra il Fornitore e l’EGAS, sarà competente in via esclusiva il Foro di Udine. Per tutte le controversie relative ai rapporti tra il Fornitore e le Amministrazioni Contraenti è competente il Foro del capoluogo in cui ha la sede legale ogni singolo Ente del SSR interessato.</w:t>
      </w:r>
    </w:p>
    <w:p w:rsidR="00581A81" w:rsidRPr="009753CA" w:rsidRDefault="00581A81" w:rsidP="00601AD8">
      <w:pPr>
        <w:spacing w:line="240" w:lineRule="auto"/>
        <w:ind w:right="-1"/>
        <w:jc w:val="both"/>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16</w:t>
      </w:r>
    </w:p>
    <w:p w:rsidR="00581A81" w:rsidRPr="009753CA" w:rsidRDefault="00581A81" w:rsidP="00601AD8">
      <w:pPr>
        <w:spacing w:line="240" w:lineRule="auto"/>
        <w:jc w:val="center"/>
        <w:rPr>
          <w:rFonts w:ascii="Cambria" w:hAnsi="Cambria" w:cs="Tahoma"/>
        </w:rPr>
      </w:pPr>
      <w:r w:rsidRPr="009753CA">
        <w:rPr>
          <w:rFonts w:ascii="Cambria" w:hAnsi="Cambria" w:cs="Tahoma"/>
        </w:rPr>
        <w:t>(Scioperi e causa di forza maggiore)</w:t>
      </w:r>
    </w:p>
    <w:p w:rsidR="00581A81" w:rsidRPr="009753CA" w:rsidRDefault="00581A81" w:rsidP="00601AD8">
      <w:pPr>
        <w:spacing w:line="240" w:lineRule="auto"/>
        <w:jc w:val="both"/>
        <w:rPr>
          <w:rFonts w:ascii="Cambria" w:hAnsi="Cambria" w:cs="Tahoma"/>
        </w:rPr>
      </w:pPr>
      <w:r w:rsidRPr="009753CA">
        <w:rPr>
          <w:rFonts w:ascii="Cambria" w:hAnsi="Cambria" w:cs="Tahoma"/>
        </w:rPr>
        <w:t>Poiché il servizio contemplato è da considerarsi servizio pubblico essenziale, lo stesso non potrà venir soppresso o ridotto per nessuna ragione.</w:t>
      </w:r>
    </w:p>
    <w:p w:rsidR="00581A81" w:rsidRPr="009753CA" w:rsidRDefault="00581A81" w:rsidP="00601AD8">
      <w:pPr>
        <w:spacing w:line="240" w:lineRule="auto"/>
        <w:jc w:val="both"/>
        <w:rPr>
          <w:rFonts w:ascii="Cambria" w:hAnsi="Cambria" w:cs="Tahoma"/>
        </w:rPr>
      </w:pPr>
      <w:r w:rsidRPr="009753CA">
        <w:rPr>
          <w:rFonts w:ascii="Cambria" w:hAnsi="Cambria" w:cs="Tahoma"/>
        </w:rPr>
        <w:t>In caso di scioperi o cause di forza maggiore, la Ditta dovrà in ogni caso garantire un servizio di emergenza, concordandone le modalità con i Responsabili aziendali dei Servizi; di tali situazioni dovrà, comunque, essere dato congruo preavviso.</w:t>
      </w:r>
    </w:p>
    <w:p w:rsidR="00581A81" w:rsidRPr="009753CA" w:rsidRDefault="00581A81" w:rsidP="00601AD8">
      <w:pPr>
        <w:spacing w:line="240" w:lineRule="auto"/>
        <w:jc w:val="both"/>
        <w:rPr>
          <w:rFonts w:ascii="Cambria" w:hAnsi="Cambria" w:cs="Tahoma"/>
        </w:rPr>
      </w:pPr>
      <w:r w:rsidRPr="009753CA">
        <w:rPr>
          <w:rFonts w:ascii="Cambria" w:hAnsi="Cambria" w:cs="Tahoma"/>
        </w:rPr>
        <w:t>Resta tuttavia espressamente inteso che in nessun caso la ditta affidataria dell’appalto potrà sospendere la prestazione dei servizi.</w:t>
      </w:r>
    </w:p>
    <w:p w:rsidR="00581A81" w:rsidRPr="009753CA" w:rsidRDefault="00581A81" w:rsidP="00601AD8">
      <w:pPr>
        <w:spacing w:line="240" w:lineRule="auto"/>
        <w:jc w:val="center"/>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17</w:t>
      </w:r>
    </w:p>
    <w:p w:rsidR="00581A81" w:rsidRPr="009753CA" w:rsidRDefault="00581A81" w:rsidP="00601AD8">
      <w:pPr>
        <w:spacing w:line="240" w:lineRule="auto"/>
        <w:jc w:val="center"/>
        <w:rPr>
          <w:rFonts w:ascii="Cambria" w:hAnsi="Cambria" w:cs="Tahoma"/>
          <w:sz w:val="24"/>
          <w:szCs w:val="24"/>
        </w:rPr>
      </w:pPr>
      <w:r w:rsidRPr="009753CA">
        <w:rPr>
          <w:rFonts w:ascii="Cambria" w:hAnsi="Cambria" w:cs="Tahoma"/>
          <w:sz w:val="24"/>
          <w:szCs w:val="24"/>
        </w:rPr>
        <w:t>(Clausola sociale di salvaguardia occupazionale)</w:t>
      </w:r>
    </w:p>
    <w:p w:rsidR="00581A81" w:rsidRPr="009753CA" w:rsidRDefault="00581A81" w:rsidP="00601AD8">
      <w:pPr>
        <w:spacing w:line="240" w:lineRule="auto"/>
        <w:rPr>
          <w:rFonts w:ascii="Cambria" w:hAnsi="Cambria" w:cs="Tahoma"/>
        </w:rPr>
      </w:pPr>
      <w:r w:rsidRPr="009753CA">
        <w:rPr>
          <w:rFonts w:ascii="Cambria" w:hAnsi="Cambria" w:cs="Tahoma"/>
        </w:rPr>
        <w:t>OVE APPLICABILE</w:t>
      </w:r>
    </w:p>
    <w:p w:rsidR="00581A81" w:rsidRPr="009753CA" w:rsidRDefault="00581A81" w:rsidP="00601AD8">
      <w:pPr>
        <w:spacing w:before="120" w:line="240" w:lineRule="auto"/>
        <w:ind w:right="-1"/>
        <w:jc w:val="both"/>
        <w:rPr>
          <w:rFonts w:ascii="Cambria" w:hAnsi="Cambria" w:cs="Tahoma"/>
          <w:lang w:eastAsia="zh-CN"/>
        </w:rPr>
      </w:pPr>
      <w:r w:rsidRPr="009753CA">
        <w:rPr>
          <w:rFonts w:ascii="Cambria" w:hAnsi="Cambria" w:cs="Tahoma"/>
          <w:lang w:eastAsia="zh-CN"/>
        </w:rPr>
        <w:t>In caso di cambio di gestione dovuto al nuovo affidamento, la ditta aggiudicataria è tenuta ad applicare quan</w:t>
      </w:r>
      <w:r w:rsidR="00134F8F" w:rsidRPr="009753CA">
        <w:rPr>
          <w:rFonts w:ascii="Cambria" w:hAnsi="Cambria" w:cs="Tahoma"/>
          <w:lang w:eastAsia="zh-CN"/>
        </w:rPr>
        <w:t>to previsto dall’art. 50 del D.l</w:t>
      </w:r>
      <w:r w:rsidRPr="009753CA">
        <w:rPr>
          <w:rFonts w:ascii="Cambria" w:hAnsi="Cambria" w:cs="Tahoma"/>
          <w:lang w:eastAsia="zh-CN"/>
        </w:rPr>
        <w:t xml:space="preserve">gs. 50/2016 in materia di mantenimento della stabilità occupazionale del personale impiegato, con applicazione dei  contratti collettivi di settore di cui all'articolo 51 del decreto legislativo 15 giugno 2015, n. 81. </w:t>
      </w:r>
    </w:p>
    <w:p w:rsidR="00581A81" w:rsidRPr="009753CA" w:rsidRDefault="00581A81" w:rsidP="00601AD8">
      <w:pPr>
        <w:spacing w:before="120" w:line="240" w:lineRule="auto"/>
        <w:ind w:right="-1"/>
        <w:jc w:val="both"/>
        <w:rPr>
          <w:rFonts w:ascii="Cambria" w:hAnsi="Cambria" w:cs="Tahoma"/>
          <w:sz w:val="24"/>
          <w:szCs w:val="24"/>
          <w:lang w:eastAsia="zh-CN"/>
        </w:rPr>
      </w:pPr>
      <w:r w:rsidRPr="009753CA">
        <w:rPr>
          <w:rFonts w:ascii="Cambria" w:hAnsi="Cambria" w:cs="Tahoma"/>
          <w:lang w:eastAsia="zh-CN"/>
        </w:rPr>
        <w:t xml:space="preserve">In particolare, la ditta aggiudicataria avrà l’obbligo di assorbire ed utilizzare prioritariamente nell’espletamento del servizio, qualora disponibili, i lavoratori che già vi erano adibiti quali soci </w:t>
      </w:r>
      <w:r w:rsidRPr="009753CA">
        <w:rPr>
          <w:rFonts w:ascii="Cambria" w:hAnsi="Cambria" w:cs="Tahoma"/>
          <w:lang w:eastAsia="zh-CN"/>
        </w:rPr>
        <w:lastRenderedPageBreak/>
        <w:t>lavoratori o dipendenti del precedente aggiudicatario, inclusi i soggetti svantaggiati,  (secondo quanto espresso dall’Autorità di Vigilanza sui Contratti pubblici di lavori, servizi e forniture nel Parere 23/01/2013, n. 41, al quale si rimanda e secondo quanto disposto dal CCNL per la categoria/</w:t>
      </w:r>
      <w:proofErr w:type="spellStart"/>
      <w:r w:rsidRPr="009753CA">
        <w:rPr>
          <w:rFonts w:ascii="Cambria" w:hAnsi="Cambria" w:cs="Tahoma"/>
          <w:lang w:eastAsia="zh-CN"/>
        </w:rPr>
        <w:t>setore</w:t>
      </w:r>
      <w:proofErr w:type="spellEnd"/>
      <w:r w:rsidRPr="009753CA">
        <w:rPr>
          <w:rFonts w:ascii="Cambria" w:hAnsi="Cambria" w:cs="Tahoma"/>
          <w:lang w:eastAsia="zh-CN"/>
        </w:rPr>
        <w:t xml:space="preserve"> merceologico relativo all’attività affidata.) </w:t>
      </w:r>
    </w:p>
    <w:p w:rsidR="00581A81" w:rsidRPr="009753CA" w:rsidRDefault="00581A81" w:rsidP="00601AD8">
      <w:pPr>
        <w:spacing w:line="240" w:lineRule="auto"/>
        <w:jc w:val="center"/>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18</w:t>
      </w:r>
    </w:p>
    <w:p w:rsidR="00581A81" w:rsidRPr="009753CA" w:rsidRDefault="00581A81" w:rsidP="00601AD8">
      <w:pPr>
        <w:spacing w:line="240" w:lineRule="auto"/>
        <w:jc w:val="center"/>
        <w:rPr>
          <w:rFonts w:ascii="Cambria" w:hAnsi="Cambria" w:cs="Tahoma"/>
        </w:rPr>
      </w:pPr>
      <w:r w:rsidRPr="009753CA">
        <w:rPr>
          <w:rFonts w:ascii="Cambria" w:hAnsi="Cambria" w:cs="Tahoma"/>
        </w:rPr>
        <w:t>(Informativa sul trattamento dei dati)</w:t>
      </w:r>
    </w:p>
    <w:p w:rsidR="00581A81" w:rsidRPr="009753CA" w:rsidRDefault="00134F8F" w:rsidP="00601AD8">
      <w:pPr>
        <w:spacing w:line="240" w:lineRule="auto"/>
        <w:jc w:val="both"/>
        <w:rPr>
          <w:rFonts w:ascii="Cambria" w:hAnsi="Cambria" w:cs="Tahoma"/>
        </w:rPr>
      </w:pPr>
      <w:r w:rsidRPr="009753CA">
        <w:rPr>
          <w:rFonts w:ascii="Cambria" w:hAnsi="Cambria" w:cs="Tahoma"/>
        </w:rPr>
        <w:t>Gli adempimenti previsti dal D.l</w:t>
      </w:r>
      <w:r w:rsidR="00581A81" w:rsidRPr="009753CA">
        <w:rPr>
          <w:rFonts w:ascii="Cambria" w:hAnsi="Cambria" w:cs="Tahoma"/>
        </w:rPr>
        <w:t xml:space="preserve">gs. 196/2003 e </w:t>
      </w:r>
      <w:proofErr w:type="spellStart"/>
      <w:r w:rsidR="00581A81" w:rsidRPr="009753CA">
        <w:rPr>
          <w:rFonts w:ascii="Cambria" w:hAnsi="Cambria" w:cs="Tahoma"/>
        </w:rPr>
        <w:t>s.m.i.</w:t>
      </w:r>
      <w:proofErr w:type="spellEnd"/>
      <w:r w:rsidR="00581A81" w:rsidRPr="009753CA">
        <w:rPr>
          <w:rFonts w:ascii="Cambria" w:hAnsi="Cambria" w:cs="Tahoma"/>
        </w:rPr>
        <w:t xml:space="preserve"> in materia di Privacy sono demandati alle singole aziende del SSR aderenti alla presente convenzione, cui compete la gestione contrattuale. </w:t>
      </w:r>
    </w:p>
    <w:p w:rsidR="00581A81" w:rsidRPr="009753CA" w:rsidRDefault="00581A81" w:rsidP="00601AD8">
      <w:pPr>
        <w:spacing w:line="240" w:lineRule="auto"/>
        <w:jc w:val="center"/>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19</w:t>
      </w:r>
    </w:p>
    <w:p w:rsidR="00581A81" w:rsidRPr="009753CA" w:rsidRDefault="00581A81" w:rsidP="00601AD8">
      <w:pPr>
        <w:spacing w:line="240" w:lineRule="auto"/>
        <w:jc w:val="center"/>
        <w:rPr>
          <w:rFonts w:ascii="Cambria" w:hAnsi="Cambria" w:cs="Tahoma"/>
        </w:rPr>
      </w:pPr>
      <w:r w:rsidRPr="009753CA">
        <w:rPr>
          <w:rFonts w:ascii="Cambria" w:hAnsi="Cambria" w:cs="Tahoma"/>
        </w:rPr>
        <w:t>(Spese contrattuali)</w:t>
      </w:r>
    </w:p>
    <w:p w:rsidR="00581A81" w:rsidRPr="009753CA" w:rsidRDefault="00581A81" w:rsidP="00601AD8">
      <w:pPr>
        <w:spacing w:line="240" w:lineRule="auto"/>
        <w:jc w:val="both"/>
        <w:rPr>
          <w:rFonts w:ascii="Cambria" w:hAnsi="Cambria" w:cs="Tahoma"/>
        </w:rPr>
      </w:pPr>
      <w:r w:rsidRPr="009753CA">
        <w:rPr>
          <w:rFonts w:ascii="Cambria" w:hAnsi="Cambria" w:cs="Tahoma"/>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581A81" w:rsidRPr="009753CA" w:rsidRDefault="00581A81" w:rsidP="00601AD8">
      <w:pPr>
        <w:spacing w:line="240" w:lineRule="auto"/>
        <w:jc w:val="both"/>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20</w:t>
      </w:r>
    </w:p>
    <w:p w:rsidR="00581A81" w:rsidRPr="009753CA" w:rsidRDefault="00581A81" w:rsidP="00601AD8">
      <w:pPr>
        <w:spacing w:line="240" w:lineRule="auto"/>
        <w:jc w:val="center"/>
        <w:rPr>
          <w:rFonts w:ascii="Cambria" w:hAnsi="Cambria" w:cs="Tahoma"/>
        </w:rPr>
      </w:pPr>
      <w:r w:rsidRPr="009753CA">
        <w:rPr>
          <w:rFonts w:ascii="Cambria" w:hAnsi="Cambria" w:cs="Tahoma"/>
        </w:rPr>
        <w:t>(Rinvio ad altre norme)</w:t>
      </w:r>
    </w:p>
    <w:p w:rsidR="00581A81" w:rsidRPr="009753CA" w:rsidRDefault="00581A81" w:rsidP="00601AD8">
      <w:pPr>
        <w:spacing w:line="240" w:lineRule="auto"/>
        <w:jc w:val="both"/>
        <w:rPr>
          <w:rFonts w:ascii="Cambria" w:hAnsi="Cambria" w:cs="Tahoma"/>
        </w:rPr>
      </w:pPr>
      <w:r w:rsidRPr="009753CA">
        <w:rPr>
          <w:rFonts w:ascii="Cambria" w:hAnsi="Cambria" w:cs="Tahoma"/>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581A81" w:rsidRPr="009753CA" w:rsidRDefault="00581A81" w:rsidP="00601AD8">
      <w:pPr>
        <w:spacing w:line="240" w:lineRule="auto"/>
        <w:rPr>
          <w:rFonts w:ascii="Cambria" w:eastAsia="SimSun" w:hAnsi="Cambria" w:cs="Tahoma"/>
          <w:b/>
          <w:bCs/>
          <w:u w:val="single"/>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21</w:t>
      </w:r>
    </w:p>
    <w:p w:rsidR="00581A81" w:rsidRPr="009753CA" w:rsidRDefault="00581A81" w:rsidP="00601AD8">
      <w:pPr>
        <w:spacing w:line="240" w:lineRule="auto"/>
        <w:jc w:val="center"/>
        <w:rPr>
          <w:rFonts w:ascii="Cambria" w:hAnsi="Cambria" w:cs="Tahoma"/>
        </w:rPr>
      </w:pPr>
      <w:r w:rsidRPr="009753CA">
        <w:rPr>
          <w:rFonts w:ascii="Cambria" w:hAnsi="Cambria" w:cs="Tahoma"/>
        </w:rPr>
        <w:t xml:space="preserve"> (Reportistica e monitoraggio della Convenzione)</w:t>
      </w:r>
    </w:p>
    <w:p w:rsidR="00581A81" w:rsidRPr="009753CA" w:rsidRDefault="00581A81" w:rsidP="00601AD8">
      <w:pPr>
        <w:spacing w:line="240" w:lineRule="auto"/>
        <w:jc w:val="both"/>
        <w:rPr>
          <w:rFonts w:ascii="Cambria" w:hAnsi="Cambria" w:cs="Tahoma"/>
        </w:rPr>
      </w:pPr>
      <w:r w:rsidRPr="009753CA">
        <w:rPr>
          <w:rFonts w:ascii="Cambria" w:hAnsi="Cambria" w:cs="Tahoma"/>
        </w:rPr>
        <w:t>La ditta aggiudicataria dovrà inviare semestralmente, entro e non oltre il giorno 15 del mese successivo a quello del semestre solare di pertinenza, all’EGAS i dati aggregati e riassuntivi relativi alle prestazioni contrattuali, compilando il modulo allegato ai documenti di gara (vedere allegato “H”).</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Tali dati dovranno essere inviati all’indirizzo di posta elettronica: </w:t>
      </w:r>
      <w:hyperlink r:id="rId9" w:history="1">
        <w:r w:rsidRPr="009753CA">
          <w:rPr>
            <w:rFonts w:ascii="Cambria" w:hAnsi="Cambria"/>
          </w:rPr>
          <w:t>servizi@egas.sanita.fvg.it</w:t>
        </w:r>
      </w:hyperlink>
      <w:r w:rsidRPr="009753CA">
        <w:rPr>
          <w:rFonts w:ascii="Cambria" w:hAnsi="Cambria" w:cs="Tahoma"/>
        </w:rPr>
        <w:t xml:space="preserve"> con oggetto: “report convenzione gara ID 16SER023”. </w:t>
      </w:r>
    </w:p>
    <w:p w:rsidR="00581A81" w:rsidRPr="009753CA" w:rsidRDefault="00581A81" w:rsidP="00601AD8">
      <w:pPr>
        <w:spacing w:line="240" w:lineRule="auto"/>
        <w:jc w:val="both"/>
        <w:rPr>
          <w:rFonts w:ascii="Cambria" w:hAnsi="Cambria" w:cs="Tahoma"/>
        </w:rPr>
      </w:pPr>
      <w:r w:rsidRPr="009753CA">
        <w:rPr>
          <w:rFonts w:ascii="Cambria" w:hAnsi="Cambria" w:cs="Tahoma"/>
        </w:rPr>
        <w:t>Qualora i quantitativi/importi  della convenzione fossero in fase di esaurimento prima del termine di scadenza della Convenzione, l’aggiudicatario dovrà comunicarlo tempestivamente all’EGAS.</w:t>
      </w:r>
    </w:p>
    <w:p w:rsidR="00581A81" w:rsidRPr="009753CA" w:rsidRDefault="00581A81" w:rsidP="00601AD8">
      <w:pPr>
        <w:spacing w:line="240" w:lineRule="auto"/>
        <w:jc w:val="both"/>
        <w:rPr>
          <w:rFonts w:ascii="Cambria" w:hAnsi="Cambria" w:cs="Tahoma"/>
        </w:rPr>
      </w:pPr>
    </w:p>
    <w:p w:rsidR="00581A81" w:rsidRPr="009753CA" w:rsidRDefault="00581A81" w:rsidP="00601AD8">
      <w:pPr>
        <w:spacing w:line="240" w:lineRule="auto"/>
        <w:jc w:val="center"/>
        <w:rPr>
          <w:rFonts w:ascii="Cambria" w:hAnsi="Cambria" w:cs="Tahoma"/>
        </w:rPr>
      </w:pPr>
      <w:r w:rsidRPr="009753CA">
        <w:rPr>
          <w:rFonts w:ascii="Cambria" w:hAnsi="Cambria" w:cs="Tahoma"/>
        </w:rPr>
        <w:t>art. 22</w:t>
      </w:r>
    </w:p>
    <w:p w:rsidR="00581A81" w:rsidRPr="009753CA" w:rsidRDefault="00581A81" w:rsidP="00601AD8">
      <w:pPr>
        <w:spacing w:line="240" w:lineRule="auto"/>
        <w:jc w:val="center"/>
        <w:rPr>
          <w:rFonts w:ascii="Cambria" w:hAnsi="Cambria" w:cs="Tahoma"/>
        </w:rPr>
      </w:pPr>
      <w:r w:rsidRPr="009753CA">
        <w:rPr>
          <w:rFonts w:ascii="Cambria" w:hAnsi="Cambria" w:cs="Tahoma"/>
        </w:rPr>
        <w:t>(Clausola finale)</w:t>
      </w:r>
    </w:p>
    <w:p w:rsidR="00581A81" w:rsidRPr="009753CA" w:rsidRDefault="00581A81" w:rsidP="00601AD8">
      <w:pPr>
        <w:spacing w:line="240" w:lineRule="auto"/>
        <w:jc w:val="both"/>
        <w:rPr>
          <w:rFonts w:ascii="Cambria" w:hAnsi="Cambria" w:cs="Tahoma"/>
        </w:rPr>
      </w:pPr>
      <w:r w:rsidRPr="009753CA">
        <w:rPr>
          <w:rFonts w:ascii="Cambria" w:hAnsi="Cambria" w:cs="Tahoma"/>
        </w:rPr>
        <w:lastRenderedPageBreak/>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581A81" w:rsidRPr="009753CA" w:rsidRDefault="00581A81" w:rsidP="00601AD8">
      <w:pPr>
        <w:spacing w:line="240" w:lineRule="auto"/>
        <w:jc w:val="both"/>
        <w:rPr>
          <w:rFonts w:ascii="Cambria" w:hAnsi="Cambria" w:cs="Tahoma"/>
        </w:rPr>
      </w:pPr>
      <w:r w:rsidRPr="009753CA">
        <w:rPr>
          <w:rFonts w:ascii="Cambria" w:hAnsi="Cambria" w:cs="Tahoma"/>
        </w:rPr>
        <w:t xml:space="preserve">Qualsiasi omissione o ritardo nella richiesta di adempimento della Convenzione o dei singoli “Contratti derivati” (o di parte di essi) da parte dell’EGAS e/o  delle Amministrazioni Contraenti non costituisce in nessun caso rinuncia ai diritti loro spettanti che le medesime parti si riservano di far comunque valere nei limiti della prescrizione. </w:t>
      </w:r>
    </w:p>
    <w:p w:rsidR="00581A81" w:rsidRPr="009753CA" w:rsidRDefault="00581A81" w:rsidP="00601AD8">
      <w:pPr>
        <w:spacing w:line="240" w:lineRule="auto"/>
        <w:rPr>
          <w:rFonts w:ascii="Cambria" w:hAnsi="Cambria" w:cs="Tahoma"/>
          <w:b/>
          <w:highlight w:val="yellow"/>
        </w:rPr>
      </w:pPr>
    </w:p>
    <w:p w:rsidR="00581A81" w:rsidRPr="009753CA" w:rsidRDefault="00581A81" w:rsidP="00601AD8">
      <w:pPr>
        <w:spacing w:line="240" w:lineRule="auto"/>
        <w:ind w:left="1080"/>
        <w:jc w:val="both"/>
        <w:rPr>
          <w:rFonts w:ascii="Cambria" w:hAnsi="Cambria" w:cs="Tahoma"/>
          <w:highlight w:val="cyan"/>
        </w:rPr>
      </w:pPr>
    </w:p>
    <w:p w:rsidR="00581A81" w:rsidRPr="009753CA" w:rsidRDefault="00581A81" w:rsidP="00601AD8">
      <w:pPr>
        <w:spacing w:line="240" w:lineRule="auto"/>
        <w:jc w:val="both"/>
        <w:rPr>
          <w:rFonts w:ascii="Cambria" w:hAnsi="Cambria" w:cs="Tahoma"/>
          <w:b/>
          <w:u w:val="single"/>
        </w:rPr>
      </w:pPr>
      <w:r w:rsidRPr="009753CA">
        <w:rPr>
          <w:rFonts w:ascii="Cambria" w:hAnsi="Cambria" w:cs="Tahoma"/>
          <w:b/>
          <w:u w:val="single"/>
        </w:rPr>
        <w:t>Allegati allo Schema di Convenzione:</w:t>
      </w:r>
    </w:p>
    <w:p w:rsidR="00581A81" w:rsidRPr="009753CA" w:rsidRDefault="00581A81" w:rsidP="00601AD8">
      <w:pPr>
        <w:numPr>
          <w:ilvl w:val="1"/>
          <w:numId w:val="16"/>
        </w:numPr>
        <w:tabs>
          <w:tab w:val="clear" w:pos="1440"/>
          <w:tab w:val="num" w:pos="426"/>
        </w:tabs>
        <w:spacing w:after="0" w:line="240" w:lineRule="auto"/>
        <w:ind w:hanging="1440"/>
        <w:jc w:val="both"/>
        <w:rPr>
          <w:rFonts w:ascii="Cambria" w:hAnsi="Cambria" w:cs="Tahoma"/>
        </w:rPr>
      </w:pPr>
      <w:proofErr w:type="spellStart"/>
      <w:r w:rsidRPr="009753CA">
        <w:rPr>
          <w:rFonts w:ascii="Cambria" w:hAnsi="Cambria" w:cs="Tahoma"/>
        </w:rPr>
        <w:t>Fac</w:t>
      </w:r>
      <w:proofErr w:type="spellEnd"/>
      <w:r w:rsidRPr="009753CA">
        <w:rPr>
          <w:rFonts w:ascii="Cambria" w:hAnsi="Cambria" w:cs="Tahoma"/>
        </w:rPr>
        <w:t xml:space="preserve"> simile “Allegato G”: contratto derivato</w:t>
      </w:r>
    </w:p>
    <w:p w:rsidR="00581A81" w:rsidRPr="009753CA" w:rsidRDefault="00581A81" w:rsidP="00601AD8">
      <w:pPr>
        <w:numPr>
          <w:ilvl w:val="1"/>
          <w:numId w:val="16"/>
        </w:numPr>
        <w:tabs>
          <w:tab w:val="clear" w:pos="1440"/>
          <w:tab w:val="num" w:pos="426"/>
        </w:tabs>
        <w:spacing w:after="0" w:line="240" w:lineRule="auto"/>
        <w:ind w:hanging="1440"/>
        <w:jc w:val="both"/>
        <w:rPr>
          <w:rFonts w:ascii="Cambria" w:hAnsi="Cambria" w:cs="Tahoma"/>
        </w:rPr>
      </w:pPr>
      <w:proofErr w:type="spellStart"/>
      <w:r w:rsidRPr="009753CA">
        <w:rPr>
          <w:rFonts w:ascii="Cambria" w:hAnsi="Cambria" w:cs="Tahoma"/>
        </w:rPr>
        <w:t>Fac</w:t>
      </w:r>
      <w:proofErr w:type="spellEnd"/>
      <w:r w:rsidRPr="009753CA">
        <w:rPr>
          <w:rFonts w:ascii="Cambria" w:hAnsi="Cambria" w:cs="Tahoma"/>
        </w:rPr>
        <w:t xml:space="preserve"> simile “Allegato H”: report monitoraggio convenzione</w:t>
      </w:r>
    </w:p>
    <w:p w:rsidR="00295D2D" w:rsidRPr="009753CA" w:rsidRDefault="00581A81" w:rsidP="00601AD8">
      <w:pPr>
        <w:spacing w:line="240" w:lineRule="auto"/>
        <w:rPr>
          <w:rFonts w:asciiTheme="majorHAnsi" w:hAnsiTheme="majorHAnsi"/>
          <w:sz w:val="24"/>
          <w:szCs w:val="24"/>
        </w:rPr>
      </w:pPr>
      <w:r w:rsidRPr="009753CA">
        <w:rPr>
          <w:rFonts w:ascii="Cambria" w:hAnsi="Cambria" w:cs="Tahoma"/>
          <w:highlight w:val="yellow"/>
        </w:rPr>
        <w:br w:type="page"/>
      </w:r>
    </w:p>
    <w:p w:rsidR="00014FDF" w:rsidRPr="009753CA" w:rsidRDefault="00014FDF">
      <w:pPr>
        <w:spacing w:after="0" w:line="240" w:lineRule="auto"/>
        <w:rPr>
          <w:rFonts w:asciiTheme="majorHAnsi" w:hAnsiTheme="majorHAnsi" w:cs="Arial"/>
          <w:sz w:val="24"/>
          <w:szCs w:val="24"/>
        </w:rPr>
      </w:pPr>
    </w:p>
    <w:p w:rsidR="00F94C5B" w:rsidRPr="009753CA" w:rsidRDefault="00F94C5B" w:rsidP="00DE31A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4"/>
          <w:szCs w:val="24"/>
        </w:rPr>
      </w:pPr>
    </w:p>
    <w:p w:rsidR="00DE31A8" w:rsidRPr="009753CA" w:rsidRDefault="00DE31A8" w:rsidP="00DE31A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40"/>
          <w:szCs w:val="40"/>
        </w:rPr>
      </w:pPr>
      <w:r w:rsidRPr="009753CA">
        <w:rPr>
          <w:rFonts w:asciiTheme="majorHAnsi" w:hAnsiTheme="majorHAnsi" w:cs="Tahoma"/>
          <w:b/>
          <w:sz w:val="40"/>
          <w:szCs w:val="40"/>
        </w:rPr>
        <w:t>ID15SER011</w:t>
      </w:r>
      <w:r w:rsidR="00FD5E68" w:rsidRPr="009753CA">
        <w:rPr>
          <w:rFonts w:asciiTheme="majorHAnsi" w:hAnsiTheme="majorHAnsi" w:cs="Tahoma"/>
          <w:b/>
          <w:sz w:val="40"/>
          <w:szCs w:val="40"/>
        </w:rPr>
        <w:t>.1</w:t>
      </w:r>
    </w:p>
    <w:p w:rsidR="00DE31A8" w:rsidRPr="009753CA" w:rsidRDefault="00DE31A8" w:rsidP="00DE31A8">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sz w:val="40"/>
          <w:szCs w:val="40"/>
        </w:rPr>
      </w:pPr>
      <w:r w:rsidRPr="009753CA">
        <w:rPr>
          <w:rFonts w:asciiTheme="majorHAnsi" w:hAnsiTheme="majorHAnsi" w:cs="Tahoma"/>
          <w:sz w:val="40"/>
          <w:szCs w:val="40"/>
        </w:rPr>
        <w:t xml:space="preserve">CAPITOLATO SPECIALE PER L’AFFIDAMENTO DEL SERVIZIO DI CATTURA DI ANIMALI </w:t>
      </w:r>
      <w:r w:rsidR="008302F9" w:rsidRPr="009753CA">
        <w:rPr>
          <w:rFonts w:asciiTheme="majorHAnsi" w:hAnsiTheme="majorHAnsi" w:cs="Tahoma"/>
          <w:sz w:val="40"/>
          <w:szCs w:val="40"/>
        </w:rPr>
        <w:t>VAGANTI</w:t>
      </w:r>
      <w:r w:rsidRPr="009753CA">
        <w:rPr>
          <w:rFonts w:asciiTheme="majorHAnsi" w:hAnsiTheme="majorHAnsi" w:cs="Tahoma"/>
          <w:sz w:val="40"/>
          <w:szCs w:val="40"/>
        </w:rPr>
        <w:t xml:space="preserve"> E SERVIZI COLLEGATI</w:t>
      </w:r>
    </w:p>
    <w:p w:rsidR="00DE31A8" w:rsidRPr="009753CA" w:rsidRDefault="00DE31A8" w:rsidP="00DE31A8">
      <w:pPr>
        <w:pStyle w:val="Corpodeltesto2"/>
        <w:spacing w:after="0" w:line="240" w:lineRule="auto"/>
        <w:jc w:val="center"/>
        <w:rPr>
          <w:rFonts w:asciiTheme="majorHAnsi" w:hAnsiTheme="majorHAnsi" w:cs="Tahoma"/>
          <w:b/>
          <w:sz w:val="24"/>
          <w:szCs w:val="24"/>
        </w:rPr>
      </w:pPr>
    </w:p>
    <w:p w:rsidR="00DE31A8" w:rsidRPr="009753CA" w:rsidRDefault="00DE31A8" w:rsidP="00DE31A8">
      <w:pPr>
        <w:jc w:val="both"/>
        <w:rPr>
          <w:rFonts w:asciiTheme="majorHAnsi" w:hAnsiTheme="majorHAnsi" w:cs="Tahoma"/>
          <w:sz w:val="24"/>
          <w:szCs w:val="24"/>
          <w:highlight w:val="green"/>
        </w:rPr>
      </w:pP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Oggetto dell’appalto</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Normativa di riferimento</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Requisiti minimi di partecipazione</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Importo presunto di gara, cauzione provvisoria e CIG</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Durata del servizio</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Sopralluogo</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Descrizione del servizio</w:t>
      </w:r>
    </w:p>
    <w:p w:rsidR="002C3CA3" w:rsidRPr="009753CA" w:rsidRDefault="002C3CA3"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Modalità di esecuzione del servizio di cui al Lotto n.3</w:t>
      </w:r>
    </w:p>
    <w:p w:rsidR="00DE31A8" w:rsidRPr="009753CA" w:rsidRDefault="002C3CA3"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Specifiche per ogni singola AAS</w:t>
      </w:r>
    </w:p>
    <w:p w:rsidR="002C3CA3" w:rsidRPr="009753CA" w:rsidRDefault="002C3CA3"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Personale addetto al servizio</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Responsabile del servizio</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Oneri a carico della ditta appaltatrice del servizio</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Oneri a carico dell’AAS</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Modalità di avvio del servizio</w:t>
      </w:r>
    </w:p>
    <w:p w:rsidR="00DE31A8" w:rsidRPr="009753CA" w:rsidRDefault="002C3CA3"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 xml:space="preserve">Controlli di </w:t>
      </w:r>
      <w:r w:rsidR="00DE31A8" w:rsidRPr="009753CA">
        <w:rPr>
          <w:rFonts w:asciiTheme="majorHAnsi" w:hAnsiTheme="majorHAnsi" w:cs="Tahoma"/>
          <w:sz w:val="24"/>
          <w:szCs w:val="24"/>
        </w:rPr>
        <w:t>qualità</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Clausole penali</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Obblighi contrattuali al termine del servizio</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Fattura</w:t>
      </w:r>
      <w:r w:rsidR="00225BCE" w:rsidRPr="009753CA">
        <w:rPr>
          <w:rFonts w:asciiTheme="majorHAnsi" w:hAnsiTheme="majorHAnsi" w:cs="Tahoma"/>
          <w:sz w:val="24"/>
          <w:szCs w:val="24"/>
        </w:rPr>
        <w:t>zione</w:t>
      </w:r>
      <w:r w:rsidRPr="009753CA">
        <w:rPr>
          <w:rFonts w:asciiTheme="majorHAnsi" w:hAnsiTheme="majorHAnsi" w:cs="Tahoma"/>
          <w:sz w:val="24"/>
          <w:szCs w:val="24"/>
        </w:rPr>
        <w:t xml:space="preserve"> e pagamenti</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Documentazione tecnico qualitativa</w:t>
      </w:r>
    </w:p>
    <w:p w:rsidR="00DE31A8" w:rsidRPr="009753CA" w:rsidRDefault="00DE31A8" w:rsidP="00271AA1">
      <w:pPr>
        <w:numPr>
          <w:ilvl w:val="0"/>
          <w:numId w:val="2"/>
        </w:numPr>
        <w:spacing w:after="0" w:line="360" w:lineRule="atLeast"/>
        <w:jc w:val="both"/>
        <w:rPr>
          <w:rFonts w:asciiTheme="majorHAnsi" w:hAnsiTheme="majorHAnsi" w:cs="Tahoma"/>
          <w:sz w:val="24"/>
          <w:szCs w:val="24"/>
        </w:rPr>
      </w:pPr>
      <w:r w:rsidRPr="009753CA">
        <w:rPr>
          <w:rFonts w:asciiTheme="majorHAnsi" w:hAnsiTheme="majorHAnsi" w:cs="Tahoma"/>
          <w:sz w:val="24"/>
          <w:szCs w:val="24"/>
        </w:rPr>
        <w:t>Criteri e parametri per la valutazione delle offerte</w:t>
      </w:r>
    </w:p>
    <w:p w:rsidR="00DE31A8" w:rsidRPr="009753CA" w:rsidRDefault="00DE31A8" w:rsidP="00DE31A8">
      <w:pPr>
        <w:spacing w:line="360" w:lineRule="atLeast"/>
        <w:jc w:val="both"/>
        <w:rPr>
          <w:rFonts w:asciiTheme="majorHAnsi" w:hAnsiTheme="majorHAnsi" w:cs="Tahoma"/>
          <w:sz w:val="24"/>
          <w:szCs w:val="24"/>
        </w:rPr>
      </w:pPr>
    </w:p>
    <w:p w:rsidR="00DE31A8" w:rsidRPr="009753CA" w:rsidRDefault="00DE31A8" w:rsidP="00DE31A8">
      <w:pPr>
        <w:spacing w:line="360" w:lineRule="atLeast"/>
        <w:jc w:val="both"/>
        <w:rPr>
          <w:rFonts w:asciiTheme="majorHAnsi" w:hAnsiTheme="majorHAnsi" w:cs="Tahoma"/>
          <w:sz w:val="24"/>
          <w:szCs w:val="24"/>
        </w:rPr>
      </w:pPr>
    </w:p>
    <w:p w:rsidR="000C4CDE" w:rsidRPr="009753CA" w:rsidRDefault="00DE31A8" w:rsidP="00740A40">
      <w:pPr>
        <w:autoSpaceDE w:val="0"/>
        <w:autoSpaceDN w:val="0"/>
        <w:adjustRightInd w:val="0"/>
        <w:jc w:val="both"/>
        <w:rPr>
          <w:rFonts w:asciiTheme="majorHAnsi" w:hAnsiTheme="majorHAnsi" w:cs="Tahoma"/>
          <w:sz w:val="24"/>
          <w:szCs w:val="24"/>
        </w:rPr>
      </w:pPr>
      <w:r w:rsidRPr="009753CA">
        <w:rPr>
          <w:rFonts w:asciiTheme="majorHAnsi" w:hAnsiTheme="majorHAnsi" w:cs="Tahoma"/>
          <w:sz w:val="24"/>
          <w:szCs w:val="24"/>
        </w:rPr>
        <w:br w:type="page"/>
      </w:r>
    </w:p>
    <w:p w:rsidR="00DE31A8" w:rsidRPr="009753CA" w:rsidRDefault="00740A40" w:rsidP="00284DBD">
      <w:pPr>
        <w:numPr>
          <w:ilvl w:val="1"/>
          <w:numId w:val="3"/>
        </w:numPr>
        <w:spacing w:after="0" w:line="240" w:lineRule="auto"/>
        <w:rPr>
          <w:rFonts w:asciiTheme="majorHAnsi" w:hAnsiTheme="majorHAnsi" w:cs="Tahoma"/>
          <w:b/>
          <w:sz w:val="24"/>
          <w:szCs w:val="24"/>
        </w:rPr>
      </w:pPr>
      <w:r w:rsidRPr="009753CA">
        <w:rPr>
          <w:rFonts w:asciiTheme="majorHAnsi" w:hAnsiTheme="majorHAnsi" w:cs="Tahoma"/>
          <w:b/>
          <w:sz w:val="24"/>
          <w:szCs w:val="24"/>
        </w:rPr>
        <w:lastRenderedPageBreak/>
        <w:t>OGGETTO DEL SERVIZIO</w:t>
      </w:r>
    </w:p>
    <w:p w:rsidR="00DE31A8" w:rsidRPr="009753CA" w:rsidRDefault="00DE31A8" w:rsidP="00284DBD">
      <w:pPr>
        <w:spacing w:line="240" w:lineRule="auto"/>
        <w:rPr>
          <w:rFonts w:asciiTheme="majorHAnsi" w:hAnsiTheme="majorHAnsi" w:cs="Tahoma"/>
          <w:sz w:val="24"/>
          <w:szCs w:val="24"/>
        </w:rPr>
      </w:pPr>
    </w:p>
    <w:p w:rsidR="00DE31A8" w:rsidRPr="009753CA" w:rsidRDefault="009C649C" w:rsidP="00284DBD">
      <w:pPr>
        <w:autoSpaceDE w:val="0"/>
        <w:spacing w:line="240" w:lineRule="auto"/>
        <w:jc w:val="both"/>
        <w:rPr>
          <w:rFonts w:asciiTheme="majorHAnsi" w:hAnsiTheme="majorHAnsi" w:cs="Tahoma"/>
          <w:sz w:val="24"/>
          <w:szCs w:val="24"/>
        </w:rPr>
      </w:pPr>
      <w:r w:rsidRPr="009753CA">
        <w:rPr>
          <w:rFonts w:asciiTheme="majorHAnsi" w:hAnsiTheme="majorHAnsi" w:cs="Tahoma"/>
          <w:sz w:val="24"/>
          <w:szCs w:val="24"/>
        </w:rPr>
        <w:t>L’appalto</w:t>
      </w:r>
      <w:r w:rsidR="00DE31A8" w:rsidRPr="009753CA">
        <w:rPr>
          <w:rFonts w:asciiTheme="majorHAnsi" w:hAnsiTheme="majorHAnsi" w:cs="Tahoma"/>
          <w:sz w:val="24"/>
          <w:szCs w:val="24"/>
        </w:rPr>
        <w:t xml:space="preserve"> disciplinato dal presente Capitolato ha per oggetto la gestione del servizio di cattura di </w:t>
      </w:r>
      <w:r w:rsidR="00B903F8" w:rsidRPr="009753CA">
        <w:rPr>
          <w:rFonts w:asciiTheme="majorHAnsi" w:hAnsiTheme="majorHAnsi" w:cs="Tahoma"/>
          <w:sz w:val="24"/>
          <w:szCs w:val="24"/>
        </w:rPr>
        <w:t>cani vaganti e gatti in libertà (entro i limiti e per le finalità in seguito specificate)</w:t>
      </w:r>
      <w:r w:rsidR="00065454" w:rsidRPr="009753CA">
        <w:rPr>
          <w:rFonts w:asciiTheme="majorHAnsi" w:hAnsiTheme="majorHAnsi" w:cs="Tahoma"/>
          <w:sz w:val="24"/>
          <w:szCs w:val="24"/>
        </w:rPr>
        <w:t xml:space="preserve"> e</w:t>
      </w:r>
      <w:r w:rsidR="00B903F8" w:rsidRPr="009753CA">
        <w:rPr>
          <w:rFonts w:asciiTheme="majorHAnsi" w:hAnsiTheme="majorHAnsi" w:cs="Tahoma"/>
          <w:sz w:val="24"/>
          <w:szCs w:val="24"/>
        </w:rPr>
        <w:t xml:space="preserve"> il servizio di </w:t>
      </w:r>
      <w:r w:rsidR="00B34A89" w:rsidRPr="009753CA">
        <w:rPr>
          <w:rFonts w:asciiTheme="majorHAnsi" w:hAnsiTheme="majorHAnsi" w:cs="Tahoma"/>
          <w:sz w:val="24"/>
          <w:szCs w:val="24"/>
        </w:rPr>
        <w:t xml:space="preserve">recupero </w:t>
      </w:r>
      <w:r w:rsidR="00134F8F" w:rsidRPr="009753CA">
        <w:rPr>
          <w:rFonts w:asciiTheme="majorHAnsi" w:hAnsiTheme="majorHAnsi" w:cs="Tahoma"/>
          <w:sz w:val="24"/>
          <w:szCs w:val="24"/>
        </w:rPr>
        <w:t xml:space="preserve">con idoneo mezzo </w:t>
      </w:r>
      <w:r w:rsidR="00B34A89" w:rsidRPr="009753CA">
        <w:rPr>
          <w:rFonts w:asciiTheme="majorHAnsi" w:hAnsiTheme="majorHAnsi" w:cs="Tahoma"/>
          <w:sz w:val="24"/>
          <w:szCs w:val="24"/>
        </w:rPr>
        <w:t>di</w:t>
      </w:r>
      <w:r w:rsidR="00B903F8" w:rsidRPr="009753CA">
        <w:rPr>
          <w:rFonts w:asciiTheme="majorHAnsi" w:hAnsiTheme="majorHAnsi" w:cs="Tahoma"/>
          <w:sz w:val="24"/>
          <w:szCs w:val="24"/>
        </w:rPr>
        <w:t xml:space="preserve"> cani vaganti e gatti in libertà </w:t>
      </w:r>
      <w:r w:rsidR="00B34A89" w:rsidRPr="009753CA">
        <w:rPr>
          <w:rFonts w:asciiTheme="majorHAnsi" w:hAnsiTheme="majorHAnsi" w:cs="Tahoma"/>
          <w:sz w:val="24"/>
          <w:szCs w:val="24"/>
        </w:rPr>
        <w:t xml:space="preserve">feriti </w:t>
      </w:r>
      <w:r w:rsidR="00B903F8" w:rsidRPr="009753CA">
        <w:rPr>
          <w:rFonts w:asciiTheme="majorHAnsi" w:hAnsiTheme="majorHAnsi" w:cs="Tahoma"/>
          <w:sz w:val="24"/>
          <w:szCs w:val="24"/>
        </w:rPr>
        <w:t>(entro i limiti e per le finalità</w:t>
      </w:r>
      <w:r w:rsidR="00E258E9" w:rsidRPr="009753CA">
        <w:rPr>
          <w:rFonts w:asciiTheme="majorHAnsi" w:hAnsiTheme="majorHAnsi" w:cs="Tahoma"/>
          <w:sz w:val="24"/>
          <w:szCs w:val="24"/>
        </w:rPr>
        <w:t xml:space="preserve"> in seguito specificate) </w:t>
      </w:r>
      <w:r w:rsidR="00DE31A8" w:rsidRPr="009753CA">
        <w:rPr>
          <w:rFonts w:asciiTheme="majorHAnsi" w:hAnsiTheme="majorHAnsi" w:cs="Tahoma"/>
          <w:sz w:val="24"/>
          <w:szCs w:val="24"/>
        </w:rPr>
        <w:t>presso</w:t>
      </w:r>
      <w:r w:rsidR="006C3D80" w:rsidRPr="009753CA">
        <w:rPr>
          <w:rFonts w:asciiTheme="majorHAnsi" w:hAnsiTheme="majorHAnsi" w:cs="Tahoma"/>
          <w:sz w:val="24"/>
          <w:szCs w:val="24"/>
        </w:rPr>
        <w:t xml:space="preserve"> </w:t>
      </w:r>
      <w:r w:rsidR="00DE31A8" w:rsidRPr="009753CA">
        <w:rPr>
          <w:rFonts w:asciiTheme="majorHAnsi" w:hAnsiTheme="majorHAnsi" w:cs="Tahoma"/>
          <w:sz w:val="24"/>
          <w:szCs w:val="24"/>
        </w:rPr>
        <w:t xml:space="preserve">le Aziende </w:t>
      </w:r>
      <w:r w:rsidR="00065454" w:rsidRPr="009753CA">
        <w:rPr>
          <w:rFonts w:asciiTheme="majorHAnsi" w:hAnsiTheme="majorHAnsi" w:cs="Tahoma"/>
          <w:sz w:val="24"/>
          <w:szCs w:val="24"/>
        </w:rPr>
        <w:t>territoriali del S</w:t>
      </w:r>
      <w:r w:rsidR="00DE31A8" w:rsidRPr="009753CA">
        <w:rPr>
          <w:rFonts w:asciiTheme="majorHAnsi" w:hAnsiTheme="majorHAnsi" w:cs="Tahoma"/>
          <w:sz w:val="24"/>
          <w:szCs w:val="24"/>
        </w:rPr>
        <w:t>ervizio Sanitario Regionale del Friuli Venezia Giulia.</w:t>
      </w:r>
    </w:p>
    <w:p w:rsidR="00DE31A8" w:rsidRPr="009753CA" w:rsidRDefault="00DE31A8" w:rsidP="00284DBD">
      <w:pPr>
        <w:autoSpaceDE w:val="0"/>
        <w:autoSpaceDN w:val="0"/>
        <w:adjustRightInd w:val="0"/>
        <w:spacing w:line="240" w:lineRule="auto"/>
        <w:jc w:val="both"/>
        <w:rPr>
          <w:rFonts w:asciiTheme="majorHAnsi" w:hAnsiTheme="majorHAnsi" w:cs="Tahoma"/>
          <w:sz w:val="24"/>
          <w:szCs w:val="24"/>
        </w:rPr>
      </w:pPr>
      <w:r w:rsidRPr="009753CA">
        <w:rPr>
          <w:rFonts w:asciiTheme="majorHAnsi" w:hAnsiTheme="majorHAnsi" w:cs="Tahoma"/>
          <w:sz w:val="24"/>
          <w:szCs w:val="24"/>
        </w:rPr>
        <w:t>L’appalto è così organizzato</w:t>
      </w:r>
      <w:r w:rsidR="001A1FA4" w:rsidRPr="009753CA">
        <w:rPr>
          <w:rFonts w:asciiTheme="majorHAnsi" w:hAnsiTheme="majorHAnsi" w:cs="Tahoma"/>
          <w:sz w:val="24"/>
          <w:szCs w:val="24"/>
        </w:rPr>
        <w:t xml:space="preserve">, </w:t>
      </w:r>
      <w:r w:rsidR="00E54EE0" w:rsidRPr="009753CA">
        <w:rPr>
          <w:rFonts w:asciiTheme="majorHAnsi" w:hAnsiTheme="majorHAnsi" w:cs="Tahoma"/>
          <w:sz w:val="24"/>
          <w:szCs w:val="24"/>
          <w:u w:val="single"/>
        </w:rPr>
        <w:t>in lotti</w:t>
      </w:r>
      <w:r w:rsidR="00065454" w:rsidRPr="009753CA">
        <w:rPr>
          <w:rFonts w:asciiTheme="majorHAnsi" w:hAnsiTheme="majorHAnsi" w:cs="Tahoma"/>
          <w:sz w:val="24"/>
          <w:szCs w:val="24"/>
          <w:u w:val="single"/>
        </w:rPr>
        <w:t xml:space="preserve"> e</w:t>
      </w:r>
      <w:r w:rsidR="00E54EE0" w:rsidRPr="009753CA">
        <w:rPr>
          <w:rFonts w:asciiTheme="majorHAnsi" w:hAnsiTheme="majorHAnsi" w:cs="Tahoma"/>
          <w:sz w:val="24"/>
          <w:szCs w:val="24"/>
          <w:u w:val="single"/>
        </w:rPr>
        <w:t xml:space="preserve"> voci</w:t>
      </w:r>
      <w:r w:rsidR="001A1FA4" w:rsidRPr="009753CA">
        <w:rPr>
          <w:rFonts w:asciiTheme="majorHAnsi" w:hAnsiTheme="majorHAnsi" w:cs="Tahoma"/>
          <w:sz w:val="24"/>
          <w:szCs w:val="24"/>
          <w:u w:val="single"/>
        </w:rPr>
        <w:t xml:space="preserve"> aggiudicabili separatamente</w:t>
      </w:r>
      <w:r w:rsidRPr="009753CA">
        <w:rPr>
          <w:rFonts w:asciiTheme="majorHAnsi" w:hAnsiTheme="majorHAnsi" w:cs="Tahoma"/>
          <w:sz w:val="24"/>
          <w:szCs w:val="24"/>
        </w:rPr>
        <w:t>:</w:t>
      </w:r>
    </w:p>
    <w:p w:rsidR="00DE31A8" w:rsidRPr="009753CA" w:rsidRDefault="00DE31A8" w:rsidP="00284DBD">
      <w:pPr>
        <w:pStyle w:val="Paragrafoelenco"/>
        <w:numPr>
          <w:ilvl w:val="0"/>
          <w:numId w:val="1"/>
        </w:numPr>
        <w:autoSpaceDE w:val="0"/>
        <w:autoSpaceDN w:val="0"/>
        <w:adjustRightInd w:val="0"/>
        <w:spacing w:line="240" w:lineRule="auto"/>
        <w:jc w:val="both"/>
        <w:rPr>
          <w:rFonts w:asciiTheme="majorHAnsi" w:hAnsiTheme="majorHAnsi" w:cs="Tahoma"/>
          <w:sz w:val="24"/>
          <w:szCs w:val="24"/>
        </w:rPr>
      </w:pPr>
      <w:r w:rsidRPr="009753CA">
        <w:rPr>
          <w:rFonts w:asciiTheme="majorHAnsi" w:hAnsiTheme="majorHAnsi" w:cs="Tahoma"/>
          <w:b/>
          <w:sz w:val="24"/>
          <w:szCs w:val="24"/>
        </w:rPr>
        <w:t>LOTTO n. 1</w:t>
      </w:r>
      <w:r w:rsidRPr="009753CA">
        <w:rPr>
          <w:rFonts w:asciiTheme="majorHAnsi" w:hAnsiTheme="majorHAnsi" w:cs="Tahoma"/>
          <w:sz w:val="24"/>
          <w:szCs w:val="24"/>
        </w:rPr>
        <w:t xml:space="preserve">: </w:t>
      </w:r>
      <w:r w:rsidR="00065454" w:rsidRPr="009753CA">
        <w:rPr>
          <w:rFonts w:asciiTheme="majorHAnsi" w:hAnsiTheme="majorHAnsi" w:cs="Tahoma"/>
          <w:sz w:val="24"/>
          <w:szCs w:val="24"/>
        </w:rPr>
        <w:t xml:space="preserve">servizio </w:t>
      </w:r>
      <w:r w:rsidR="00134F8F" w:rsidRPr="009753CA">
        <w:rPr>
          <w:rFonts w:asciiTheme="majorHAnsi" w:hAnsiTheme="majorHAnsi" w:cs="Tahoma"/>
          <w:sz w:val="24"/>
          <w:szCs w:val="24"/>
        </w:rPr>
        <w:t xml:space="preserve">di cattura e recupero </w:t>
      </w:r>
      <w:r w:rsidR="00065454" w:rsidRPr="009753CA">
        <w:rPr>
          <w:rFonts w:asciiTheme="majorHAnsi" w:hAnsiTheme="majorHAnsi" w:cs="Tahoma"/>
          <w:sz w:val="24"/>
          <w:szCs w:val="24"/>
        </w:rPr>
        <w:t>destinato all’Azienda</w:t>
      </w:r>
      <w:r w:rsidR="00065454" w:rsidRPr="009753CA">
        <w:rPr>
          <w:rFonts w:asciiTheme="majorHAnsi" w:hAnsiTheme="majorHAnsi" w:cs="Tahoma"/>
          <w:iCs/>
          <w:sz w:val="24"/>
          <w:szCs w:val="24"/>
        </w:rPr>
        <w:t xml:space="preserve"> </w:t>
      </w:r>
      <w:r w:rsidR="00065454" w:rsidRPr="009753CA">
        <w:rPr>
          <w:rFonts w:asciiTheme="majorHAnsi" w:hAnsiTheme="majorHAnsi"/>
          <w:iCs/>
          <w:sz w:val="24"/>
          <w:szCs w:val="24"/>
        </w:rPr>
        <w:t>Sanitaria Universitaria Integrata di Trieste</w:t>
      </w:r>
      <w:r w:rsidR="00065454" w:rsidRPr="009753CA">
        <w:rPr>
          <w:rFonts w:asciiTheme="majorHAnsi" w:hAnsiTheme="majorHAnsi" w:cs="Tahoma"/>
          <w:iCs/>
          <w:sz w:val="24"/>
          <w:szCs w:val="24"/>
        </w:rPr>
        <w:t xml:space="preserve"> </w:t>
      </w:r>
      <w:r w:rsidR="00065454" w:rsidRPr="009753CA">
        <w:rPr>
          <w:rFonts w:asciiTheme="majorHAnsi" w:hAnsiTheme="majorHAnsi" w:cs="Tahoma"/>
          <w:sz w:val="24"/>
          <w:szCs w:val="24"/>
        </w:rPr>
        <w:t xml:space="preserve"> (d’ora in poi anche ASUITS) </w:t>
      </w:r>
    </w:p>
    <w:p w:rsidR="008302F9" w:rsidRPr="009753CA" w:rsidRDefault="000C4CDE" w:rsidP="00284DBD">
      <w:pPr>
        <w:pStyle w:val="Paragrafoelenco"/>
        <w:numPr>
          <w:ilvl w:val="0"/>
          <w:numId w:val="1"/>
        </w:numPr>
        <w:autoSpaceDE w:val="0"/>
        <w:autoSpaceDN w:val="0"/>
        <w:adjustRightInd w:val="0"/>
        <w:spacing w:line="240" w:lineRule="auto"/>
        <w:jc w:val="both"/>
        <w:rPr>
          <w:rFonts w:asciiTheme="majorHAnsi" w:hAnsiTheme="majorHAnsi" w:cs="Tahoma"/>
          <w:sz w:val="24"/>
          <w:szCs w:val="24"/>
        </w:rPr>
      </w:pPr>
      <w:r w:rsidRPr="009753CA">
        <w:rPr>
          <w:rFonts w:asciiTheme="majorHAnsi" w:hAnsiTheme="majorHAnsi" w:cs="Tahoma"/>
          <w:b/>
          <w:sz w:val="24"/>
          <w:szCs w:val="24"/>
        </w:rPr>
        <w:t>LOTTO n. 2 v</w:t>
      </w:r>
      <w:r w:rsidR="00DE31A8" w:rsidRPr="009753CA">
        <w:rPr>
          <w:rFonts w:asciiTheme="majorHAnsi" w:hAnsiTheme="majorHAnsi" w:cs="Tahoma"/>
          <w:b/>
          <w:sz w:val="24"/>
          <w:szCs w:val="24"/>
        </w:rPr>
        <w:t xml:space="preserve">oce </w:t>
      </w:r>
      <w:r w:rsidRPr="009753CA">
        <w:rPr>
          <w:rFonts w:asciiTheme="majorHAnsi" w:hAnsiTheme="majorHAnsi" w:cs="Tahoma"/>
          <w:b/>
          <w:sz w:val="24"/>
          <w:szCs w:val="24"/>
        </w:rPr>
        <w:t>a</w:t>
      </w:r>
      <w:r w:rsidR="00DE31A8" w:rsidRPr="009753CA">
        <w:rPr>
          <w:rFonts w:asciiTheme="majorHAnsi" w:hAnsiTheme="majorHAnsi" w:cs="Tahoma"/>
          <w:b/>
          <w:sz w:val="24"/>
          <w:szCs w:val="24"/>
        </w:rPr>
        <w:t>)</w:t>
      </w:r>
      <w:r w:rsidR="00DE31A8" w:rsidRPr="009753CA">
        <w:rPr>
          <w:rFonts w:asciiTheme="majorHAnsi" w:hAnsiTheme="majorHAnsi" w:cs="Tahoma"/>
          <w:sz w:val="24"/>
          <w:szCs w:val="24"/>
        </w:rPr>
        <w:t xml:space="preserve">: </w:t>
      </w:r>
      <w:r w:rsidR="009126D2" w:rsidRPr="009753CA">
        <w:rPr>
          <w:rFonts w:asciiTheme="majorHAnsi" w:hAnsiTheme="majorHAnsi" w:cs="Tahoma"/>
          <w:sz w:val="24"/>
          <w:szCs w:val="24"/>
        </w:rPr>
        <w:t xml:space="preserve">servizio </w:t>
      </w:r>
      <w:r w:rsidR="00134F8F" w:rsidRPr="009753CA">
        <w:rPr>
          <w:rFonts w:asciiTheme="majorHAnsi" w:hAnsiTheme="majorHAnsi" w:cs="Tahoma"/>
          <w:sz w:val="24"/>
          <w:szCs w:val="24"/>
        </w:rPr>
        <w:t xml:space="preserve">di cattura e recupero </w:t>
      </w:r>
      <w:r w:rsidR="009126D2" w:rsidRPr="009753CA">
        <w:rPr>
          <w:rFonts w:asciiTheme="majorHAnsi" w:hAnsiTheme="majorHAnsi" w:cs="Tahoma"/>
          <w:sz w:val="24"/>
          <w:szCs w:val="24"/>
        </w:rPr>
        <w:t xml:space="preserve">destinato all’Azienda per l’assistenza sanitaria n.2 “Bassa Friulana - </w:t>
      </w:r>
      <w:proofErr w:type="spellStart"/>
      <w:r w:rsidR="009126D2" w:rsidRPr="009753CA">
        <w:rPr>
          <w:rFonts w:asciiTheme="majorHAnsi" w:hAnsiTheme="majorHAnsi" w:cs="Tahoma"/>
          <w:sz w:val="24"/>
          <w:szCs w:val="24"/>
        </w:rPr>
        <w:t>Isontina</w:t>
      </w:r>
      <w:proofErr w:type="spellEnd"/>
      <w:r w:rsidR="009126D2" w:rsidRPr="009753CA">
        <w:rPr>
          <w:rFonts w:asciiTheme="majorHAnsi" w:hAnsiTheme="majorHAnsi" w:cs="Tahoma"/>
          <w:sz w:val="24"/>
          <w:szCs w:val="24"/>
        </w:rPr>
        <w:t>”</w:t>
      </w:r>
      <w:r w:rsidR="008302F9" w:rsidRPr="009753CA">
        <w:rPr>
          <w:rFonts w:asciiTheme="majorHAnsi" w:hAnsiTheme="majorHAnsi" w:cs="Tahoma"/>
          <w:sz w:val="24"/>
          <w:szCs w:val="24"/>
        </w:rPr>
        <w:t xml:space="preserve"> (d’ora in poi anche AAS2)</w:t>
      </w:r>
      <w:r w:rsidR="00C426EF" w:rsidRPr="009753CA">
        <w:rPr>
          <w:rFonts w:asciiTheme="majorHAnsi" w:hAnsiTheme="majorHAnsi" w:cs="Tahoma"/>
          <w:sz w:val="24"/>
          <w:szCs w:val="24"/>
        </w:rPr>
        <w:t xml:space="preserve"> TERRITORIO DEI COMUNI GIA’ FACENTI PARTE DELL’AZIENDA PER I SERVIZI SANITARI n. 2 ISONTINA</w:t>
      </w:r>
    </w:p>
    <w:p w:rsidR="00C426EF" w:rsidRPr="009753CA" w:rsidRDefault="000C4CDE" w:rsidP="00284DBD">
      <w:pPr>
        <w:pStyle w:val="Paragrafoelenco"/>
        <w:numPr>
          <w:ilvl w:val="0"/>
          <w:numId w:val="1"/>
        </w:numPr>
        <w:autoSpaceDE w:val="0"/>
        <w:autoSpaceDN w:val="0"/>
        <w:adjustRightInd w:val="0"/>
        <w:spacing w:line="240" w:lineRule="auto"/>
        <w:jc w:val="both"/>
        <w:rPr>
          <w:rFonts w:asciiTheme="majorHAnsi" w:hAnsiTheme="majorHAnsi" w:cs="Tahoma"/>
          <w:sz w:val="24"/>
          <w:szCs w:val="24"/>
        </w:rPr>
      </w:pPr>
      <w:r w:rsidRPr="009753CA">
        <w:rPr>
          <w:rFonts w:asciiTheme="majorHAnsi" w:hAnsiTheme="majorHAnsi" w:cs="Tahoma"/>
          <w:b/>
          <w:sz w:val="24"/>
          <w:szCs w:val="24"/>
        </w:rPr>
        <w:t>LOTTO n. 2 v</w:t>
      </w:r>
      <w:r w:rsidR="006E34E9" w:rsidRPr="009753CA">
        <w:rPr>
          <w:rFonts w:asciiTheme="majorHAnsi" w:hAnsiTheme="majorHAnsi" w:cs="Tahoma"/>
          <w:b/>
          <w:sz w:val="24"/>
          <w:szCs w:val="24"/>
        </w:rPr>
        <w:t xml:space="preserve">oce </w:t>
      </w:r>
      <w:r w:rsidRPr="009753CA">
        <w:rPr>
          <w:rFonts w:asciiTheme="majorHAnsi" w:hAnsiTheme="majorHAnsi" w:cs="Tahoma"/>
          <w:b/>
          <w:sz w:val="24"/>
          <w:szCs w:val="24"/>
        </w:rPr>
        <w:t>b</w:t>
      </w:r>
      <w:r w:rsidR="00C426EF" w:rsidRPr="009753CA">
        <w:rPr>
          <w:rFonts w:asciiTheme="majorHAnsi" w:hAnsiTheme="majorHAnsi" w:cs="Tahoma"/>
          <w:b/>
          <w:sz w:val="24"/>
          <w:szCs w:val="24"/>
        </w:rPr>
        <w:t>)</w:t>
      </w:r>
      <w:r w:rsidRPr="009753CA">
        <w:rPr>
          <w:rFonts w:asciiTheme="majorHAnsi" w:hAnsiTheme="majorHAnsi" w:cs="Tahoma"/>
          <w:b/>
          <w:sz w:val="24"/>
          <w:szCs w:val="24"/>
        </w:rPr>
        <w:t>:</w:t>
      </w:r>
      <w:r w:rsidR="00C426EF" w:rsidRPr="009753CA">
        <w:rPr>
          <w:rFonts w:asciiTheme="majorHAnsi" w:hAnsiTheme="majorHAnsi" w:cs="Tahoma"/>
          <w:sz w:val="24"/>
          <w:szCs w:val="24"/>
        </w:rPr>
        <w:t xml:space="preserve"> servizio </w:t>
      </w:r>
      <w:r w:rsidR="00134F8F" w:rsidRPr="009753CA">
        <w:rPr>
          <w:rFonts w:asciiTheme="majorHAnsi" w:hAnsiTheme="majorHAnsi" w:cs="Tahoma"/>
          <w:sz w:val="24"/>
          <w:szCs w:val="24"/>
        </w:rPr>
        <w:t xml:space="preserve">di cattura e recupero </w:t>
      </w:r>
      <w:r w:rsidR="00C426EF" w:rsidRPr="009753CA">
        <w:rPr>
          <w:rFonts w:asciiTheme="majorHAnsi" w:hAnsiTheme="majorHAnsi" w:cs="Tahoma"/>
          <w:sz w:val="24"/>
          <w:szCs w:val="24"/>
        </w:rPr>
        <w:t xml:space="preserve">destinato all’Azienda per l’assistenza sanitaria n.2 “Bassa Friulana - </w:t>
      </w:r>
      <w:proofErr w:type="spellStart"/>
      <w:r w:rsidR="00C426EF" w:rsidRPr="009753CA">
        <w:rPr>
          <w:rFonts w:asciiTheme="majorHAnsi" w:hAnsiTheme="majorHAnsi" w:cs="Tahoma"/>
          <w:sz w:val="24"/>
          <w:szCs w:val="24"/>
        </w:rPr>
        <w:t>Isontina</w:t>
      </w:r>
      <w:proofErr w:type="spellEnd"/>
      <w:r w:rsidR="00C426EF" w:rsidRPr="009753CA">
        <w:rPr>
          <w:rFonts w:asciiTheme="majorHAnsi" w:hAnsiTheme="majorHAnsi" w:cs="Tahoma"/>
          <w:sz w:val="24"/>
          <w:szCs w:val="24"/>
        </w:rPr>
        <w:t>” TERRITORIO DEI COMUNI GIA’ FACENTI PARTE DELL’AZIENDA PER I SERVIZI SANITARI n. 5 BASSA FRIULANA</w:t>
      </w:r>
    </w:p>
    <w:p w:rsidR="008302F9" w:rsidRPr="009753CA" w:rsidRDefault="000C4CDE" w:rsidP="00284DBD">
      <w:pPr>
        <w:pStyle w:val="Paragrafoelenco"/>
        <w:numPr>
          <w:ilvl w:val="0"/>
          <w:numId w:val="1"/>
        </w:numPr>
        <w:autoSpaceDE w:val="0"/>
        <w:autoSpaceDN w:val="0"/>
        <w:adjustRightInd w:val="0"/>
        <w:spacing w:line="240" w:lineRule="auto"/>
        <w:jc w:val="both"/>
        <w:rPr>
          <w:rFonts w:asciiTheme="majorHAnsi" w:hAnsiTheme="majorHAnsi" w:cs="Tahoma"/>
          <w:sz w:val="24"/>
          <w:szCs w:val="24"/>
        </w:rPr>
      </w:pPr>
      <w:r w:rsidRPr="009753CA">
        <w:rPr>
          <w:rFonts w:asciiTheme="majorHAnsi" w:hAnsiTheme="majorHAnsi" w:cs="Tahoma"/>
          <w:b/>
          <w:sz w:val="24"/>
          <w:szCs w:val="24"/>
        </w:rPr>
        <w:t>LOTTO n. 3</w:t>
      </w:r>
      <w:r w:rsidR="009126D2" w:rsidRPr="009753CA">
        <w:rPr>
          <w:rFonts w:asciiTheme="majorHAnsi" w:hAnsiTheme="majorHAnsi" w:cs="Tahoma"/>
          <w:sz w:val="24"/>
          <w:szCs w:val="24"/>
        </w:rPr>
        <w:t xml:space="preserve">: servizio </w:t>
      </w:r>
      <w:r w:rsidR="00134F8F" w:rsidRPr="009753CA">
        <w:rPr>
          <w:rFonts w:asciiTheme="majorHAnsi" w:hAnsiTheme="majorHAnsi" w:cs="Tahoma"/>
          <w:sz w:val="24"/>
          <w:szCs w:val="24"/>
        </w:rPr>
        <w:t xml:space="preserve">di cattura e recupero </w:t>
      </w:r>
      <w:r w:rsidR="009126D2" w:rsidRPr="009753CA">
        <w:rPr>
          <w:rFonts w:asciiTheme="majorHAnsi" w:hAnsiTheme="majorHAnsi" w:cs="Tahoma"/>
          <w:sz w:val="24"/>
          <w:szCs w:val="24"/>
        </w:rPr>
        <w:t>destinato all’Azienda per l’assistenza sanitaria n.3 “Alto Friuli – Collinare - Medio Friuli”</w:t>
      </w:r>
      <w:r w:rsidR="008302F9" w:rsidRPr="009753CA">
        <w:rPr>
          <w:rFonts w:asciiTheme="majorHAnsi" w:hAnsiTheme="majorHAnsi" w:cs="Tahoma"/>
          <w:sz w:val="24"/>
          <w:szCs w:val="24"/>
        </w:rPr>
        <w:t xml:space="preserve"> (d’ora in poi anche AAS3)</w:t>
      </w:r>
    </w:p>
    <w:p w:rsidR="008302F9" w:rsidRPr="009753CA" w:rsidRDefault="000C4CDE" w:rsidP="00284DBD">
      <w:pPr>
        <w:pStyle w:val="Titolo10"/>
        <w:numPr>
          <w:ilvl w:val="0"/>
          <w:numId w:val="1"/>
        </w:numPr>
        <w:autoSpaceDE w:val="0"/>
        <w:autoSpaceDN w:val="0"/>
        <w:adjustRightInd w:val="0"/>
        <w:jc w:val="both"/>
        <w:rPr>
          <w:rFonts w:asciiTheme="majorHAnsi" w:hAnsiTheme="majorHAnsi" w:cs="Tahoma"/>
        </w:rPr>
      </w:pPr>
      <w:r w:rsidRPr="009753CA">
        <w:rPr>
          <w:rFonts w:asciiTheme="majorHAnsi" w:hAnsiTheme="majorHAnsi" w:cs="Tahoma"/>
          <w:b/>
        </w:rPr>
        <w:t>LOTTO n.4</w:t>
      </w:r>
      <w:r w:rsidR="009126D2" w:rsidRPr="009753CA">
        <w:rPr>
          <w:rFonts w:asciiTheme="majorHAnsi" w:hAnsiTheme="majorHAnsi" w:cs="Tahoma"/>
        </w:rPr>
        <w:t xml:space="preserve">: servizio </w:t>
      </w:r>
      <w:r w:rsidR="00134F8F" w:rsidRPr="009753CA">
        <w:rPr>
          <w:rFonts w:asciiTheme="majorHAnsi" w:hAnsiTheme="majorHAnsi" w:cs="Tahoma"/>
        </w:rPr>
        <w:t xml:space="preserve">di cattura e recupero </w:t>
      </w:r>
      <w:r w:rsidR="009126D2" w:rsidRPr="009753CA">
        <w:rPr>
          <w:rFonts w:asciiTheme="majorHAnsi" w:hAnsiTheme="majorHAnsi" w:cs="Tahoma"/>
        </w:rPr>
        <w:t xml:space="preserve">destinato all’Azienda </w:t>
      </w:r>
      <w:r w:rsidR="00065454" w:rsidRPr="009753CA">
        <w:rPr>
          <w:rFonts w:asciiTheme="majorHAnsi" w:hAnsiTheme="majorHAnsi"/>
          <w:iCs/>
        </w:rPr>
        <w:t>Sanitaria Universitaria Integrata di Udine</w:t>
      </w:r>
      <w:r w:rsidR="008302F9" w:rsidRPr="009753CA">
        <w:rPr>
          <w:rFonts w:asciiTheme="majorHAnsi" w:hAnsiTheme="majorHAnsi" w:cs="Tahoma"/>
        </w:rPr>
        <w:t xml:space="preserve"> (d’ora in poi anche A</w:t>
      </w:r>
      <w:r w:rsidR="00065454" w:rsidRPr="009753CA">
        <w:rPr>
          <w:rFonts w:asciiTheme="majorHAnsi" w:hAnsiTheme="majorHAnsi" w:cs="Tahoma"/>
        </w:rPr>
        <w:t>SUIUD</w:t>
      </w:r>
      <w:r w:rsidR="008302F9" w:rsidRPr="009753CA">
        <w:rPr>
          <w:rFonts w:asciiTheme="majorHAnsi" w:hAnsiTheme="majorHAnsi" w:cs="Tahoma"/>
        </w:rPr>
        <w:t>)</w:t>
      </w:r>
    </w:p>
    <w:p w:rsidR="004F61FF" w:rsidRPr="009753CA" w:rsidRDefault="004F61FF" w:rsidP="00284DBD">
      <w:pPr>
        <w:pStyle w:val="Paragrafoelenco"/>
        <w:numPr>
          <w:ilvl w:val="0"/>
          <w:numId w:val="1"/>
        </w:numPr>
        <w:autoSpaceDE w:val="0"/>
        <w:autoSpaceDN w:val="0"/>
        <w:adjustRightInd w:val="0"/>
        <w:spacing w:line="240" w:lineRule="auto"/>
        <w:jc w:val="both"/>
        <w:rPr>
          <w:rFonts w:asciiTheme="majorHAnsi" w:hAnsiTheme="majorHAnsi" w:cs="Tahoma"/>
          <w:sz w:val="24"/>
          <w:szCs w:val="24"/>
        </w:rPr>
      </w:pPr>
      <w:r w:rsidRPr="009753CA">
        <w:rPr>
          <w:rFonts w:asciiTheme="majorHAnsi" w:hAnsiTheme="majorHAnsi" w:cs="Tahoma"/>
          <w:b/>
          <w:sz w:val="24"/>
          <w:szCs w:val="24"/>
        </w:rPr>
        <w:t>LOTTO n.5</w:t>
      </w:r>
      <w:r w:rsidRPr="009753CA">
        <w:rPr>
          <w:rFonts w:asciiTheme="majorHAnsi" w:hAnsiTheme="majorHAnsi" w:cs="Tahoma"/>
          <w:sz w:val="24"/>
          <w:szCs w:val="24"/>
        </w:rPr>
        <w:t xml:space="preserve">: servizio </w:t>
      </w:r>
      <w:r w:rsidR="00134F8F" w:rsidRPr="009753CA">
        <w:rPr>
          <w:rFonts w:asciiTheme="majorHAnsi" w:hAnsiTheme="majorHAnsi" w:cs="Tahoma"/>
          <w:sz w:val="24"/>
          <w:szCs w:val="24"/>
        </w:rPr>
        <w:t xml:space="preserve">di cattura e recupero </w:t>
      </w:r>
      <w:r w:rsidRPr="009753CA">
        <w:rPr>
          <w:rFonts w:asciiTheme="majorHAnsi" w:hAnsiTheme="majorHAnsi" w:cs="Tahoma"/>
          <w:sz w:val="24"/>
          <w:szCs w:val="24"/>
        </w:rPr>
        <w:t>destinato all’Azienda per l’assistenza sanitaria n.5 “Friuli Occidentale” (d’ora in poi anche AAS5)</w:t>
      </w:r>
    </w:p>
    <w:p w:rsidR="009C649C" w:rsidRPr="009753CA" w:rsidRDefault="00E90B57" w:rsidP="00284DBD">
      <w:pPr>
        <w:autoSpaceDE w:val="0"/>
        <w:autoSpaceDN w:val="0"/>
        <w:adjustRightInd w:val="0"/>
        <w:spacing w:line="240" w:lineRule="auto"/>
        <w:ind w:left="30"/>
        <w:jc w:val="both"/>
        <w:rPr>
          <w:rFonts w:asciiTheme="majorHAnsi" w:hAnsiTheme="majorHAnsi" w:cs="Tahoma"/>
          <w:sz w:val="24"/>
          <w:szCs w:val="24"/>
        </w:rPr>
      </w:pPr>
      <w:r w:rsidRPr="009753CA">
        <w:rPr>
          <w:rFonts w:asciiTheme="majorHAnsi" w:hAnsiTheme="majorHAnsi" w:cs="Tahoma"/>
          <w:sz w:val="24"/>
          <w:szCs w:val="24"/>
        </w:rPr>
        <w:t>Si evidenzia che qualora un operatore economico intendesse formulare un’offerta per più lotti/voci, la stessa dovrà essere articolata in maniera tale da consentire l’aggiudicazione separata per ogni singolo lotto/voce.</w:t>
      </w:r>
    </w:p>
    <w:p w:rsidR="00DE31A8" w:rsidRPr="009753CA" w:rsidRDefault="00DE31A8" w:rsidP="00284DBD">
      <w:pPr>
        <w:numPr>
          <w:ilvl w:val="1"/>
          <w:numId w:val="3"/>
        </w:numPr>
        <w:spacing w:after="0" w:line="240" w:lineRule="auto"/>
        <w:jc w:val="both"/>
        <w:rPr>
          <w:rFonts w:asciiTheme="majorHAnsi" w:hAnsiTheme="majorHAnsi" w:cs="Tahoma"/>
          <w:b/>
          <w:sz w:val="24"/>
          <w:szCs w:val="24"/>
        </w:rPr>
      </w:pPr>
      <w:r w:rsidRPr="009753CA">
        <w:rPr>
          <w:rFonts w:asciiTheme="majorHAnsi" w:hAnsiTheme="majorHAnsi" w:cs="Tahoma"/>
          <w:b/>
          <w:sz w:val="24"/>
          <w:szCs w:val="24"/>
        </w:rPr>
        <w:t>NORMATIVA DI RIFERIMENTO</w:t>
      </w:r>
    </w:p>
    <w:p w:rsidR="00271AA1" w:rsidRPr="009753CA" w:rsidRDefault="00271AA1" w:rsidP="00284DBD">
      <w:pPr>
        <w:autoSpaceDE w:val="0"/>
        <w:autoSpaceDN w:val="0"/>
        <w:adjustRightInd w:val="0"/>
        <w:spacing w:line="240" w:lineRule="auto"/>
        <w:jc w:val="both"/>
        <w:rPr>
          <w:rFonts w:asciiTheme="majorHAnsi" w:hAnsiTheme="majorHAnsi" w:cs="Tahoma"/>
          <w:sz w:val="24"/>
          <w:szCs w:val="24"/>
        </w:rPr>
      </w:pPr>
    </w:p>
    <w:p w:rsidR="00DE31A8" w:rsidRPr="009753CA" w:rsidRDefault="00974424" w:rsidP="00284DBD">
      <w:pPr>
        <w:autoSpaceDE w:val="0"/>
        <w:autoSpaceDN w:val="0"/>
        <w:adjustRightInd w:val="0"/>
        <w:spacing w:line="240" w:lineRule="auto"/>
        <w:jc w:val="both"/>
        <w:rPr>
          <w:rFonts w:asciiTheme="majorHAnsi" w:hAnsiTheme="majorHAnsi" w:cs="Tahoma"/>
          <w:sz w:val="24"/>
          <w:szCs w:val="24"/>
        </w:rPr>
      </w:pPr>
      <w:r w:rsidRPr="009753CA">
        <w:rPr>
          <w:rFonts w:asciiTheme="majorHAnsi" w:hAnsiTheme="majorHAnsi" w:cs="Tahoma"/>
          <w:sz w:val="24"/>
          <w:szCs w:val="24"/>
        </w:rPr>
        <w:t>R</w:t>
      </w:r>
      <w:r w:rsidR="00DE31A8" w:rsidRPr="009753CA">
        <w:rPr>
          <w:rFonts w:asciiTheme="majorHAnsi" w:hAnsiTheme="majorHAnsi" w:cs="Tahoma"/>
          <w:sz w:val="24"/>
          <w:szCs w:val="24"/>
        </w:rPr>
        <w:t>appresentano normative di riferimento da rispettarsi nell’espletamento del servizio:</w:t>
      </w:r>
    </w:p>
    <w:p w:rsidR="00DE31A8" w:rsidRPr="009753CA" w:rsidRDefault="00DE31A8" w:rsidP="00284DBD">
      <w:pPr>
        <w:autoSpaceDE w:val="0"/>
        <w:autoSpaceDN w:val="0"/>
        <w:adjustRightInd w:val="0"/>
        <w:spacing w:line="240" w:lineRule="auto"/>
        <w:jc w:val="both"/>
        <w:rPr>
          <w:rFonts w:asciiTheme="majorHAnsi" w:hAnsiTheme="majorHAnsi" w:cs="Tahoma"/>
          <w:sz w:val="24"/>
          <w:szCs w:val="24"/>
        </w:rPr>
      </w:pPr>
    </w:p>
    <w:p w:rsidR="00DE31A8" w:rsidRPr="009753CA" w:rsidRDefault="00D859C5" w:rsidP="00284DBD">
      <w:pPr>
        <w:numPr>
          <w:ilvl w:val="1"/>
          <w:numId w:val="8"/>
        </w:numPr>
        <w:spacing w:after="0" w:line="240" w:lineRule="auto"/>
        <w:jc w:val="both"/>
        <w:rPr>
          <w:rFonts w:asciiTheme="majorHAnsi" w:hAnsiTheme="majorHAnsi" w:cs="Tahoma"/>
          <w:sz w:val="24"/>
          <w:szCs w:val="24"/>
        </w:rPr>
      </w:pPr>
      <w:r w:rsidRPr="009753CA">
        <w:rPr>
          <w:rFonts w:asciiTheme="majorHAnsi" w:hAnsiTheme="majorHAnsi" w:cs="Tahoma"/>
          <w:sz w:val="24"/>
          <w:szCs w:val="24"/>
        </w:rPr>
        <w:t>DECRETO DEL PRESIDENTE DELLA REPUBBLICA</w:t>
      </w:r>
      <w:r w:rsidRPr="009753CA">
        <w:rPr>
          <w:rFonts w:asciiTheme="majorHAnsi" w:hAnsiTheme="majorHAnsi" w:cs="BookAntiqua-Bold"/>
          <w:bCs/>
          <w:sz w:val="24"/>
          <w:szCs w:val="24"/>
          <w:lang w:eastAsia="it-IT"/>
        </w:rPr>
        <w:t xml:space="preserve"> </w:t>
      </w:r>
      <w:r w:rsidR="00F43D4A" w:rsidRPr="009753CA">
        <w:rPr>
          <w:rFonts w:asciiTheme="majorHAnsi" w:hAnsiTheme="majorHAnsi" w:cs="BookAntiqua-Bold"/>
          <w:bCs/>
          <w:sz w:val="24"/>
          <w:szCs w:val="24"/>
          <w:lang w:eastAsia="it-IT"/>
        </w:rPr>
        <w:t>8 febbraio 1954</w:t>
      </w:r>
      <w:r w:rsidR="005E28B5" w:rsidRPr="009753CA">
        <w:rPr>
          <w:rFonts w:asciiTheme="majorHAnsi" w:hAnsiTheme="majorHAnsi" w:cs="BookAntiqua-Bold"/>
          <w:bCs/>
          <w:sz w:val="24"/>
          <w:szCs w:val="24"/>
          <w:lang w:eastAsia="it-IT"/>
        </w:rPr>
        <w:t xml:space="preserve"> n. 320 “Regolamento di polizia veterinaria”</w:t>
      </w:r>
    </w:p>
    <w:p w:rsidR="00DE31A8" w:rsidRPr="009753CA" w:rsidRDefault="005E28B5" w:rsidP="00284DBD">
      <w:pPr>
        <w:pStyle w:val="Paragrafoelenco"/>
        <w:numPr>
          <w:ilvl w:val="1"/>
          <w:numId w:val="8"/>
        </w:numPr>
        <w:autoSpaceDE w:val="0"/>
        <w:autoSpaceDN w:val="0"/>
        <w:adjustRightInd w:val="0"/>
        <w:spacing w:after="0" w:line="240" w:lineRule="auto"/>
        <w:jc w:val="both"/>
        <w:rPr>
          <w:rFonts w:asciiTheme="majorHAnsi" w:hAnsiTheme="majorHAnsi" w:cs="Tahoma"/>
          <w:sz w:val="24"/>
          <w:szCs w:val="24"/>
        </w:rPr>
      </w:pPr>
      <w:r w:rsidRPr="009753CA">
        <w:rPr>
          <w:rFonts w:asciiTheme="majorHAnsi" w:hAnsiTheme="majorHAnsi" w:cs="Verdana"/>
          <w:bCs/>
          <w:sz w:val="24"/>
          <w:szCs w:val="24"/>
          <w:lang w:eastAsia="it-IT"/>
        </w:rPr>
        <w:t>L</w:t>
      </w:r>
      <w:r w:rsidR="00D859C5" w:rsidRPr="009753CA">
        <w:rPr>
          <w:rFonts w:asciiTheme="majorHAnsi" w:hAnsiTheme="majorHAnsi" w:cs="Verdana"/>
          <w:bCs/>
          <w:sz w:val="24"/>
          <w:szCs w:val="24"/>
          <w:lang w:eastAsia="it-IT"/>
        </w:rPr>
        <w:t>EGGE</w:t>
      </w:r>
      <w:r w:rsidR="00F43D4A" w:rsidRPr="009753CA">
        <w:rPr>
          <w:rFonts w:asciiTheme="majorHAnsi" w:hAnsiTheme="majorHAnsi" w:cs="Verdana"/>
          <w:bCs/>
          <w:sz w:val="24"/>
          <w:szCs w:val="24"/>
          <w:lang w:eastAsia="it-IT"/>
        </w:rPr>
        <w:t xml:space="preserve"> 14 agosto 1991</w:t>
      </w:r>
      <w:r w:rsidRPr="009753CA">
        <w:rPr>
          <w:rFonts w:asciiTheme="majorHAnsi" w:hAnsiTheme="majorHAnsi" w:cs="Verdana"/>
          <w:bCs/>
          <w:sz w:val="24"/>
          <w:szCs w:val="24"/>
          <w:lang w:eastAsia="it-IT"/>
        </w:rPr>
        <w:t xml:space="preserve"> n. 281 “Legge quadro in materia di animali di affezione e prevenzione del randagismo”</w:t>
      </w:r>
    </w:p>
    <w:p w:rsidR="00F43D4A" w:rsidRPr="009753CA" w:rsidRDefault="00F43D4A" w:rsidP="00284DBD">
      <w:pPr>
        <w:numPr>
          <w:ilvl w:val="1"/>
          <w:numId w:val="8"/>
        </w:numPr>
        <w:spacing w:after="0" w:line="240" w:lineRule="auto"/>
        <w:jc w:val="both"/>
        <w:rPr>
          <w:rFonts w:asciiTheme="majorHAnsi" w:hAnsiTheme="majorHAnsi" w:cs="Tahoma"/>
          <w:sz w:val="24"/>
          <w:szCs w:val="24"/>
        </w:rPr>
      </w:pPr>
      <w:r w:rsidRPr="009753CA">
        <w:rPr>
          <w:rFonts w:asciiTheme="majorHAnsi" w:hAnsiTheme="majorHAnsi" w:cs="Tahoma"/>
          <w:sz w:val="24"/>
          <w:szCs w:val="24"/>
        </w:rPr>
        <w:t>DECRETO DEL PRESIDENTE DELLA REGIONE 6 giugno 2002 n. 0171/</w:t>
      </w:r>
      <w:proofErr w:type="spellStart"/>
      <w:r w:rsidRPr="009753CA">
        <w:rPr>
          <w:rFonts w:asciiTheme="majorHAnsi" w:hAnsiTheme="majorHAnsi" w:cs="Tahoma"/>
          <w:sz w:val="24"/>
          <w:szCs w:val="24"/>
        </w:rPr>
        <w:t>Pres</w:t>
      </w:r>
      <w:proofErr w:type="spellEnd"/>
      <w:r w:rsidRPr="009753CA">
        <w:rPr>
          <w:rFonts w:asciiTheme="majorHAnsi" w:hAnsiTheme="majorHAnsi" w:cs="Tahoma"/>
          <w:sz w:val="24"/>
          <w:szCs w:val="24"/>
        </w:rPr>
        <w:t>. “Regolamento di esecuzione della legge regionale 4 settembre 1990, n. 39 in materia di tutela degli animali domestici per il controllo e la prevenzione del fenomeno del randagismo. Istituzione dell’anagrafe canina.”</w:t>
      </w:r>
    </w:p>
    <w:p w:rsidR="00F43D4A" w:rsidRPr="009753CA" w:rsidRDefault="00F43D4A" w:rsidP="00284DBD">
      <w:pPr>
        <w:numPr>
          <w:ilvl w:val="1"/>
          <w:numId w:val="8"/>
        </w:numPr>
        <w:spacing w:after="0" w:line="240" w:lineRule="auto"/>
        <w:jc w:val="both"/>
        <w:rPr>
          <w:rFonts w:asciiTheme="majorHAnsi" w:hAnsiTheme="majorHAnsi" w:cs="Tahoma"/>
          <w:sz w:val="24"/>
          <w:szCs w:val="24"/>
        </w:rPr>
      </w:pPr>
      <w:r w:rsidRPr="009753CA">
        <w:rPr>
          <w:rFonts w:asciiTheme="majorHAnsi" w:hAnsiTheme="majorHAnsi" w:cstheme="minorHAnsi"/>
          <w:sz w:val="24"/>
          <w:szCs w:val="24"/>
        </w:rPr>
        <w:t xml:space="preserve">DELIBERAZIONE DELLA GIUNTA REGIONALE </w:t>
      </w:r>
      <w:r w:rsidRPr="009753CA">
        <w:rPr>
          <w:rFonts w:asciiTheme="majorHAnsi" w:hAnsiTheme="majorHAnsi" w:cs="Tahoma"/>
          <w:sz w:val="24"/>
          <w:szCs w:val="24"/>
        </w:rPr>
        <w:t>3 agosto 2005 n. 1974 “Protocollo operativo per la profilassi antirabbica post-esposizione”</w:t>
      </w:r>
    </w:p>
    <w:p w:rsidR="00F43D4A" w:rsidRPr="009753CA" w:rsidRDefault="00F43D4A" w:rsidP="00284DBD">
      <w:pPr>
        <w:numPr>
          <w:ilvl w:val="1"/>
          <w:numId w:val="8"/>
        </w:numPr>
        <w:spacing w:after="0" w:line="240" w:lineRule="auto"/>
        <w:jc w:val="both"/>
        <w:rPr>
          <w:rFonts w:asciiTheme="majorHAnsi" w:hAnsiTheme="majorHAnsi" w:cs="Tahoma"/>
          <w:sz w:val="24"/>
          <w:szCs w:val="24"/>
        </w:rPr>
      </w:pPr>
      <w:r w:rsidRPr="009753CA">
        <w:rPr>
          <w:rFonts w:asciiTheme="majorHAnsi" w:hAnsiTheme="majorHAnsi"/>
          <w:sz w:val="24"/>
          <w:szCs w:val="24"/>
        </w:rPr>
        <w:t xml:space="preserve">REGOLAMENTO CE del 21 ottobre 2009 n. </w:t>
      </w:r>
      <w:hyperlink r:id="rId10" w:history="1">
        <w:r w:rsidRPr="009753CA">
          <w:rPr>
            <w:rStyle w:val="Collegamentoipertestuale"/>
            <w:rFonts w:asciiTheme="majorHAnsi" w:hAnsiTheme="majorHAnsi"/>
            <w:color w:val="auto"/>
            <w:sz w:val="24"/>
            <w:szCs w:val="24"/>
            <w:u w:val="none"/>
          </w:rPr>
          <w:t>1069</w:t>
        </w:r>
      </w:hyperlink>
    </w:p>
    <w:p w:rsidR="00DE31A8" w:rsidRPr="009753CA" w:rsidRDefault="005E28B5" w:rsidP="00284DBD">
      <w:pPr>
        <w:numPr>
          <w:ilvl w:val="1"/>
          <w:numId w:val="8"/>
        </w:numPr>
        <w:spacing w:after="0" w:line="240" w:lineRule="auto"/>
        <w:jc w:val="both"/>
        <w:rPr>
          <w:rFonts w:asciiTheme="majorHAnsi" w:hAnsiTheme="majorHAnsi" w:cs="Tahoma"/>
          <w:sz w:val="24"/>
          <w:szCs w:val="24"/>
        </w:rPr>
      </w:pPr>
      <w:r w:rsidRPr="009753CA">
        <w:rPr>
          <w:rFonts w:asciiTheme="majorHAnsi" w:hAnsiTheme="majorHAnsi" w:cs="Tahoma"/>
          <w:sz w:val="24"/>
          <w:szCs w:val="24"/>
        </w:rPr>
        <w:t>L</w:t>
      </w:r>
      <w:r w:rsidR="00D859C5" w:rsidRPr="009753CA">
        <w:rPr>
          <w:rFonts w:asciiTheme="majorHAnsi" w:hAnsiTheme="majorHAnsi" w:cs="Tahoma"/>
          <w:sz w:val="24"/>
          <w:szCs w:val="24"/>
        </w:rPr>
        <w:t xml:space="preserve">EGGE </w:t>
      </w:r>
      <w:r w:rsidRPr="009753CA">
        <w:rPr>
          <w:rFonts w:asciiTheme="majorHAnsi" w:hAnsiTheme="majorHAnsi" w:cs="Tahoma"/>
          <w:sz w:val="24"/>
          <w:szCs w:val="24"/>
        </w:rPr>
        <w:t>R</w:t>
      </w:r>
      <w:r w:rsidR="00D859C5" w:rsidRPr="009753CA">
        <w:rPr>
          <w:rFonts w:asciiTheme="majorHAnsi" w:hAnsiTheme="majorHAnsi" w:cs="Tahoma"/>
          <w:sz w:val="24"/>
          <w:szCs w:val="24"/>
        </w:rPr>
        <w:t>EGIONALE</w:t>
      </w:r>
      <w:r w:rsidR="00F43D4A" w:rsidRPr="009753CA">
        <w:rPr>
          <w:rFonts w:asciiTheme="majorHAnsi" w:hAnsiTheme="majorHAnsi" w:cs="Tahoma"/>
          <w:sz w:val="24"/>
          <w:szCs w:val="24"/>
        </w:rPr>
        <w:t xml:space="preserve"> 11 ottobre 2012</w:t>
      </w:r>
      <w:r w:rsidRPr="009753CA">
        <w:rPr>
          <w:rFonts w:asciiTheme="majorHAnsi" w:hAnsiTheme="majorHAnsi" w:cs="Tahoma"/>
          <w:sz w:val="24"/>
          <w:szCs w:val="24"/>
        </w:rPr>
        <w:t xml:space="preserve"> n. 20 “Norme per il benessere e la tutela degli animali di affezione</w:t>
      </w:r>
      <w:r w:rsidR="00DE31A8" w:rsidRPr="009753CA">
        <w:rPr>
          <w:rFonts w:asciiTheme="majorHAnsi" w:hAnsiTheme="majorHAnsi" w:cs="Tahoma"/>
          <w:sz w:val="24"/>
          <w:szCs w:val="24"/>
        </w:rPr>
        <w:t>;</w:t>
      </w:r>
    </w:p>
    <w:p w:rsidR="00F43D4A" w:rsidRPr="009753CA" w:rsidRDefault="00F43D4A" w:rsidP="00284DBD">
      <w:pPr>
        <w:pStyle w:val="Paragrafoelenco"/>
        <w:numPr>
          <w:ilvl w:val="1"/>
          <w:numId w:val="8"/>
        </w:numPr>
        <w:spacing w:before="100" w:beforeAutospacing="1" w:after="100" w:afterAutospacing="1" w:line="240" w:lineRule="auto"/>
        <w:jc w:val="both"/>
        <w:rPr>
          <w:rFonts w:asciiTheme="majorHAnsi" w:eastAsia="Times New Roman" w:hAnsiTheme="majorHAnsi" w:cs="Courier New"/>
          <w:sz w:val="24"/>
          <w:szCs w:val="24"/>
          <w:lang w:eastAsia="it-IT"/>
        </w:rPr>
      </w:pPr>
      <w:r w:rsidRPr="009753CA">
        <w:rPr>
          <w:rFonts w:asciiTheme="majorHAnsi" w:eastAsia="Times New Roman" w:hAnsiTheme="majorHAnsi"/>
          <w:bCs/>
          <w:sz w:val="24"/>
          <w:szCs w:val="24"/>
          <w:lang w:eastAsia="it-IT"/>
        </w:rPr>
        <w:t>DECRETO DEL MINISTERO DELLE INFRASTRUTTURE E DEI TRASPORTI 9 ottobre 2012 n. 217 “</w:t>
      </w:r>
      <w:r w:rsidRPr="009753CA">
        <w:rPr>
          <w:rFonts w:asciiTheme="majorHAnsi" w:eastAsia="Times New Roman" w:hAnsiTheme="majorHAnsi" w:cs="Courier New"/>
          <w:bCs/>
          <w:sz w:val="24"/>
          <w:szCs w:val="24"/>
          <w:lang w:eastAsia="it-IT"/>
        </w:rPr>
        <w:t xml:space="preserve">Regolamento di attuazione dell'articolo 177, comma 1, del </w:t>
      </w:r>
      <w:r w:rsidRPr="009753CA">
        <w:rPr>
          <w:rFonts w:asciiTheme="majorHAnsi" w:eastAsia="Times New Roman" w:hAnsiTheme="majorHAnsi" w:cs="Courier New"/>
          <w:bCs/>
          <w:sz w:val="24"/>
          <w:szCs w:val="24"/>
          <w:lang w:eastAsia="it-IT"/>
        </w:rPr>
        <w:lastRenderedPageBreak/>
        <w:t>decreto legislativo 30 aprile 1992, n. 285, come modificato dall'articolo 31, comma 1, della legge 29 luglio 2010, n. 120, in materia di trasporto e soccorso di animali in stato di necessità”</w:t>
      </w:r>
    </w:p>
    <w:p w:rsidR="00F43D4A" w:rsidRPr="009753CA" w:rsidRDefault="00F43D4A" w:rsidP="00284DBD">
      <w:pPr>
        <w:numPr>
          <w:ilvl w:val="1"/>
          <w:numId w:val="8"/>
        </w:numPr>
        <w:spacing w:after="0" w:line="240" w:lineRule="auto"/>
        <w:jc w:val="both"/>
        <w:rPr>
          <w:rFonts w:asciiTheme="majorHAnsi" w:hAnsiTheme="majorHAnsi" w:cs="Tahoma"/>
          <w:sz w:val="24"/>
          <w:szCs w:val="24"/>
        </w:rPr>
      </w:pPr>
      <w:r w:rsidRPr="009753CA">
        <w:rPr>
          <w:rFonts w:asciiTheme="majorHAnsi" w:hAnsiTheme="majorHAnsi" w:cs="Tahoma"/>
          <w:sz w:val="24"/>
          <w:szCs w:val="24"/>
        </w:rPr>
        <w:t xml:space="preserve">LINEE GUIDA MINISTERO DELLA SALUTE - DIREZIONE GENERALE DELLA SANITA’ ANIMALE E DEI FARMACI VETERINARI - UO TUTELA ANIMALI recanti </w:t>
      </w:r>
      <w:r w:rsidRPr="009753CA">
        <w:rPr>
          <w:rFonts w:asciiTheme="majorHAnsi" w:hAnsiTheme="majorHAnsi"/>
          <w:sz w:val="24"/>
          <w:szCs w:val="24"/>
        </w:rPr>
        <w:t>disposizioni relative alle attrezzature delle autoambulanze veterinarie, ai requisiti del personale adibito al soccorso e al trasporto degli animali, ai dispositivi di protezione individuale e l’equipaggiamento di cui il personale deve disporre ai sensi dell’art.2, comma 3 del D.M. 9 ottobre 2012 n. 217</w:t>
      </w:r>
    </w:p>
    <w:p w:rsidR="00EA4A49" w:rsidRPr="009753CA" w:rsidRDefault="00EA4A49" w:rsidP="00284DBD">
      <w:pPr>
        <w:numPr>
          <w:ilvl w:val="1"/>
          <w:numId w:val="8"/>
        </w:numPr>
        <w:spacing w:after="0" w:line="240" w:lineRule="auto"/>
        <w:jc w:val="both"/>
        <w:rPr>
          <w:rFonts w:asciiTheme="majorHAnsi" w:hAnsiTheme="majorHAnsi" w:cs="Tahoma"/>
          <w:sz w:val="24"/>
          <w:szCs w:val="24"/>
        </w:rPr>
      </w:pPr>
      <w:r w:rsidRPr="009753CA">
        <w:rPr>
          <w:rFonts w:asciiTheme="majorHAnsi" w:hAnsiTheme="majorHAnsi" w:cstheme="minorHAnsi"/>
          <w:sz w:val="24"/>
          <w:szCs w:val="24"/>
        </w:rPr>
        <w:t>DELIBERAZIONE DELLA GIUNTA REGIONALE 8 novembre 2013 n. 2029 “L.R. 20/2012 art. 25 e art. 29. Recepimento dell’accordo sancito in data 24/1/2013 in sede di conferenza unificata in materia di identificazione e registrazione degli animali da affezione e approvazione manuale operativo per la gestione dell’anagrafe degli animali d’affezione (BDR)</w:t>
      </w:r>
      <w:r w:rsidR="00974424" w:rsidRPr="009753CA">
        <w:rPr>
          <w:rFonts w:asciiTheme="majorHAnsi" w:hAnsiTheme="majorHAnsi" w:cstheme="minorHAnsi"/>
          <w:sz w:val="24"/>
          <w:szCs w:val="24"/>
        </w:rPr>
        <w:t>”</w:t>
      </w:r>
    </w:p>
    <w:p w:rsidR="00AF51BC" w:rsidRPr="009753CA" w:rsidRDefault="00F02117" w:rsidP="00284DBD">
      <w:pPr>
        <w:numPr>
          <w:ilvl w:val="1"/>
          <w:numId w:val="8"/>
        </w:numPr>
        <w:spacing w:after="0" w:line="240" w:lineRule="auto"/>
        <w:jc w:val="both"/>
        <w:rPr>
          <w:rFonts w:asciiTheme="majorHAnsi" w:hAnsiTheme="majorHAnsi" w:cs="Tahoma"/>
          <w:sz w:val="24"/>
          <w:szCs w:val="24"/>
        </w:rPr>
      </w:pPr>
      <w:r w:rsidRPr="009753CA">
        <w:rPr>
          <w:rFonts w:asciiTheme="majorHAnsi" w:eastAsia="Times New Roman" w:hAnsiTheme="majorHAnsi"/>
          <w:sz w:val="24"/>
          <w:szCs w:val="24"/>
          <w:lang w:eastAsia="it-IT"/>
        </w:rPr>
        <w:t>LINEE GUIDA DEL MINISTERO DELLA SALUTE</w:t>
      </w:r>
      <w:r w:rsidR="00951D68" w:rsidRPr="009753CA">
        <w:rPr>
          <w:rFonts w:asciiTheme="majorHAnsi" w:eastAsia="Times New Roman" w:hAnsiTheme="majorHAnsi"/>
          <w:sz w:val="24"/>
          <w:szCs w:val="24"/>
          <w:lang w:eastAsia="it-IT"/>
        </w:rPr>
        <w:t xml:space="preserve"> protocollo DGSAF numero 18208 del 4 settembre 2014 recanti disposizioni relative alle attrezzature delle autoambulanze veterinarie, ai requisiti del personale adibito al soccorso ed al trasposto degli animali, ai dispositivi di protezione individuale ed all’equipaggiamento di cui il personale deve disporre ai sensi dell’articolo 2, comma 3, del D.M. 9 ottobre 2012, numero 217</w:t>
      </w:r>
      <w:r w:rsidR="00F43D4A" w:rsidRPr="009753CA">
        <w:rPr>
          <w:rFonts w:asciiTheme="majorHAnsi" w:eastAsia="Times New Roman" w:hAnsiTheme="majorHAnsi"/>
          <w:sz w:val="24"/>
          <w:szCs w:val="24"/>
          <w:lang w:eastAsia="it-IT"/>
        </w:rPr>
        <w:t xml:space="preserve"> </w:t>
      </w:r>
    </w:p>
    <w:p w:rsidR="00030FE8" w:rsidRPr="009753CA" w:rsidRDefault="00030FE8" w:rsidP="00284DBD">
      <w:pPr>
        <w:numPr>
          <w:ilvl w:val="1"/>
          <w:numId w:val="8"/>
        </w:numPr>
        <w:spacing w:after="0" w:line="240" w:lineRule="auto"/>
        <w:jc w:val="both"/>
        <w:rPr>
          <w:rFonts w:asciiTheme="majorHAnsi" w:hAnsiTheme="majorHAnsi" w:cs="Tahoma"/>
          <w:sz w:val="24"/>
          <w:szCs w:val="24"/>
        </w:rPr>
      </w:pPr>
      <w:r w:rsidRPr="009753CA">
        <w:rPr>
          <w:rFonts w:asciiTheme="majorHAnsi" w:hAnsiTheme="majorHAnsi" w:cs="Tahoma"/>
          <w:sz w:val="24"/>
          <w:szCs w:val="24"/>
        </w:rPr>
        <w:t xml:space="preserve">Ogni altra normativa nazionale, regionale e locale pertinente </w:t>
      </w:r>
      <w:proofErr w:type="spellStart"/>
      <w:r w:rsidRPr="009753CA">
        <w:rPr>
          <w:rFonts w:asciiTheme="majorHAnsi" w:hAnsiTheme="majorHAnsi" w:cs="Tahoma"/>
          <w:i/>
          <w:sz w:val="24"/>
          <w:szCs w:val="24"/>
        </w:rPr>
        <w:t>ratione</w:t>
      </w:r>
      <w:proofErr w:type="spellEnd"/>
      <w:r w:rsidRPr="009753CA">
        <w:rPr>
          <w:rFonts w:asciiTheme="majorHAnsi" w:hAnsiTheme="majorHAnsi" w:cs="Tahoma"/>
          <w:i/>
          <w:sz w:val="24"/>
          <w:szCs w:val="24"/>
        </w:rPr>
        <w:t xml:space="preserve"> </w:t>
      </w:r>
      <w:proofErr w:type="spellStart"/>
      <w:r w:rsidRPr="009753CA">
        <w:rPr>
          <w:rFonts w:asciiTheme="majorHAnsi" w:hAnsiTheme="majorHAnsi" w:cs="Tahoma"/>
          <w:i/>
          <w:sz w:val="24"/>
          <w:szCs w:val="24"/>
        </w:rPr>
        <w:t>materiae</w:t>
      </w:r>
      <w:proofErr w:type="spellEnd"/>
      <w:r w:rsidRPr="009753CA">
        <w:rPr>
          <w:rFonts w:asciiTheme="majorHAnsi" w:hAnsiTheme="majorHAnsi" w:cs="Tahoma"/>
          <w:sz w:val="24"/>
          <w:szCs w:val="24"/>
        </w:rPr>
        <w:t>.</w:t>
      </w:r>
    </w:p>
    <w:p w:rsidR="00DE31A8" w:rsidRPr="009753CA" w:rsidRDefault="00DE31A8" w:rsidP="00284DBD">
      <w:pPr>
        <w:spacing w:line="240" w:lineRule="auto"/>
        <w:rPr>
          <w:rFonts w:asciiTheme="majorHAnsi" w:hAnsiTheme="majorHAnsi" w:cs="Tahoma"/>
          <w:sz w:val="24"/>
          <w:szCs w:val="24"/>
        </w:rPr>
      </w:pPr>
    </w:p>
    <w:p w:rsidR="00DE31A8" w:rsidRPr="009753CA" w:rsidRDefault="00DE31A8" w:rsidP="00284DBD">
      <w:pPr>
        <w:spacing w:line="240" w:lineRule="auto"/>
        <w:rPr>
          <w:rFonts w:asciiTheme="majorHAnsi" w:hAnsiTheme="majorHAnsi" w:cs="Tahoma"/>
          <w:sz w:val="24"/>
          <w:szCs w:val="24"/>
        </w:rPr>
      </w:pPr>
      <w:r w:rsidRPr="009753CA">
        <w:rPr>
          <w:rFonts w:asciiTheme="majorHAnsi" w:hAnsiTheme="majorHAnsi" w:cs="Tahoma"/>
          <w:sz w:val="24"/>
          <w:szCs w:val="24"/>
        </w:rPr>
        <w:t>Decre</w:t>
      </w:r>
      <w:r w:rsidR="00E90B57" w:rsidRPr="009753CA">
        <w:rPr>
          <w:rFonts w:asciiTheme="majorHAnsi" w:hAnsiTheme="majorHAnsi" w:cs="Tahoma"/>
          <w:sz w:val="24"/>
          <w:szCs w:val="24"/>
        </w:rPr>
        <w:t>to legislativo 18</w:t>
      </w:r>
      <w:r w:rsidRPr="009753CA">
        <w:rPr>
          <w:rFonts w:asciiTheme="majorHAnsi" w:hAnsiTheme="majorHAnsi" w:cs="Tahoma"/>
          <w:sz w:val="24"/>
          <w:szCs w:val="24"/>
        </w:rPr>
        <w:t xml:space="preserve"> aprile 20</w:t>
      </w:r>
      <w:r w:rsidR="00E90B57" w:rsidRPr="009753CA">
        <w:rPr>
          <w:rFonts w:asciiTheme="majorHAnsi" w:hAnsiTheme="majorHAnsi" w:cs="Tahoma"/>
          <w:sz w:val="24"/>
          <w:szCs w:val="24"/>
        </w:rPr>
        <w:t>1</w:t>
      </w:r>
      <w:r w:rsidRPr="009753CA">
        <w:rPr>
          <w:rFonts w:asciiTheme="majorHAnsi" w:hAnsiTheme="majorHAnsi" w:cs="Tahoma"/>
          <w:sz w:val="24"/>
          <w:szCs w:val="24"/>
        </w:rPr>
        <w:t xml:space="preserve">6, n. </w:t>
      </w:r>
      <w:r w:rsidR="00E90B57" w:rsidRPr="009753CA">
        <w:rPr>
          <w:rFonts w:asciiTheme="majorHAnsi" w:hAnsiTheme="majorHAnsi" w:cs="Tahoma"/>
          <w:sz w:val="24"/>
          <w:szCs w:val="24"/>
        </w:rPr>
        <w:t>50</w:t>
      </w:r>
      <w:r w:rsidRPr="009753CA">
        <w:rPr>
          <w:rFonts w:asciiTheme="majorHAnsi" w:hAnsiTheme="majorHAnsi" w:cs="Tahoma"/>
          <w:sz w:val="24"/>
          <w:szCs w:val="24"/>
        </w:rPr>
        <w:t>.</w:t>
      </w:r>
    </w:p>
    <w:p w:rsidR="00F94C5B" w:rsidRPr="009753CA" w:rsidRDefault="00F94C5B" w:rsidP="00284DBD">
      <w:pPr>
        <w:spacing w:line="240" w:lineRule="auto"/>
        <w:jc w:val="both"/>
        <w:rPr>
          <w:rFonts w:asciiTheme="majorHAnsi" w:hAnsiTheme="majorHAnsi" w:cs="Tahoma"/>
          <w:b/>
          <w:sz w:val="24"/>
          <w:szCs w:val="24"/>
        </w:rPr>
      </w:pPr>
    </w:p>
    <w:p w:rsidR="00DE31A8" w:rsidRPr="009753CA" w:rsidRDefault="00DE31A8" w:rsidP="00284DBD">
      <w:pPr>
        <w:numPr>
          <w:ilvl w:val="1"/>
          <w:numId w:val="3"/>
        </w:numPr>
        <w:spacing w:after="0" w:line="240" w:lineRule="auto"/>
        <w:jc w:val="both"/>
        <w:rPr>
          <w:rFonts w:asciiTheme="majorHAnsi" w:hAnsiTheme="majorHAnsi" w:cs="Tahoma"/>
          <w:b/>
          <w:sz w:val="24"/>
          <w:szCs w:val="24"/>
        </w:rPr>
      </w:pPr>
      <w:r w:rsidRPr="009753CA">
        <w:rPr>
          <w:rFonts w:asciiTheme="majorHAnsi" w:hAnsiTheme="majorHAnsi" w:cs="Tahoma"/>
          <w:b/>
          <w:sz w:val="24"/>
          <w:szCs w:val="24"/>
        </w:rPr>
        <w:t>REQUISITI MINIMI DI PARTECIPAZIONE</w:t>
      </w:r>
    </w:p>
    <w:p w:rsidR="00DE31A8" w:rsidRPr="009753CA" w:rsidRDefault="00DE31A8" w:rsidP="00284DBD">
      <w:pPr>
        <w:spacing w:line="240" w:lineRule="auto"/>
        <w:jc w:val="both"/>
        <w:rPr>
          <w:rFonts w:asciiTheme="majorHAnsi" w:hAnsiTheme="majorHAnsi" w:cs="Tahoma"/>
          <w:b/>
          <w:sz w:val="24"/>
          <w:szCs w:val="24"/>
        </w:rPr>
      </w:pPr>
    </w:p>
    <w:p w:rsidR="00DE31A8" w:rsidRPr="009753CA" w:rsidRDefault="00DE31A8" w:rsidP="00284DBD">
      <w:pPr>
        <w:spacing w:line="240" w:lineRule="auto"/>
        <w:jc w:val="both"/>
        <w:rPr>
          <w:rFonts w:asciiTheme="majorHAnsi" w:hAnsiTheme="majorHAnsi" w:cs="TTE1F550C8t00"/>
          <w:sz w:val="24"/>
          <w:szCs w:val="24"/>
        </w:rPr>
      </w:pPr>
      <w:r w:rsidRPr="009753CA">
        <w:rPr>
          <w:rFonts w:asciiTheme="majorHAnsi" w:hAnsiTheme="majorHAnsi" w:cs="Tahoma"/>
          <w:sz w:val="24"/>
          <w:szCs w:val="24"/>
        </w:rPr>
        <w:t xml:space="preserve">Aver </w:t>
      </w:r>
      <w:r w:rsidR="006C3D80" w:rsidRPr="009753CA">
        <w:rPr>
          <w:rFonts w:asciiTheme="majorHAnsi" w:hAnsiTheme="majorHAnsi" w:cs="Tahoma"/>
          <w:sz w:val="24"/>
          <w:szCs w:val="24"/>
        </w:rPr>
        <w:t>espletato</w:t>
      </w:r>
      <w:r w:rsidRPr="009753CA">
        <w:rPr>
          <w:rFonts w:asciiTheme="majorHAnsi" w:hAnsiTheme="majorHAnsi" w:cs="Tahoma"/>
          <w:sz w:val="24"/>
          <w:szCs w:val="24"/>
        </w:rPr>
        <w:t>, negli ultimi tre esercizi antecedenti la data di pubblicazione del bando (201</w:t>
      </w:r>
      <w:r w:rsidR="004C68B1" w:rsidRPr="009753CA">
        <w:rPr>
          <w:rFonts w:asciiTheme="majorHAnsi" w:hAnsiTheme="majorHAnsi" w:cs="Tahoma"/>
          <w:sz w:val="24"/>
          <w:szCs w:val="24"/>
        </w:rPr>
        <w:t>3</w:t>
      </w:r>
      <w:r w:rsidRPr="009753CA">
        <w:rPr>
          <w:rFonts w:asciiTheme="majorHAnsi" w:hAnsiTheme="majorHAnsi" w:cs="Tahoma"/>
          <w:sz w:val="24"/>
          <w:szCs w:val="24"/>
        </w:rPr>
        <w:t>-201</w:t>
      </w:r>
      <w:r w:rsidR="004C68B1" w:rsidRPr="009753CA">
        <w:rPr>
          <w:rFonts w:asciiTheme="majorHAnsi" w:hAnsiTheme="majorHAnsi" w:cs="Tahoma"/>
          <w:sz w:val="24"/>
          <w:szCs w:val="24"/>
        </w:rPr>
        <w:t>4</w:t>
      </w:r>
      <w:r w:rsidRPr="009753CA">
        <w:rPr>
          <w:rFonts w:asciiTheme="majorHAnsi" w:hAnsiTheme="majorHAnsi" w:cs="Tahoma"/>
          <w:sz w:val="24"/>
          <w:szCs w:val="24"/>
        </w:rPr>
        <w:t>-201</w:t>
      </w:r>
      <w:r w:rsidR="004C68B1" w:rsidRPr="009753CA">
        <w:rPr>
          <w:rFonts w:asciiTheme="majorHAnsi" w:hAnsiTheme="majorHAnsi" w:cs="Tahoma"/>
          <w:sz w:val="24"/>
          <w:szCs w:val="24"/>
        </w:rPr>
        <w:t>5</w:t>
      </w:r>
      <w:r w:rsidRPr="009753CA">
        <w:rPr>
          <w:rFonts w:asciiTheme="majorHAnsi" w:hAnsiTheme="majorHAnsi" w:cs="Tahoma"/>
          <w:sz w:val="24"/>
          <w:szCs w:val="24"/>
        </w:rPr>
        <w:t xml:space="preserve">), </w:t>
      </w:r>
      <w:r w:rsidR="006C3D80" w:rsidRPr="009753CA">
        <w:rPr>
          <w:rFonts w:asciiTheme="majorHAnsi" w:hAnsiTheme="majorHAnsi" w:cs="Tahoma"/>
          <w:sz w:val="24"/>
          <w:szCs w:val="24"/>
        </w:rPr>
        <w:t>servizi riconducibili a quelli oggetto di procedura.</w:t>
      </w:r>
    </w:p>
    <w:p w:rsidR="00DE31A8" w:rsidRPr="009753CA" w:rsidRDefault="00DE31A8" w:rsidP="00284DBD">
      <w:pPr>
        <w:numPr>
          <w:ilvl w:val="1"/>
          <w:numId w:val="3"/>
        </w:numPr>
        <w:spacing w:after="0" w:line="240" w:lineRule="auto"/>
        <w:jc w:val="both"/>
        <w:rPr>
          <w:rFonts w:asciiTheme="majorHAnsi" w:hAnsiTheme="majorHAnsi" w:cs="Tahoma"/>
          <w:b/>
          <w:sz w:val="24"/>
          <w:szCs w:val="24"/>
        </w:rPr>
      </w:pPr>
      <w:r w:rsidRPr="009753CA">
        <w:rPr>
          <w:rFonts w:asciiTheme="majorHAnsi" w:hAnsiTheme="majorHAnsi" w:cs="Tahoma"/>
          <w:b/>
          <w:sz w:val="24"/>
          <w:szCs w:val="24"/>
        </w:rPr>
        <w:t>IMPORTO PRESUNTO DI GARA, CAUZIONE PROVVISORIA E CIG</w:t>
      </w:r>
    </w:p>
    <w:p w:rsidR="00B759FC" w:rsidRPr="009753CA" w:rsidRDefault="00B759FC" w:rsidP="00284DBD">
      <w:pPr>
        <w:autoSpaceDE w:val="0"/>
        <w:autoSpaceDN w:val="0"/>
        <w:adjustRightInd w:val="0"/>
        <w:spacing w:line="240" w:lineRule="auto"/>
        <w:jc w:val="both"/>
        <w:rPr>
          <w:rFonts w:asciiTheme="majorHAnsi" w:hAnsiTheme="majorHAnsi" w:cs="Tahoma"/>
          <w:b/>
          <w:sz w:val="24"/>
          <w:szCs w:val="24"/>
        </w:rPr>
      </w:pPr>
    </w:p>
    <w:tbl>
      <w:tblPr>
        <w:tblW w:w="42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04"/>
        <w:gridCol w:w="994"/>
        <w:gridCol w:w="2483"/>
        <w:gridCol w:w="1796"/>
        <w:gridCol w:w="1930"/>
      </w:tblGrid>
      <w:tr w:rsidR="004F61FF" w:rsidRPr="009753CA" w:rsidTr="009C649C">
        <w:trPr>
          <w:trHeight w:val="675"/>
        </w:trPr>
        <w:tc>
          <w:tcPr>
            <w:tcW w:w="716" w:type="pct"/>
            <w:shd w:val="clear" w:color="auto" w:fill="auto"/>
            <w:vAlign w:val="center"/>
            <w:hideMark/>
          </w:tcPr>
          <w:p w:rsidR="004F61FF" w:rsidRPr="009753CA" w:rsidRDefault="004F61FF" w:rsidP="00284DBD">
            <w:pPr>
              <w:spacing w:line="240" w:lineRule="auto"/>
              <w:rPr>
                <w:rFonts w:asciiTheme="majorHAnsi" w:hAnsiTheme="majorHAnsi" w:cs="Tahoma"/>
                <w:b/>
              </w:rPr>
            </w:pPr>
            <w:r w:rsidRPr="009753CA">
              <w:rPr>
                <w:rFonts w:asciiTheme="majorHAnsi" w:hAnsiTheme="majorHAnsi" w:cs="Tahoma"/>
                <w:b/>
              </w:rPr>
              <w:t>LOTTO</w:t>
            </w:r>
          </w:p>
        </w:tc>
        <w:tc>
          <w:tcPr>
            <w:tcW w:w="591" w:type="pct"/>
            <w:shd w:val="clear" w:color="auto" w:fill="auto"/>
            <w:vAlign w:val="center"/>
            <w:hideMark/>
          </w:tcPr>
          <w:p w:rsidR="004F61FF" w:rsidRPr="009753CA" w:rsidRDefault="004F61FF" w:rsidP="00284DBD">
            <w:pPr>
              <w:spacing w:line="240" w:lineRule="auto"/>
              <w:jc w:val="center"/>
              <w:rPr>
                <w:rFonts w:asciiTheme="majorHAnsi" w:hAnsiTheme="majorHAnsi" w:cs="Tahoma"/>
                <w:b/>
              </w:rPr>
            </w:pPr>
            <w:r w:rsidRPr="009753CA">
              <w:rPr>
                <w:rFonts w:asciiTheme="majorHAnsi" w:hAnsiTheme="majorHAnsi" w:cs="Tahoma"/>
                <w:b/>
              </w:rPr>
              <w:t>AAS</w:t>
            </w:r>
          </w:p>
        </w:tc>
        <w:tc>
          <w:tcPr>
            <w:tcW w:w="1477" w:type="pct"/>
            <w:shd w:val="clear" w:color="auto" w:fill="auto"/>
            <w:vAlign w:val="center"/>
            <w:hideMark/>
          </w:tcPr>
          <w:p w:rsidR="004F61FF" w:rsidRPr="009753CA" w:rsidRDefault="004F61FF" w:rsidP="00284DBD">
            <w:pPr>
              <w:spacing w:line="240" w:lineRule="auto"/>
              <w:jc w:val="center"/>
              <w:rPr>
                <w:rFonts w:asciiTheme="majorHAnsi" w:hAnsiTheme="majorHAnsi" w:cs="Tahoma"/>
                <w:b/>
              </w:rPr>
            </w:pPr>
            <w:r w:rsidRPr="009753CA">
              <w:rPr>
                <w:rFonts w:asciiTheme="majorHAnsi" w:hAnsiTheme="majorHAnsi" w:cs="Tahoma"/>
                <w:b/>
              </w:rPr>
              <w:t xml:space="preserve">VALORE A BASE D'ASTA </w:t>
            </w:r>
          </w:p>
          <w:p w:rsidR="004F61FF" w:rsidRPr="009753CA" w:rsidRDefault="004F61FF" w:rsidP="00284DBD">
            <w:pPr>
              <w:spacing w:line="240" w:lineRule="auto"/>
              <w:jc w:val="center"/>
              <w:rPr>
                <w:rFonts w:asciiTheme="majorHAnsi" w:hAnsiTheme="majorHAnsi" w:cs="Tahoma"/>
                <w:b/>
              </w:rPr>
            </w:pPr>
            <w:r w:rsidRPr="009753CA">
              <w:rPr>
                <w:rFonts w:asciiTheme="majorHAnsi" w:hAnsiTheme="majorHAnsi" w:cs="Tahoma"/>
                <w:b/>
              </w:rPr>
              <w:t>NON SUPERABILE PENA ESCLUSIONE</w:t>
            </w:r>
          </w:p>
          <w:p w:rsidR="004F61FF" w:rsidRPr="009753CA" w:rsidRDefault="004F61FF" w:rsidP="00284DBD">
            <w:pPr>
              <w:spacing w:line="240" w:lineRule="auto"/>
              <w:jc w:val="center"/>
              <w:rPr>
                <w:rFonts w:asciiTheme="majorHAnsi" w:hAnsiTheme="majorHAnsi" w:cs="Tahoma"/>
                <w:b/>
              </w:rPr>
            </w:pPr>
            <w:r w:rsidRPr="009753CA">
              <w:rPr>
                <w:rFonts w:asciiTheme="majorHAnsi" w:hAnsiTheme="majorHAnsi" w:cs="Tahoma"/>
                <w:b/>
              </w:rPr>
              <w:t>IMPORTO OMNICOMPRENSIVO  A TITOLO DI CANONE MENSILE</w:t>
            </w:r>
          </w:p>
          <w:p w:rsidR="004F61FF" w:rsidRPr="009753CA" w:rsidRDefault="004F61FF" w:rsidP="00284DBD">
            <w:pPr>
              <w:spacing w:line="240" w:lineRule="auto"/>
              <w:jc w:val="center"/>
              <w:rPr>
                <w:rFonts w:asciiTheme="majorHAnsi" w:hAnsiTheme="majorHAnsi" w:cs="Tahoma"/>
                <w:b/>
              </w:rPr>
            </w:pPr>
            <w:r w:rsidRPr="009753CA">
              <w:rPr>
                <w:rFonts w:asciiTheme="majorHAnsi" w:hAnsiTheme="majorHAnsi" w:cs="Tahoma"/>
                <w:b/>
              </w:rPr>
              <w:t>(IVA ESCLUSA)</w:t>
            </w:r>
          </w:p>
        </w:tc>
        <w:tc>
          <w:tcPr>
            <w:tcW w:w="1068" w:type="pct"/>
            <w:shd w:val="clear" w:color="auto" w:fill="auto"/>
            <w:vAlign w:val="center"/>
            <w:hideMark/>
          </w:tcPr>
          <w:p w:rsidR="004F61FF" w:rsidRPr="009753CA" w:rsidRDefault="004F61FF" w:rsidP="00284DBD">
            <w:pPr>
              <w:spacing w:line="240" w:lineRule="auto"/>
              <w:jc w:val="center"/>
              <w:rPr>
                <w:rFonts w:asciiTheme="majorHAnsi" w:hAnsiTheme="majorHAnsi"/>
                <w:b/>
              </w:rPr>
            </w:pPr>
            <w:r w:rsidRPr="009753CA">
              <w:rPr>
                <w:rFonts w:asciiTheme="majorHAnsi" w:hAnsiTheme="majorHAnsi"/>
                <w:b/>
              </w:rPr>
              <w:t>Spese per il massimo contenimento dei rischi di natura interferenziale e per la sicurezza, non soggette a ribasso d’asta</w:t>
            </w:r>
          </w:p>
        </w:tc>
        <w:tc>
          <w:tcPr>
            <w:tcW w:w="1148" w:type="pct"/>
            <w:shd w:val="clear" w:color="auto" w:fill="auto"/>
            <w:vAlign w:val="center"/>
            <w:hideMark/>
          </w:tcPr>
          <w:p w:rsidR="004F61FF" w:rsidRPr="009753CA" w:rsidRDefault="004F61FF" w:rsidP="00284DBD">
            <w:pPr>
              <w:spacing w:line="240" w:lineRule="auto"/>
              <w:jc w:val="center"/>
              <w:rPr>
                <w:rFonts w:asciiTheme="majorHAnsi" w:hAnsiTheme="majorHAnsi"/>
                <w:b/>
              </w:rPr>
            </w:pPr>
            <w:r w:rsidRPr="009753CA">
              <w:rPr>
                <w:rFonts w:asciiTheme="majorHAnsi" w:hAnsiTheme="majorHAnsi"/>
                <w:b/>
              </w:rPr>
              <w:t>IMPORTO TOTALE INCLUSI ONERI</w:t>
            </w:r>
          </w:p>
          <w:p w:rsidR="004F61FF" w:rsidRPr="009753CA" w:rsidRDefault="004F61FF" w:rsidP="00284DBD">
            <w:pPr>
              <w:spacing w:line="240" w:lineRule="auto"/>
              <w:jc w:val="center"/>
              <w:rPr>
                <w:rFonts w:asciiTheme="majorHAnsi" w:hAnsiTheme="majorHAnsi"/>
                <w:b/>
              </w:rPr>
            </w:pPr>
            <w:r w:rsidRPr="009753CA">
              <w:rPr>
                <w:rFonts w:asciiTheme="majorHAnsi" w:hAnsiTheme="majorHAnsi"/>
                <w:b/>
              </w:rPr>
              <w:t>(36 mesi)</w:t>
            </w:r>
          </w:p>
          <w:p w:rsidR="004F61FF" w:rsidRPr="009753CA" w:rsidRDefault="004F61FF" w:rsidP="00284DBD">
            <w:pPr>
              <w:spacing w:line="240" w:lineRule="auto"/>
              <w:jc w:val="center"/>
              <w:rPr>
                <w:rFonts w:asciiTheme="majorHAnsi" w:hAnsiTheme="majorHAnsi"/>
                <w:b/>
              </w:rPr>
            </w:pPr>
          </w:p>
        </w:tc>
      </w:tr>
      <w:tr w:rsidR="00E90B57" w:rsidRPr="009753CA" w:rsidTr="003153D7">
        <w:trPr>
          <w:trHeight w:val="300"/>
        </w:trPr>
        <w:tc>
          <w:tcPr>
            <w:tcW w:w="716"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Lotto 1</w:t>
            </w:r>
          </w:p>
        </w:tc>
        <w:tc>
          <w:tcPr>
            <w:tcW w:w="591"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ASUITS</w:t>
            </w:r>
          </w:p>
        </w:tc>
        <w:tc>
          <w:tcPr>
            <w:tcW w:w="1477"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iCs/>
              </w:rPr>
            </w:pPr>
            <w:r w:rsidRPr="009753CA">
              <w:rPr>
                <w:rFonts w:asciiTheme="majorHAnsi" w:hAnsiTheme="majorHAnsi" w:cs="Tahoma"/>
                <w:iCs/>
              </w:rPr>
              <w:t>€ 5.000,00</w:t>
            </w:r>
          </w:p>
        </w:tc>
        <w:tc>
          <w:tcPr>
            <w:tcW w:w="106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€ 0,00</w:t>
            </w:r>
          </w:p>
        </w:tc>
        <w:tc>
          <w:tcPr>
            <w:tcW w:w="114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rPr>
            </w:pPr>
            <w:r w:rsidRPr="009753CA">
              <w:rPr>
                <w:rFonts w:asciiTheme="majorHAnsi" w:hAnsiTheme="majorHAnsi"/>
              </w:rPr>
              <w:t>€ 180.000,00</w:t>
            </w:r>
          </w:p>
        </w:tc>
      </w:tr>
      <w:tr w:rsidR="00E90B57" w:rsidRPr="009753CA" w:rsidTr="003153D7">
        <w:trPr>
          <w:trHeight w:val="300"/>
        </w:trPr>
        <w:tc>
          <w:tcPr>
            <w:tcW w:w="716"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Lotto 2 voce a</w:t>
            </w:r>
          </w:p>
        </w:tc>
        <w:tc>
          <w:tcPr>
            <w:tcW w:w="591"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AAS2</w:t>
            </w:r>
          </w:p>
        </w:tc>
        <w:tc>
          <w:tcPr>
            <w:tcW w:w="1477"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iCs/>
              </w:rPr>
            </w:pPr>
            <w:r w:rsidRPr="009753CA">
              <w:rPr>
                <w:rFonts w:asciiTheme="majorHAnsi" w:hAnsiTheme="majorHAnsi" w:cs="Tahoma"/>
                <w:iCs/>
              </w:rPr>
              <w:t>€ 3.500,00</w:t>
            </w:r>
          </w:p>
        </w:tc>
        <w:tc>
          <w:tcPr>
            <w:tcW w:w="106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€ 0,00</w:t>
            </w:r>
          </w:p>
        </w:tc>
        <w:tc>
          <w:tcPr>
            <w:tcW w:w="114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rPr>
            </w:pPr>
            <w:r w:rsidRPr="009753CA">
              <w:rPr>
                <w:rFonts w:asciiTheme="majorHAnsi" w:hAnsiTheme="majorHAnsi"/>
              </w:rPr>
              <w:t>€ 126.000,00</w:t>
            </w:r>
          </w:p>
        </w:tc>
      </w:tr>
      <w:tr w:rsidR="00E90B57" w:rsidRPr="009753CA" w:rsidTr="003153D7">
        <w:trPr>
          <w:trHeight w:val="300"/>
        </w:trPr>
        <w:tc>
          <w:tcPr>
            <w:tcW w:w="716"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lastRenderedPageBreak/>
              <w:t>Lotto 2 voce b</w:t>
            </w:r>
          </w:p>
        </w:tc>
        <w:tc>
          <w:tcPr>
            <w:tcW w:w="591"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AAS2</w:t>
            </w:r>
          </w:p>
        </w:tc>
        <w:tc>
          <w:tcPr>
            <w:tcW w:w="1477"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iCs/>
              </w:rPr>
            </w:pPr>
            <w:r w:rsidRPr="009753CA">
              <w:rPr>
                <w:rFonts w:asciiTheme="majorHAnsi" w:hAnsiTheme="majorHAnsi" w:cs="Tahoma"/>
                <w:iCs/>
              </w:rPr>
              <w:t>€ 2.500,00</w:t>
            </w:r>
          </w:p>
        </w:tc>
        <w:tc>
          <w:tcPr>
            <w:tcW w:w="106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€ 0,00</w:t>
            </w:r>
          </w:p>
        </w:tc>
        <w:tc>
          <w:tcPr>
            <w:tcW w:w="114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rPr>
            </w:pPr>
            <w:r w:rsidRPr="009753CA">
              <w:rPr>
                <w:rFonts w:asciiTheme="majorHAnsi" w:hAnsiTheme="majorHAnsi"/>
              </w:rPr>
              <w:t>€ 90.000,00</w:t>
            </w:r>
          </w:p>
        </w:tc>
      </w:tr>
      <w:tr w:rsidR="00E90B57" w:rsidRPr="009753CA" w:rsidTr="003153D7">
        <w:trPr>
          <w:trHeight w:val="300"/>
        </w:trPr>
        <w:tc>
          <w:tcPr>
            <w:tcW w:w="716"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rPr>
            </w:pPr>
            <w:r w:rsidRPr="009753CA">
              <w:rPr>
                <w:rFonts w:asciiTheme="majorHAnsi" w:hAnsiTheme="majorHAnsi" w:cs="Tahoma"/>
              </w:rPr>
              <w:t>Lotto 3</w:t>
            </w:r>
          </w:p>
        </w:tc>
        <w:tc>
          <w:tcPr>
            <w:tcW w:w="591"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AAS3</w:t>
            </w:r>
          </w:p>
        </w:tc>
        <w:tc>
          <w:tcPr>
            <w:tcW w:w="1477"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3153D7" w:rsidP="003153D7">
            <w:pPr>
              <w:jc w:val="center"/>
              <w:rPr>
                <w:rFonts w:asciiTheme="majorHAnsi" w:hAnsiTheme="majorHAnsi"/>
                <w:iCs/>
              </w:rPr>
            </w:pPr>
            <w:r w:rsidRPr="009753CA">
              <w:rPr>
                <w:rFonts w:asciiTheme="majorHAnsi" w:hAnsiTheme="majorHAnsi"/>
                <w:iCs/>
              </w:rPr>
              <w:t>€ 4.100,00</w:t>
            </w:r>
          </w:p>
        </w:tc>
        <w:tc>
          <w:tcPr>
            <w:tcW w:w="106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€ 0,00</w:t>
            </w:r>
          </w:p>
        </w:tc>
        <w:tc>
          <w:tcPr>
            <w:tcW w:w="114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3153D7" w:rsidP="003153D7">
            <w:pPr>
              <w:jc w:val="center"/>
              <w:rPr>
                <w:rFonts w:asciiTheme="majorHAnsi" w:hAnsiTheme="majorHAnsi"/>
                <w:sz w:val="24"/>
                <w:szCs w:val="24"/>
              </w:rPr>
            </w:pPr>
            <w:r w:rsidRPr="009753CA">
              <w:rPr>
                <w:rFonts w:asciiTheme="majorHAnsi" w:hAnsiTheme="majorHAnsi"/>
              </w:rPr>
              <w:t>€ 147.600,00</w:t>
            </w:r>
          </w:p>
        </w:tc>
      </w:tr>
      <w:tr w:rsidR="00E90B57" w:rsidRPr="009753CA" w:rsidTr="003153D7">
        <w:trPr>
          <w:trHeight w:val="300"/>
        </w:trPr>
        <w:tc>
          <w:tcPr>
            <w:tcW w:w="716"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rPr>
            </w:pPr>
            <w:r w:rsidRPr="009753CA">
              <w:rPr>
                <w:rFonts w:asciiTheme="majorHAnsi" w:hAnsiTheme="majorHAnsi" w:cs="Tahoma"/>
              </w:rPr>
              <w:t>Lotto 4</w:t>
            </w:r>
          </w:p>
        </w:tc>
        <w:tc>
          <w:tcPr>
            <w:tcW w:w="591"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ASUIUD</w:t>
            </w:r>
          </w:p>
        </w:tc>
        <w:tc>
          <w:tcPr>
            <w:tcW w:w="1477"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iCs/>
              </w:rPr>
            </w:pPr>
            <w:r w:rsidRPr="009753CA">
              <w:rPr>
                <w:rFonts w:asciiTheme="majorHAnsi" w:hAnsiTheme="majorHAnsi"/>
                <w:iCs/>
              </w:rPr>
              <w:t>€ 5.965,00</w:t>
            </w:r>
          </w:p>
        </w:tc>
        <w:tc>
          <w:tcPr>
            <w:tcW w:w="106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€ 0,00</w:t>
            </w:r>
          </w:p>
        </w:tc>
        <w:tc>
          <w:tcPr>
            <w:tcW w:w="114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rPr>
            </w:pPr>
            <w:r w:rsidRPr="009753CA">
              <w:rPr>
                <w:rFonts w:asciiTheme="majorHAnsi" w:hAnsiTheme="majorHAnsi"/>
              </w:rPr>
              <w:t>€ 214.740,00</w:t>
            </w:r>
          </w:p>
        </w:tc>
      </w:tr>
      <w:tr w:rsidR="00E90B57" w:rsidRPr="009753CA" w:rsidTr="003153D7">
        <w:trPr>
          <w:trHeight w:val="300"/>
        </w:trPr>
        <w:tc>
          <w:tcPr>
            <w:tcW w:w="716"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rPr>
            </w:pPr>
            <w:r w:rsidRPr="009753CA">
              <w:rPr>
                <w:rFonts w:asciiTheme="majorHAnsi" w:hAnsiTheme="majorHAnsi" w:cs="Tahoma"/>
              </w:rPr>
              <w:t>Lotto 5</w:t>
            </w:r>
          </w:p>
        </w:tc>
        <w:tc>
          <w:tcPr>
            <w:tcW w:w="591"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AAS5</w:t>
            </w:r>
          </w:p>
        </w:tc>
        <w:tc>
          <w:tcPr>
            <w:tcW w:w="1477"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iCs/>
              </w:rPr>
            </w:pPr>
            <w:r w:rsidRPr="009753CA">
              <w:rPr>
                <w:rFonts w:asciiTheme="majorHAnsi" w:hAnsiTheme="majorHAnsi" w:cs="Cambria"/>
                <w:iCs/>
              </w:rPr>
              <w:t>€ 10.875,00</w:t>
            </w:r>
          </w:p>
        </w:tc>
        <w:tc>
          <w:tcPr>
            <w:tcW w:w="106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cs="Tahoma"/>
              </w:rPr>
            </w:pPr>
            <w:r w:rsidRPr="009753CA">
              <w:rPr>
                <w:rFonts w:asciiTheme="majorHAnsi" w:hAnsiTheme="majorHAnsi" w:cs="Tahoma"/>
              </w:rPr>
              <w:t>€ 0,00</w:t>
            </w:r>
          </w:p>
        </w:tc>
        <w:tc>
          <w:tcPr>
            <w:tcW w:w="1148" w:type="pct"/>
            <w:tcBorders>
              <w:top w:val="single" w:sz="4" w:space="0" w:color="auto"/>
              <w:left w:val="single" w:sz="4" w:space="0" w:color="auto"/>
              <w:bottom w:val="single" w:sz="4" w:space="0" w:color="auto"/>
              <w:right w:val="single" w:sz="4" w:space="0" w:color="auto"/>
            </w:tcBorders>
            <w:shd w:val="clear" w:color="auto" w:fill="auto"/>
            <w:hideMark/>
          </w:tcPr>
          <w:p w:rsidR="00E90B57" w:rsidRPr="009753CA" w:rsidRDefault="00E90B57" w:rsidP="003153D7">
            <w:pPr>
              <w:spacing w:line="240" w:lineRule="auto"/>
              <w:jc w:val="center"/>
              <w:rPr>
                <w:rFonts w:asciiTheme="majorHAnsi" w:hAnsiTheme="majorHAnsi"/>
              </w:rPr>
            </w:pPr>
            <w:r w:rsidRPr="009753CA">
              <w:rPr>
                <w:rFonts w:asciiTheme="majorHAnsi" w:hAnsiTheme="majorHAnsi"/>
              </w:rPr>
              <w:t>€ 391.500,00</w:t>
            </w:r>
          </w:p>
        </w:tc>
      </w:tr>
    </w:tbl>
    <w:p w:rsidR="00F15A43" w:rsidRPr="009753CA" w:rsidRDefault="00F15A43" w:rsidP="00284DBD">
      <w:pPr>
        <w:autoSpaceDE w:val="0"/>
        <w:autoSpaceDN w:val="0"/>
        <w:adjustRightInd w:val="0"/>
        <w:spacing w:line="240" w:lineRule="auto"/>
        <w:jc w:val="both"/>
        <w:rPr>
          <w:rFonts w:asciiTheme="majorHAnsi" w:hAnsiTheme="majorHAnsi" w:cs="Tahoma"/>
          <w:b/>
        </w:rPr>
      </w:pPr>
    </w:p>
    <w:tbl>
      <w:tblPr>
        <w:tblW w:w="10635" w:type="dxa"/>
        <w:tblInd w:w="55" w:type="dxa"/>
        <w:tblCellMar>
          <w:left w:w="70" w:type="dxa"/>
          <w:right w:w="70" w:type="dxa"/>
        </w:tblCellMar>
        <w:tblLook w:val="04A0"/>
      </w:tblPr>
      <w:tblGrid>
        <w:gridCol w:w="1071"/>
        <w:gridCol w:w="1487"/>
        <w:gridCol w:w="1695"/>
        <w:gridCol w:w="2120"/>
        <w:gridCol w:w="1521"/>
        <w:gridCol w:w="1902"/>
        <w:gridCol w:w="160"/>
        <w:gridCol w:w="146"/>
        <w:gridCol w:w="146"/>
        <w:gridCol w:w="241"/>
        <w:gridCol w:w="146"/>
      </w:tblGrid>
      <w:tr w:rsidR="001B2B12" w:rsidRPr="009753CA" w:rsidTr="002C59AF">
        <w:trPr>
          <w:gridAfter w:val="5"/>
          <w:wAfter w:w="840" w:type="dxa"/>
          <w:trHeight w:val="706"/>
        </w:trPr>
        <w:tc>
          <w:tcPr>
            <w:tcW w:w="1074" w:type="dxa"/>
            <w:tcBorders>
              <w:top w:val="single" w:sz="4" w:space="0" w:color="auto"/>
              <w:left w:val="single" w:sz="4" w:space="0" w:color="auto"/>
              <w:bottom w:val="single" w:sz="4" w:space="0" w:color="auto"/>
              <w:right w:val="single" w:sz="4" w:space="0" w:color="auto"/>
            </w:tcBorders>
          </w:tcPr>
          <w:p w:rsidR="001B2B12" w:rsidRPr="009753CA" w:rsidRDefault="001B2B12" w:rsidP="002C59AF">
            <w:pPr>
              <w:spacing w:line="240" w:lineRule="auto"/>
              <w:jc w:val="center"/>
              <w:rPr>
                <w:rFonts w:asciiTheme="majorHAnsi" w:hAnsiTheme="majorHAnsi" w:cs="Tahoma"/>
                <w:b/>
              </w:rPr>
            </w:pPr>
            <w:r w:rsidRPr="009753CA">
              <w:rPr>
                <w:rFonts w:asciiTheme="majorHAnsi" w:hAnsiTheme="majorHAnsi" w:cs="Tahoma"/>
                <w:b/>
              </w:rPr>
              <w:t>LOTTO</w:t>
            </w:r>
          </w:p>
        </w:tc>
        <w:tc>
          <w:tcPr>
            <w:tcW w:w="1492" w:type="dxa"/>
            <w:tcBorders>
              <w:top w:val="single" w:sz="4" w:space="0" w:color="auto"/>
              <w:left w:val="single" w:sz="4" w:space="0" w:color="auto"/>
              <w:bottom w:val="single" w:sz="4" w:space="0" w:color="auto"/>
              <w:right w:val="single" w:sz="4" w:space="0" w:color="auto"/>
            </w:tcBorders>
          </w:tcPr>
          <w:p w:rsidR="001B2B12" w:rsidRPr="009753CA" w:rsidRDefault="001B2B12" w:rsidP="002C59AF">
            <w:pPr>
              <w:spacing w:line="240" w:lineRule="auto"/>
              <w:jc w:val="center"/>
              <w:rPr>
                <w:rFonts w:asciiTheme="majorHAnsi" w:hAnsiTheme="majorHAnsi" w:cs="Tahoma"/>
                <w:b/>
                <w:bCs/>
              </w:rPr>
            </w:pPr>
            <w:r w:rsidRPr="009753CA">
              <w:rPr>
                <w:rFonts w:asciiTheme="majorHAnsi" w:hAnsiTheme="majorHAnsi" w:cs="Tahoma"/>
                <w:b/>
                <w:bCs/>
              </w:rPr>
              <w:t>Importo presunto di gara</w:t>
            </w:r>
          </w:p>
        </w:tc>
        <w:tc>
          <w:tcPr>
            <w:tcW w:w="1701" w:type="dxa"/>
            <w:tcBorders>
              <w:top w:val="single" w:sz="4" w:space="0" w:color="auto"/>
              <w:left w:val="single" w:sz="4" w:space="0" w:color="auto"/>
              <w:bottom w:val="single" w:sz="4" w:space="0" w:color="auto"/>
              <w:right w:val="single" w:sz="4" w:space="0" w:color="auto"/>
            </w:tcBorders>
          </w:tcPr>
          <w:p w:rsidR="001B2B12" w:rsidRPr="009753CA" w:rsidRDefault="001B2B12" w:rsidP="00542B0D">
            <w:pPr>
              <w:spacing w:line="240" w:lineRule="auto"/>
              <w:jc w:val="center"/>
              <w:rPr>
                <w:rFonts w:asciiTheme="majorHAnsi" w:hAnsiTheme="majorHAnsi" w:cs="Tahoma"/>
                <w:b/>
                <w:bCs/>
              </w:rPr>
            </w:pPr>
            <w:r w:rsidRPr="009753CA">
              <w:rPr>
                <w:rFonts w:asciiTheme="majorHAnsi" w:hAnsiTheme="majorHAnsi" w:cs="Tahoma"/>
                <w:b/>
                <w:bCs/>
              </w:rPr>
              <w:t>Cauzione provvisoria da versare</w:t>
            </w:r>
          </w:p>
          <w:p w:rsidR="00542B0D" w:rsidRPr="009753CA" w:rsidRDefault="00542B0D" w:rsidP="00542B0D">
            <w:pPr>
              <w:spacing w:line="240" w:lineRule="auto"/>
              <w:jc w:val="center"/>
              <w:rPr>
                <w:rFonts w:ascii="Cambria" w:hAnsi="Cambria" w:cs="Tahoma"/>
                <w:b/>
                <w:bCs/>
              </w:rPr>
            </w:pPr>
            <w:r w:rsidRPr="009753CA">
              <w:rPr>
                <w:rFonts w:ascii="Cambria" w:hAnsi="Cambria" w:cs="Tahoma"/>
                <w:b/>
                <w:bCs/>
              </w:rPr>
              <w:t>(2% sul valore di 36</w:t>
            </w:r>
          </w:p>
          <w:p w:rsidR="00542B0D" w:rsidRPr="009753CA" w:rsidRDefault="00542B0D" w:rsidP="00542B0D">
            <w:pPr>
              <w:spacing w:line="240" w:lineRule="auto"/>
              <w:jc w:val="center"/>
              <w:rPr>
                <w:rFonts w:asciiTheme="majorHAnsi" w:hAnsiTheme="majorHAnsi" w:cs="Tahoma"/>
                <w:b/>
                <w:bCs/>
              </w:rPr>
            </w:pPr>
            <w:r w:rsidRPr="009753CA">
              <w:rPr>
                <w:rFonts w:ascii="Cambria" w:hAnsi="Cambria" w:cs="Tahoma"/>
                <w:b/>
                <w:bCs/>
              </w:rPr>
              <w:t xml:space="preserve"> mesi di servizio)</w:t>
            </w:r>
          </w:p>
        </w:tc>
        <w:tc>
          <w:tcPr>
            <w:tcW w:w="2126" w:type="dxa"/>
            <w:tcBorders>
              <w:top w:val="single" w:sz="4" w:space="0" w:color="auto"/>
              <w:left w:val="single" w:sz="4" w:space="0" w:color="auto"/>
              <w:bottom w:val="single" w:sz="4" w:space="0" w:color="auto"/>
              <w:right w:val="single" w:sz="4" w:space="0" w:color="auto"/>
            </w:tcBorders>
          </w:tcPr>
          <w:p w:rsidR="001B2B12" w:rsidRPr="009753CA" w:rsidRDefault="001B2B12" w:rsidP="002C59AF">
            <w:pPr>
              <w:spacing w:line="240" w:lineRule="auto"/>
              <w:jc w:val="center"/>
              <w:rPr>
                <w:rFonts w:asciiTheme="majorHAnsi" w:hAnsiTheme="majorHAnsi" w:cs="Tahoma"/>
                <w:b/>
                <w:bCs/>
              </w:rPr>
            </w:pPr>
            <w:r w:rsidRPr="009753CA">
              <w:rPr>
                <w:rFonts w:asciiTheme="majorHAnsi" w:hAnsiTheme="majorHAnsi" w:cs="Tahoma"/>
                <w:b/>
                <w:bCs/>
              </w:rPr>
              <w:t>Determinazione importo ai fini della corresponsione del CIG</w:t>
            </w:r>
          </w:p>
        </w:tc>
        <w:tc>
          <w:tcPr>
            <w:tcW w:w="1494" w:type="dxa"/>
            <w:tcBorders>
              <w:top w:val="single" w:sz="4" w:space="0" w:color="auto"/>
              <w:left w:val="single" w:sz="4" w:space="0" w:color="auto"/>
              <w:bottom w:val="single" w:sz="4" w:space="0" w:color="auto"/>
              <w:right w:val="single" w:sz="4" w:space="0" w:color="auto"/>
            </w:tcBorders>
          </w:tcPr>
          <w:p w:rsidR="001B2B12" w:rsidRPr="009753CA" w:rsidRDefault="001B2B12" w:rsidP="002C59AF">
            <w:pPr>
              <w:spacing w:line="240" w:lineRule="auto"/>
              <w:jc w:val="center"/>
              <w:rPr>
                <w:rFonts w:asciiTheme="majorHAnsi" w:hAnsiTheme="majorHAnsi" w:cs="Tahoma"/>
                <w:b/>
                <w:bCs/>
              </w:rPr>
            </w:pPr>
          </w:p>
          <w:p w:rsidR="001B2B12" w:rsidRPr="009753CA" w:rsidRDefault="001B2B12" w:rsidP="002C59AF">
            <w:pPr>
              <w:spacing w:line="240" w:lineRule="auto"/>
              <w:jc w:val="center"/>
              <w:rPr>
                <w:rFonts w:asciiTheme="majorHAnsi" w:hAnsiTheme="majorHAnsi" w:cs="Tahoma"/>
                <w:b/>
                <w:bCs/>
              </w:rPr>
            </w:pPr>
            <w:r w:rsidRPr="009753CA">
              <w:rPr>
                <w:rFonts w:asciiTheme="majorHAnsi" w:hAnsiTheme="majorHAnsi" w:cs="Tahoma"/>
                <w:b/>
                <w:bCs/>
              </w:rPr>
              <w:t>CIG</w:t>
            </w:r>
          </w:p>
        </w:tc>
        <w:tc>
          <w:tcPr>
            <w:tcW w:w="1908" w:type="dxa"/>
            <w:tcBorders>
              <w:top w:val="single" w:sz="4" w:space="0" w:color="auto"/>
              <w:left w:val="single" w:sz="4" w:space="0" w:color="auto"/>
              <w:bottom w:val="single" w:sz="4" w:space="0" w:color="auto"/>
              <w:right w:val="single" w:sz="4" w:space="0" w:color="auto"/>
            </w:tcBorders>
          </w:tcPr>
          <w:p w:rsidR="001B2B12" w:rsidRPr="009753CA" w:rsidRDefault="001B2B12" w:rsidP="002C59AF">
            <w:pPr>
              <w:spacing w:after="0" w:line="240" w:lineRule="auto"/>
              <w:jc w:val="center"/>
              <w:rPr>
                <w:rFonts w:asciiTheme="majorHAnsi" w:hAnsiTheme="majorHAnsi" w:cs="Tahoma"/>
                <w:b/>
                <w:bCs/>
              </w:rPr>
            </w:pPr>
          </w:p>
          <w:p w:rsidR="001B2B12" w:rsidRPr="009753CA" w:rsidRDefault="001B2B12" w:rsidP="002C59AF">
            <w:pPr>
              <w:spacing w:line="240" w:lineRule="auto"/>
              <w:jc w:val="center"/>
              <w:rPr>
                <w:rFonts w:asciiTheme="majorHAnsi" w:hAnsiTheme="majorHAnsi" w:cs="Tahoma"/>
                <w:b/>
                <w:bCs/>
              </w:rPr>
            </w:pPr>
            <w:r w:rsidRPr="009753CA">
              <w:rPr>
                <w:rFonts w:asciiTheme="majorHAnsi" w:hAnsiTheme="majorHAnsi" w:cs="Tahoma"/>
                <w:b/>
                <w:bCs/>
              </w:rPr>
              <w:t>IMPORTO DA VERSARE (comprensivo di eventuali opzioni contrattuali)</w:t>
            </w:r>
          </w:p>
        </w:tc>
      </w:tr>
      <w:tr w:rsidR="00437E87" w:rsidRPr="009753CA" w:rsidTr="00437E87">
        <w:trPr>
          <w:trHeight w:val="241"/>
        </w:trPr>
        <w:tc>
          <w:tcPr>
            <w:tcW w:w="1074"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cs="Tahoma"/>
              </w:rPr>
            </w:pPr>
            <w:bookmarkStart w:id="0" w:name="OLE_LINK1"/>
            <w:bookmarkStart w:id="1" w:name="OLE_LINK2"/>
            <w:r w:rsidRPr="009753CA">
              <w:rPr>
                <w:rFonts w:asciiTheme="majorHAnsi" w:hAnsiTheme="majorHAnsi" w:cs="Tahoma"/>
              </w:rPr>
              <w:t>Lotto 1</w:t>
            </w:r>
          </w:p>
        </w:tc>
        <w:tc>
          <w:tcPr>
            <w:tcW w:w="1492"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€ 180.000,00</w:t>
            </w:r>
          </w:p>
        </w:tc>
        <w:tc>
          <w:tcPr>
            <w:tcW w:w="1701" w:type="dxa"/>
            <w:tcBorders>
              <w:top w:val="single" w:sz="4" w:space="0" w:color="auto"/>
              <w:left w:val="single" w:sz="4" w:space="0" w:color="auto"/>
              <w:bottom w:val="single" w:sz="4" w:space="0" w:color="auto"/>
              <w:right w:val="single" w:sz="4" w:space="0" w:color="auto"/>
            </w:tcBorders>
          </w:tcPr>
          <w:p w:rsidR="00437E87" w:rsidRPr="009753CA" w:rsidRDefault="00437E87" w:rsidP="00542B0D">
            <w:pPr>
              <w:spacing w:line="240" w:lineRule="auto"/>
              <w:jc w:val="center"/>
              <w:rPr>
                <w:rFonts w:asciiTheme="majorHAnsi" w:hAnsiTheme="majorHAnsi"/>
              </w:rPr>
            </w:pPr>
            <w:r w:rsidRPr="009753CA">
              <w:rPr>
                <w:rFonts w:asciiTheme="majorHAnsi" w:hAnsiTheme="majorHAnsi"/>
              </w:rPr>
              <w:t>€ 3.600,00</w:t>
            </w:r>
          </w:p>
        </w:tc>
        <w:tc>
          <w:tcPr>
            <w:tcW w:w="2126"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€ 390.000,00</w:t>
            </w:r>
          </w:p>
        </w:tc>
        <w:tc>
          <w:tcPr>
            <w:tcW w:w="1494"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6869717DCB</w:t>
            </w:r>
          </w:p>
        </w:tc>
        <w:tc>
          <w:tcPr>
            <w:tcW w:w="1908"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€ 35,00</w:t>
            </w:r>
          </w:p>
        </w:tc>
        <w:tc>
          <w:tcPr>
            <w:tcW w:w="160" w:type="dxa"/>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ind w:left="15" w:right="15"/>
              <w:jc w:val="center"/>
              <w:rPr>
                <w:rFonts w:ascii="Verdana" w:hAnsi="Verdana"/>
                <w:color w:val="000000"/>
                <w:sz w:val="20"/>
                <w:szCs w:val="20"/>
              </w:rPr>
            </w:pPr>
            <w:r>
              <w:rPr>
                <w:rFonts w:ascii="Verdana" w:hAnsi="Verdana"/>
                <w:color w:val="000000"/>
                <w:sz w:val="20"/>
                <w:szCs w:val="20"/>
              </w:rPr>
              <w:t xml:space="preserve">  </w:t>
            </w:r>
          </w:p>
        </w:tc>
        <w:tc>
          <w:tcPr>
            <w:tcW w:w="0" w:type="auto"/>
          </w:tcPr>
          <w:p w:rsidR="00437E87" w:rsidRPr="009753CA" w:rsidRDefault="00437E87" w:rsidP="002C59AF">
            <w:pPr>
              <w:spacing w:line="240" w:lineRule="auto"/>
              <w:ind w:left="15" w:right="15"/>
              <w:jc w:val="center"/>
              <w:rPr>
                <w:rFonts w:asciiTheme="majorHAnsi" w:hAnsiTheme="majorHAnsi"/>
              </w:rPr>
            </w:pPr>
          </w:p>
        </w:tc>
      </w:tr>
      <w:bookmarkEnd w:id="0"/>
      <w:bookmarkEnd w:id="1"/>
      <w:tr w:rsidR="00437E87" w:rsidRPr="009753CA" w:rsidTr="00437E87">
        <w:trPr>
          <w:trHeight w:val="274"/>
        </w:trPr>
        <w:tc>
          <w:tcPr>
            <w:tcW w:w="1074"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cs="Tahoma"/>
              </w:rPr>
            </w:pPr>
            <w:r w:rsidRPr="009753CA">
              <w:rPr>
                <w:rFonts w:asciiTheme="majorHAnsi" w:hAnsiTheme="majorHAnsi" w:cs="Tahoma"/>
              </w:rPr>
              <w:t>Lotto 2 voce a</w:t>
            </w:r>
          </w:p>
        </w:tc>
        <w:tc>
          <w:tcPr>
            <w:tcW w:w="1492"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€ 126.000,00</w:t>
            </w:r>
          </w:p>
        </w:tc>
        <w:tc>
          <w:tcPr>
            <w:tcW w:w="1701" w:type="dxa"/>
            <w:tcBorders>
              <w:top w:val="single" w:sz="4" w:space="0" w:color="auto"/>
              <w:left w:val="single" w:sz="4" w:space="0" w:color="auto"/>
              <w:bottom w:val="single" w:sz="4" w:space="0" w:color="auto"/>
              <w:right w:val="single" w:sz="4" w:space="0" w:color="auto"/>
            </w:tcBorders>
          </w:tcPr>
          <w:p w:rsidR="00437E87" w:rsidRPr="009753CA" w:rsidRDefault="00437E87" w:rsidP="00542B0D">
            <w:pPr>
              <w:spacing w:line="240" w:lineRule="auto"/>
              <w:jc w:val="center"/>
              <w:rPr>
                <w:rFonts w:asciiTheme="majorHAnsi" w:hAnsiTheme="majorHAnsi"/>
              </w:rPr>
            </w:pPr>
            <w:r w:rsidRPr="009753CA">
              <w:rPr>
                <w:rFonts w:asciiTheme="majorHAnsi" w:hAnsiTheme="majorHAnsi"/>
              </w:rPr>
              <w:t>€ 2.520,00</w:t>
            </w:r>
          </w:p>
        </w:tc>
        <w:tc>
          <w:tcPr>
            <w:tcW w:w="2126"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€ 273.000,00</w:t>
            </w:r>
          </w:p>
        </w:tc>
        <w:tc>
          <w:tcPr>
            <w:tcW w:w="1494"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6869720049</w:t>
            </w:r>
          </w:p>
        </w:tc>
        <w:tc>
          <w:tcPr>
            <w:tcW w:w="1908"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€ 20,00</w:t>
            </w:r>
          </w:p>
        </w:tc>
        <w:tc>
          <w:tcPr>
            <w:tcW w:w="160" w:type="dxa"/>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ind w:left="15" w:right="15"/>
              <w:jc w:val="center"/>
              <w:rPr>
                <w:rFonts w:ascii="Verdana" w:hAnsi="Verdana"/>
                <w:color w:val="000000"/>
                <w:sz w:val="20"/>
                <w:szCs w:val="20"/>
              </w:rPr>
            </w:pPr>
            <w:r>
              <w:rPr>
                <w:rFonts w:ascii="Verdana" w:hAnsi="Verdana"/>
                <w:color w:val="000000"/>
                <w:sz w:val="20"/>
                <w:szCs w:val="20"/>
              </w:rPr>
              <w:t xml:space="preserve">  </w:t>
            </w:r>
          </w:p>
        </w:tc>
        <w:tc>
          <w:tcPr>
            <w:tcW w:w="0" w:type="auto"/>
          </w:tcPr>
          <w:p w:rsidR="00437E87" w:rsidRPr="009753CA" w:rsidRDefault="00437E87" w:rsidP="002C59AF">
            <w:pPr>
              <w:spacing w:line="240" w:lineRule="auto"/>
              <w:ind w:left="15" w:right="15"/>
              <w:jc w:val="center"/>
              <w:rPr>
                <w:rFonts w:asciiTheme="majorHAnsi" w:hAnsiTheme="majorHAnsi"/>
              </w:rPr>
            </w:pPr>
          </w:p>
        </w:tc>
      </w:tr>
      <w:tr w:rsidR="00437E87" w:rsidRPr="009753CA" w:rsidTr="00437E87">
        <w:trPr>
          <w:trHeight w:val="274"/>
        </w:trPr>
        <w:tc>
          <w:tcPr>
            <w:tcW w:w="1074"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cs="Tahoma"/>
              </w:rPr>
            </w:pPr>
            <w:r w:rsidRPr="009753CA">
              <w:rPr>
                <w:rFonts w:asciiTheme="majorHAnsi" w:hAnsiTheme="majorHAnsi" w:cs="Tahoma"/>
              </w:rPr>
              <w:t>Lotto 2 voce b</w:t>
            </w:r>
          </w:p>
        </w:tc>
        <w:tc>
          <w:tcPr>
            <w:tcW w:w="1492"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€ 90.000,00</w:t>
            </w:r>
          </w:p>
        </w:tc>
        <w:tc>
          <w:tcPr>
            <w:tcW w:w="1701" w:type="dxa"/>
            <w:tcBorders>
              <w:top w:val="single" w:sz="4" w:space="0" w:color="auto"/>
              <w:left w:val="single" w:sz="4" w:space="0" w:color="auto"/>
              <w:bottom w:val="single" w:sz="4" w:space="0" w:color="auto"/>
              <w:right w:val="single" w:sz="4" w:space="0" w:color="auto"/>
            </w:tcBorders>
          </w:tcPr>
          <w:p w:rsidR="00437E87" w:rsidRPr="009753CA" w:rsidRDefault="00437E87" w:rsidP="00542B0D">
            <w:pPr>
              <w:spacing w:line="240" w:lineRule="auto"/>
              <w:jc w:val="center"/>
              <w:rPr>
                <w:rFonts w:asciiTheme="majorHAnsi" w:hAnsiTheme="majorHAnsi"/>
              </w:rPr>
            </w:pPr>
            <w:r w:rsidRPr="009753CA">
              <w:rPr>
                <w:rFonts w:asciiTheme="majorHAnsi" w:hAnsiTheme="majorHAnsi"/>
              </w:rPr>
              <w:t>€ 1.800,00</w:t>
            </w:r>
          </w:p>
        </w:tc>
        <w:tc>
          <w:tcPr>
            <w:tcW w:w="2126"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€ 195.000,00</w:t>
            </w:r>
          </w:p>
        </w:tc>
        <w:tc>
          <w:tcPr>
            <w:tcW w:w="1494"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6869724395</w:t>
            </w:r>
          </w:p>
        </w:tc>
        <w:tc>
          <w:tcPr>
            <w:tcW w:w="1908"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€ 20,00</w:t>
            </w:r>
          </w:p>
        </w:tc>
        <w:tc>
          <w:tcPr>
            <w:tcW w:w="160" w:type="dxa"/>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ind w:left="15" w:right="15"/>
              <w:jc w:val="center"/>
              <w:rPr>
                <w:rFonts w:ascii="Verdana" w:hAnsi="Verdana"/>
                <w:color w:val="000000"/>
                <w:sz w:val="20"/>
                <w:szCs w:val="20"/>
              </w:rPr>
            </w:pPr>
            <w:r>
              <w:rPr>
                <w:rFonts w:ascii="Verdana" w:hAnsi="Verdana"/>
                <w:color w:val="000000"/>
                <w:sz w:val="20"/>
                <w:szCs w:val="20"/>
              </w:rPr>
              <w:t xml:space="preserve">  </w:t>
            </w:r>
          </w:p>
        </w:tc>
        <w:tc>
          <w:tcPr>
            <w:tcW w:w="0" w:type="auto"/>
          </w:tcPr>
          <w:p w:rsidR="00437E87" w:rsidRPr="009753CA" w:rsidRDefault="00437E87" w:rsidP="002C59AF">
            <w:pPr>
              <w:spacing w:line="240" w:lineRule="auto"/>
              <w:ind w:left="15" w:right="15"/>
              <w:jc w:val="center"/>
              <w:rPr>
                <w:rFonts w:asciiTheme="majorHAnsi" w:hAnsiTheme="majorHAnsi"/>
              </w:rPr>
            </w:pPr>
          </w:p>
        </w:tc>
        <w:bookmarkStart w:id="2" w:name="_GoBack"/>
        <w:bookmarkEnd w:id="2"/>
      </w:tr>
      <w:tr w:rsidR="00437E87" w:rsidRPr="009753CA" w:rsidTr="00437E87">
        <w:trPr>
          <w:trHeight w:val="274"/>
        </w:trPr>
        <w:tc>
          <w:tcPr>
            <w:tcW w:w="1074"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cs="Tahoma"/>
              </w:rPr>
            </w:pPr>
            <w:r w:rsidRPr="009753CA">
              <w:rPr>
                <w:rFonts w:asciiTheme="majorHAnsi" w:hAnsiTheme="majorHAnsi" w:cs="Tahoma"/>
              </w:rPr>
              <w:t>Lotto 3</w:t>
            </w:r>
          </w:p>
        </w:tc>
        <w:tc>
          <w:tcPr>
            <w:tcW w:w="1492"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€ 147.600,00</w:t>
            </w:r>
          </w:p>
        </w:tc>
        <w:tc>
          <w:tcPr>
            <w:tcW w:w="1701" w:type="dxa"/>
            <w:tcBorders>
              <w:top w:val="single" w:sz="4" w:space="0" w:color="auto"/>
              <w:left w:val="single" w:sz="4" w:space="0" w:color="auto"/>
              <w:bottom w:val="single" w:sz="4" w:space="0" w:color="auto"/>
              <w:right w:val="single" w:sz="4" w:space="0" w:color="auto"/>
            </w:tcBorders>
          </w:tcPr>
          <w:p w:rsidR="00437E87" w:rsidRPr="009753CA" w:rsidRDefault="00437E87" w:rsidP="00542B0D">
            <w:pPr>
              <w:spacing w:line="240" w:lineRule="auto"/>
              <w:jc w:val="center"/>
              <w:rPr>
                <w:rFonts w:asciiTheme="majorHAnsi" w:hAnsiTheme="majorHAnsi"/>
              </w:rPr>
            </w:pPr>
            <w:r w:rsidRPr="009753CA">
              <w:rPr>
                <w:rFonts w:asciiTheme="majorHAnsi" w:hAnsiTheme="majorHAnsi"/>
              </w:rPr>
              <w:t>€ 2.952,00</w:t>
            </w:r>
          </w:p>
        </w:tc>
        <w:tc>
          <w:tcPr>
            <w:tcW w:w="2126"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jc w:val="center"/>
              <w:rPr>
                <w:rFonts w:asciiTheme="majorHAnsi" w:hAnsiTheme="majorHAnsi"/>
              </w:rPr>
            </w:pPr>
            <w:r w:rsidRPr="009753CA">
              <w:rPr>
                <w:rFonts w:asciiTheme="majorHAnsi" w:hAnsiTheme="majorHAnsi"/>
              </w:rPr>
              <w:t>€ 386.940,00</w:t>
            </w:r>
          </w:p>
        </w:tc>
        <w:tc>
          <w:tcPr>
            <w:tcW w:w="1494"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686973195A</w:t>
            </w:r>
          </w:p>
        </w:tc>
        <w:tc>
          <w:tcPr>
            <w:tcW w:w="1908"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€ 35,00</w:t>
            </w:r>
          </w:p>
        </w:tc>
        <w:tc>
          <w:tcPr>
            <w:tcW w:w="160" w:type="dxa"/>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ind w:left="15" w:right="15"/>
              <w:jc w:val="center"/>
              <w:rPr>
                <w:rFonts w:ascii="Verdana" w:hAnsi="Verdana"/>
                <w:color w:val="000000"/>
                <w:sz w:val="20"/>
                <w:szCs w:val="20"/>
              </w:rPr>
            </w:pPr>
            <w:r>
              <w:rPr>
                <w:rFonts w:ascii="Verdana" w:hAnsi="Verdana"/>
                <w:color w:val="000000"/>
                <w:sz w:val="20"/>
                <w:szCs w:val="20"/>
              </w:rPr>
              <w:t xml:space="preserve">  </w:t>
            </w:r>
          </w:p>
        </w:tc>
        <w:tc>
          <w:tcPr>
            <w:tcW w:w="0" w:type="auto"/>
          </w:tcPr>
          <w:p w:rsidR="00437E87" w:rsidRPr="009753CA" w:rsidRDefault="00437E87" w:rsidP="002C59AF">
            <w:pPr>
              <w:spacing w:line="240" w:lineRule="auto"/>
              <w:ind w:left="15" w:right="15"/>
              <w:jc w:val="center"/>
              <w:rPr>
                <w:rFonts w:asciiTheme="majorHAnsi" w:hAnsiTheme="majorHAnsi"/>
              </w:rPr>
            </w:pPr>
          </w:p>
        </w:tc>
      </w:tr>
      <w:tr w:rsidR="00437E87" w:rsidRPr="009753CA" w:rsidTr="00437E87">
        <w:trPr>
          <w:trHeight w:val="274"/>
        </w:trPr>
        <w:tc>
          <w:tcPr>
            <w:tcW w:w="1074"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cs="Tahoma"/>
              </w:rPr>
              <w:t>Lotto 4</w:t>
            </w:r>
          </w:p>
        </w:tc>
        <w:tc>
          <w:tcPr>
            <w:tcW w:w="1492"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€ 214.740,00</w:t>
            </w:r>
          </w:p>
        </w:tc>
        <w:tc>
          <w:tcPr>
            <w:tcW w:w="1701" w:type="dxa"/>
            <w:tcBorders>
              <w:top w:val="single" w:sz="4" w:space="0" w:color="auto"/>
              <w:left w:val="single" w:sz="4" w:space="0" w:color="auto"/>
              <w:bottom w:val="single" w:sz="4" w:space="0" w:color="auto"/>
              <w:right w:val="single" w:sz="4" w:space="0" w:color="auto"/>
            </w:tcBorders>
          </w:tcPr>
          <w:p w:rsidR="00437E87" w:rsidRPr="009753CA" w:rsidRDefault="00437E87" w:rsidP="00542B0D">
            <w:pPr>
              <w:spacing w:line="240" w:lineRule="auto"/>
              <w:jc w:val="center"/>
              <w:rPr>
                <w:rFonts w:asciiTheme="majorHAnsi" w:hAnsiTheme="majorHAnsi"/>
              </w:rPr>
            </w:pPr>
            <w:r w:rsidRPr="009753CA">
              <w:rPr>
                <w:rFonts w:asciiTheme="majorHAnsi" w:hAnsiTheme="majorHAnsi"/>
              </w:rPr>
              <w:t>€ 4.294,80</w:t>
            </w:r>
          </w:p>
        </w:tc>
        <w:tc>
          <w:tcPr>
            <w:tcW w:w="2126"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jc w:val="center"/>
              <w:rPr>
                <w:rFonts w:asciiTheme="majorHAnsi" w:hAnsiTheme="majorHAnsi"/>
              </w:rPr>
            </w:pPr>
            <w:r w:rsidRPr="009753CA">
              <w:rPr>
                <w:rFonts w:asciiTheme="majorHAnsi" w:hAnsiTheme="majorHAnsi"/>
              </w:rPr>
              <w:t>€ 642.030,00</w:t>
            </w:r>
          </w:p>
        </w:tc>
        <w:tc>
          <w:tcPr>
            <w:tcW w:w="1494"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6869737E4C</w:t>
            </w:r>
          </w:p>
        </w:tc>
        <w:tc>
          <w:tcPr>
            <w:tcW w:w="1908"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€ 70,00</w:t>
            </w:r>
          </w:p>
        </w:tc>
        <w:tc>
          <w:tcPr>
            <w:tcW w:w="160" w:type="dxa"/>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spacing w:before="15" w:after="15"/>
              <w:ind w:left="30" w:right="30"/>
              <w:rPr>
                <w:rFonts w:ascii="Verdana" w:hAnsi="Verdana"/>
                <w:color w:val="000000"/>
                <w:sz w:val="20"/>
                <w:szCs w:val="20"/>
              </w:rPr>
            </w:pPr>
          </w:p>
        </w:tc>
        <w:tc>
          <w:tcPr>
            <w:tcW w:w="0" w:type="auto"/>
            <w:vAlign w:val="center"/>
          </w:tcPr>
          <w:p w:rsidR="00437E87" w:rsidRDefault="00437E87">
            <w:pPr>
              <w:ind w:left="15" w:right="15"/>
              <w:jc w:val="center"/>
              <w:rPr>
                <w:rFonts w:ascii="Verdana" w:hAnsi="Verdana"/>
                <w:color w:val="000000"/>
                <w:sz w:val="20"/>
                <w:szCs w:val="20"/>
              </w:rPr>
            </w:pPr>
            <w:r>
              <w:rPr>
                <w:rFonts w:ascii="Verdana" w:hAnsi="Verdana"/>
                <w:color w:val="000000"/>
                <w:sz w:val="20"/>
                <w:szCs w:val="20"/>
              </w:rPr>
              <w:t xml:space="preserve">  </w:t>
            </w:r>
          </w:p>
        </w:tc>
        <w:tc>
          <w:tcPr>
            <w:tcW w:w="0" w:type="auto"/>
          </w:tcPr>
          <w:p w:rsidR="00437E87" w:rsidRPr="009753CA" w:rsidRDefault="00437E87" w:rsidP="002C59AF">
            <w:pPr>
              <w:spacing w:line="240" w:lineRule="auto"/>
              <w:jc w:val="center"/>
              <w:rPr>
                <w:rFonts w:asciiTheme="majorHAnsi" w:hAnsiTheme="majorHAnsi"/>
              </w:rPr>
            </w:pPr>
          </w:p>
        </w:tc>
      </w:tr>
      <w:tr w:rsidR="00437E87" w:rsidRPr="009753CA" w:rsidTr="00437E87">
        <w:trPr>
          <w:trHeight w:val="274"/>
        </w:trPr>
        <w:tc>
          <w:tcPr>
            <w:tcW w:w="1074"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cs="Tahoma"/>
              </w:rPr>
              <w:t>Lotto 5</w:t>
            </w:r>
          </w:p>
        </w:tc>
        <w:tc>
          <w:tcPr>
            <w:tcW w:w="1492"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€ 391.500,00</w:t>
            </w:r>
          </w:p>
        </w:tc>
        <w:tc>
          <w:tcPr>
            <w:tcW w:w="1701" w:type="dxa"/>
            <w:tcBorders>
              <w:top w:val="single" w:sz="4" w:space="0" w:color="auto"/>
              <w:left w:val="single" w:sz="4" w:space="0" w:color="auto"/>
              <w:bottom w:val="single" w:sz="4" w:space="0" w:color="auto"/>
              <w:right w:val="single" w:sz="4" w:space="0" w:color="auto"/>
            </w:tcBorders>
          </w:tcPr>
          <w:p w:rsidR="00437E87" w:rsidRPr="009753CA" w:rsidRDefault="00437E87" w:rsidP="00542B0D">
            <w:pPr>
              <w:spacing w:line="240" w:lineRule="auto"/>
              <w:jc w:val="center"/>
              <w:rPr>
                <w:rFonts w:asciiTheme="majorHAnsi" w:hAnsiTheme="majorHAnsi"/>
              </w:rPr>
            </w:pPr>
            <w:r w:rsidRPr="009753CA">
              <w:rPr>
                <w:rFonts w:asciiTheme="majorHAnsi" w:hAnsiTheme="majorHAnsi"/>
              </w:rPr>
              <w:t>€ 7.830,00</w:t>
            </w:r>
          </w:p>
        </w:tc>
        <w:tc>
          <w:tcPr>
            <w:tcW w:w="2126" w:type="dxa"/>
            <w:tcBorders>
              <w:top w:val="single" w:sz="4" w:space="0" w:color="auto"/>
              <w:left w:val="single" w:sz="4" w:space="0" w:color="auto"/>
              <w:bottom w:val="single" w:sz="4" w:space="0" w:color="auto"/>
              <w:right w:val="single" w:sz="4" w:space="0" w:color="auto"/>
            </w:tcBorders>
          </w:tcPr>
          <w:p w:rsidR="00437E87" w:rsidRPr="009753CA" w:rsidRDefault="00437E87" w:rsidP="002C59AF">
            <w:pPr>
              <w:spacing w:line="240" w:lineRule="auto"/>
              <w:jc w:val="center"/>
              <w:rPr>
                <w:rFonts w:asciiTheme="majorHAnsi" w:hAnsiTheme="majorHAnsi"/>
              </w:rPr>
            </w:pPr>
            <w:r w:rsidRPr="009753CA">
              <w:rPr>
                <w:rFonts w:asciiTheme="majorHAnsi" w:hAnsiTheme="majorHAnsi"/>
              </w:rPr>
              <w:t>€ 848.250,00</w:t>
            </w:r>
          </w:p>
        </w:tc>
        <w:tc>
          <w:tcPr>
            <w:tcW w:w="1494" w:type="dxa"/>
            <w:tcBorders>
              <w:top w:val="single" w:sz="4" w:space="0" w:color="auto"/>
              <w:left w:val="single" w:sz="4" w:space="0" w:color="auto"/>
              <w:bottom w:val="single" w:sz="4" w:space="0" w:color="auto"/>
              <w:right w:val="single" w:sz="4" w:space="0" w:color="auto"/>
            </w:tcBorders>
            <w:vAlign w:val="center"/>
          </w:tcPr>
          <w:p w:rsidR="00437E87" w:rsidRDefault="00437E87">
            <w:pPr>
              <w:spacing w:before="15" w:after="15"/>
              <w:ind w:left="30" w:right="30"/>
              <w:rPr>
                <w:rFonts w:ascii="Verdana" w:hAnsi="Verdana"/>
                <w:color w:val="000000"/>
                <w:sz w:val="20"/>
                <w:szCs w:val="20"/>
              </w:rPr>
            </w:pPr>
            <w:r>
              <w:rPr>
                <w:rFonts w:ascii="Verdana" w:hAnsi="Verdana"/>
                <w:color w:val="000000"/>
                <w:sz w:val="20"/>
                <w:szCs w:val="20"/>
              </w:rPr>
              <w:t>6869742270</w:t>
            </w:r>
          </w:p>
        </w:tc>
        <w:tc>
          <w:tcPr>
            <w:tcW w:w="1908" w:type="dxa"/>
            <w:tcBorders>
              <w:top w:val="single" w:sz="4" w:space="0" w:color="auto"/>
              <w:left w:val="single" w:sz="4" w:space="0" w:color="auto"/>
              <w:bottom w:val="single" w:sz="4" w:space="0" w:color="auto"/>
              <w:right w:val="single" w:sz="4" w:space="0" w:color="auto"/>
            </w:tcBorders>
            <w:vAlign w:val="center"/>
          </w:tcPr>
          <w:p w:rsidR="00437E87" w:rsidRPr="00437E87" w:rsidRDefault="00437E87">
            <w:pPr>
              <w:rPr>
                <w:rFonts w:ascii="Verdana" w:hAnsi="Verdana"/>
                <w:sz w:val="20"/>
                <w:szCs w:val="20"/>
              </w:rPr>
            </w:pPr>
            <w:r w:rsidRPr="00437E87">
              <w:rPr>
                <w:rFonts w:ascii="Verdana" w:hAnsi="Verdana"/>
                <w:sz w:val="20"/>
                <w:szCs w:val="20"/>
              </w:rPr>
              <w:t>€ 80,00</w:t>
            </w:r>
          </w:p>
        </w:tc>
        <w:tc>
          <w:tcPr>
            <w:tcW w:w="160" w:type="dxa"/>
            <w:vAlign w:val="center"/>
          </w:tcPr>
          <w:p w:rsidR="00437E87" w:rsidRDefault="00437E87">
            <w:pPr>
              <w:rPr>
                <w:sz w:val="20"/>
                <w:szCs w:val="20"/>
              </w:rPr>
            </w:pPr>
          </w:p>
        </w:tc>
        <w:tc>
          <w:tcPr>
            <w:tcW w:w="0" w:type="auto"/>
            <w:vAlign w:val="center"/>
          </w:tcPr>
          <w:p w:rsidR="00437E87" w:rsidRDefault="00437E87">
            <w:pPr>
              <w:rPr>
                <w:sz w:val="20"/>
                <w:szCs w:val="20"/>
              </w:rPr>
            </w:pPr>
          </w:p>
        </w:tc>
        <w:tc>
          <w:tcPr>
            <w:tcW w:w="0" w:type="auto"/>
            <w:vAlign w:val="center"/>
          </w:tcPr>
          <w:p w:rsidR="00437E87" w:rsidRDefault="00437E87">
            <w:pPr>
              <w:rPr>
                <w:sz w:val="20"/>
                <w:szCs w:val="20"/>
              </w:rPr>
            </w:pPr>
          </w:p>
        </w:tc>
        <w:tc>
          <w:tcPr>
            <w:tcW w:w="0" w:type="auto"/>
            <w:vAlign w:val="center"/>
          </w:tcPr>
          <w:p w:rsidR="00437E87" w:rsidRDefault="00437E87">
            <w:pPr>
              <w:rPr>
                <w:sz w:val="20"/>
                <w:szCs w:val="20"/>
              </w:rPr>
            </w:pPr>
          </w:p>
        </w:tc>
        <w:tc>
          <w:tcPr>
            <w:tcW w:w="0" w:type="auto"/>
          </w:tcPr>
          <w:p w:rsidR="00437E87" w:rsidRPr="009753CA" w:rsidRDefault="00437E87" w:rsidP="002C59AF">
            <w:pPr>
              <w:spacing w:line="240" w:lineRule="auto"/>
              <w:ind w:left="15" w:right="15"/>
              <w:jc w:val="center"/>
              <w:rPr>
                <w:rFonts w:asciiTheme="majorHAnsi" w:hAnsiTheme="majorHAnsi"/>
              </w:rPr>
            </w:pPr>
          </w:p>
        </w:tc>
      </w:tr>
    </w:tbl>
    <w:p w:rsidR="00DE31A8" w:rsidRPr="009753CA" w:rsidRDefault="00DE31A8" w:rsidP="00284DBD">
      <w:pPr>
        <w:spacing w:line="240" w:lineRule="auto"/>
        <w:jc w:val="both"/>
        <w:rPr>
          <w:rFonts w:asciiTheme="majorHAnsi" w:hAnsiTheme="majorHAnsi" w:cs="Tahoma"/>
          <w:b/>
        </w:rPr>
      </w:pPr>
    </w:p>
    <w:p w:rsidR="006C3D80" w:rsidRPr="009753CA" w:rsidRDefault="00DE31A8"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L’importo del CIG è comprensivo delle</w:t>
      </w:r>
      <w:r w:rsidR="006C3D80" w:rsidRPr="009753CA">
        <w:rPr>
          <w:rFonts w:asciiTheme="majorHAnsi" w:hAnsiTheme="majorHAnsi" w:cs="Tahoma"/>
          <w:sz w:val="24"/>
          <w:szCs w:val="24"/>
        </w:rPr>
        <w:t xml:space="preserve"> opzioni</w:t>
      </w:r>
      <w:r w:rsidR="006C3D80" w:rsidRPr="009753CA">
        <w:rPr>
          <w:rStyle w:val="Rimandocommento"/>
          <w:rFonts w:asciiTheme="majorHAnsi" w:eastAsia="Times New Roman" w:hAnsiTheme="majorHAnsi"/>
          <w:sz w:val="24"/>
          <w:szCs w:val="24"/>
          <w:lang w:eastAsia="it-IT"/>
        </w:rPr>
        <w:t xml:space="preserve"> co</w:t>
      </w:r>
      <w:r w:rsidRPr="009753CA">
        <w:rPr>
          <w:rFonts w:asciiTheme="majorHAnsi" w:hAnsiTheme="majorHAnsi" w:cs="Tahoma"/>
          <w:sz w:val="24"/>
          <w:szCs w:val="24"/>
        </w:rPr>
        <w:t xml:space="preserve">ntrattuali. </w:t>
      </w:r>
    </w:p>
    <w:p w:rsidR="00DE31A8" w:rsidRPr="009753CA" w:rsidRDefault="000A7FB0" w:rsidP="000A7FB0">
      <w:pPr>
        <w:autoSpaceDE w:val="0"/>
        <w:autoSpaceDN w:val="0"/>
        <w:adjustRightInd w:val="0"/>
        <w:spacing w:after="0" w:line="240" w:lineRule="auto"/>
        <w:jc w:val="both"/>
        <w:rPr>
          <w:rFonts w:asciiTheme="majorHAnsi" w:hAnsiTheme="majorHAnsi" w:cs="Tahoma"/>
          <w:b/>
          <w:sz w:val="24"/>
          <w:szCs w:val="24"/>
        </w:rPr>
      </w:pPr>
      <w:r w:rsidRPr="009753CA">
        <w:rPr>
          <w:rFonts w:asciiTheme="majorHAnsi" w:hAnsiTheme="majorHAnsi" w:cs="Cambria,Bold"/>
          <w:b/>
          <w:bCs/>
          <w:sz w:val="24"/>
          <w:szCs w:val="24"/>
          <w:lang w:eastAsia="it-IT"/>
        </w:rPr>
        <w:t>Il pagamento CIG potrà essere effettuato non prima di 15 giorni dal termine per la presentazione delle offerte, indicato dal bando di gara.</w:t>
      </w:r>
      <w:r w:rsidR="00DE31A8" w:rsidRPr="009753CA">
        <w:rPr>
          <w:rFonts w:asciiTheme="majorHAnsi" w:hAnsiTheme="majorHAnsi" w:cs="Tahoma"/>
          <w:b/>
          <w:sz w:val="24"/>
          <w:szCs w:val="24"/>
        </w:rPr>
        <w:t>.</w:t>
      </w:r>
    </w:p>
    <w:p w:rsidR="00DC251B" w:rsidRPr="009753CA" w:rsidRDefault="00DC251B" w:rsidP="000A7FB0">
      <w:pPr>
        <w:autoSpaceDE w:val="0"/>
        <w:autoSpaceDN w:val="0"/>
        <w:adjustRightInd w:val="0"/>
        <w:spacing w:line="240" w:lineRule="auto"/>
        <w:jc w:val="both"/>
        <w:rPr>
          <w:rFonts w:asciiTheme="majorHAnsi" w:hAnsiTheme="majorHAnsi" w:cs="Tahoma"/>
          <w:b/>
          <w:sz w:val="24"/>
          <w:szCs w:val="24"/>
        </w:rPr>
      </w:pPr>
    </w:p>
    <w:p w:rsidR="00DE31A8" w:rsidRPr="009753CA" w:rsidRDefault="00DE31A8" w:rsidP="00284DBD">
      <w:pPr>
        <w:numPr>
          <w:ilvl w:val="1"/>
          <w:numId w:val="3"/>
        </w:numPr>
        <w:spacing w:after="0" w:line="240" w:lineRule="auto"/>
        <w:jc w:val="both"/>
        <w:rPr>
          <w:rFonts w:asciiTheme="majorHAnsi" w:hAnsiTheme="majorHAnsi" w:cs="Tahoma"/>
          <w:b/>
          <w:sz w:val="24"/>
          <w:szCs w:val="24"/>
        </w:rPr>
      </w:pPr>
      <w:r w:rsidRPr="009753CA">
        <w:rPr>
          <w:rFonts w:asciiTheme="majorHAnsi" w:hAnsiTheme="majorHAnsi" w:cs="Tahoma"/>
          <w:b/>
          <w:sz w:val="24"/>
          <w:szCs w:val="24"/>
        </w:rPr>
        <w:t>DURATA DEL SERVIZIO</w:t>
      </w:r>
    </w:p>
    <w:p w:rsidR="00DE31A8" w:rsidRPr="009753CA" w:rsidRDefault="00DE31A8" w:rsidP="00284DBD">
      <w:pPr>
        <w:autoSpaceDE w:val="0"/>
        <w:autoSpaceDN w:val="0"/>
        <w:adjustRightInd w:val="0"/>
        <w:spacing w:line="240" w:lineRule="auto"/>
        <w:jc w:val="both"/>
        <w:rPr>
          <w:rFonts w:asciiTheme="majorHAnsi" w:hAnsiTheme="majorHAnsi" w:cs="Tahoma"/>
          <w:b/>
          <w:sz w:val="24"/>
          <w:szCs w:val="24"/>
        </w:rPr>
      </w:pPr>
    </w:p>
    <w:p w:rsidR="00DE31A8" w:rsidRPr="009753CA" w:rsidRDefault="00DE31A8" w:rsidP="00284DBD">
      <w:pPr>
        <w:autoSpaceDE w:val="0"/>
        <w:autoSpaceDN w:val="0"/>
        <w:adjustRightInd w:val="0"/>
        <w:spacing w:line="240" w:lineRule="auto"/>
        <w:jc w:val="both"/>
        <w:rPr>
          <w:rFonts w:asciiTheme="majorHAnsi" w:hAnsiTheme="majorHAnsi" w:cs="Tahoma"/>
          <w:sz w:val="24"/>
          <w:szCs w:val="24"/>
        </w:rPr>
      </w:pPr>
      <w:r w:rsidRPr="009753CA">
        <w:rPr>
          <w:rFonts w:asciiTheme="majorHAnsi" w:hAnsiTheme="majorHAnsi" w:cs="Tahoma"/>
          <w:sz w:val="24"/>
          <w:szCs w:val="24"/>
        </w:rPr>
        <w:t xml:space="preserve">Il servizio avrà una durata di 36 mesi eventualmente </w:t>
      </w:r>
      <w:r w:rsidR="00520532" w:rsidRPr="009753CA">
        <w:rPr>
          <w:rFonts w:asciiTheme="majorHAnsi" w:hAnsiTheme="majorHAnsi" w:cs="Tahoma"/>
          <w:sz w:val="24"/>
          <w:szCs w:val="24"/>
        </w:rPr>
        <w:t>rinnovabile</w:t>
      </w:r>
      <w:r w:rsidRPr="009753CA">
        <w:rPr>
          <w:rFonts w:asciiTheme="majorHAnsi" w:hAnsiTheme="majorHAnsi" w:cs="Tahoma"/>
          <w:sz w:val="24"/>
          <w:szCs w:val="24"/>
        </w:rPr>
        <w:t xml:space="preserve"> per ulteriori 36 mesi </w:t>
      </w:r>
    </w:p>
    <w:p w:rsidR="00DD64FD" w:rsidRPr="009753CA" w:rsidRDefault="00DD64FD" w:rsidP="00284DBD">
      <w:pPr>
        <w:autoSpaceDE w:val="0"/>
        <w:autoSpaceDN w:val="0"/>
        <w:adjustRightInd w:val="0"/>
        <w:spacing w:line="240" w:lineRule="auto"/>
        <w:jc w:val="both"/>
        <w:rPr>
          <w:rFonts w:asciiTheme="majorHAnsi" w:hAnsiTheme="majorHAnsi" w:cs="Tahoma"/>
          <w:b/>
          <w:sz w:val="24"/>
          <w:szCs w:val="24"/>
        </w:rPr>
      </w:pPr>
    </w:p>
    <w:p w:rsidR="00DE31A8" w:rsidRPr="009753CA" w:rsidRDefault="00DE31A8" w:rsidP="00284DBD">
      <w:pPr>
        <w:numPr>
          <w:ilvl w:val="1"/>
          <w:numId w:val="3"/>
        </w:numPr>
        <w:spacing w:after="0" w:line="240" w:lineRule="auto"/>
        <w:jc w:val="both"/>
        <w:rPr>
          <w:rFonts w:asciiTheme="majorHAnsi" w:hAnsiTheme="majorHAnsi" w:cs="Tahoma"/>
          <w:b/>
          <w:sz w:val="24"/>
          <w:szCs w:val="24"/>
        </w:rPr>
      </w:pPr>
      <w:r w:rsidRPr="009753CA">
        <w:rPr>
          <w:rFonts w:asciiTheme="majorHAnsi" w:hAnsiTheme="majorHAnsi" w:cs="Tahoma"/>
          <w:b/>
          <w:sz w:val="24"/>
          <w:szCs w:val="24"/>
        </w:rPr>
        <w:t>SOPRALLUOGO</w:t>
      </w:r>
    </w:p>
    <w:p w:rsidR="00DE31A8" w:rsidRPr="009753CA" w:rsidRDefault="00DE31A8" w:rsidP="00284DBD">
      <w:pPr>
        <w:spacing w:line="240" w:lineRule="auto"/>
        <w:ind w:left="360"/>
        <w:rPr>
          <w:rFonts w:asciiTheme="majorHAnsi" w:hAnsiTheme="majorHAnsi" w:cs="Tahoma"/>
          <w:b/>
          <w:sz w:val="24"/>
          <w:szCs w:val="24"/>
        </w:rPr>
      </w:pPr>
    </w:p>
    <w:p w:rsidR="00CB2BC7" w:rsidRPr="009753CA" w:rsidRDefault="00CB2BC7" w:rsidP="00284DBD">
      <w:pPr>
        <w:spacing w:line="240" w:lineRule="auto"/>
        <w:rPr>
          <w:rFonts w:asciiTheme="majorHAnsi" w:hAnsiTheme="majorHAnsi" w:cs="Tahoma"/>
          <w:sz w:val="24"/>
          <w:szCs w:val="24"/>
        </w:rPr>
      </w:pPr>
      <w:r w:rsidRPr="009753CA">
        <w:rPr>
          <w:rFonts w:asciiTheme="majorHAnsi" w:hAnsiTheme="majorHAnsi" w:cs="Tahoma"/>
          <w:sz w:val="24"/>
          <w:szCs w:val="24"/>
        </w:rPr>
        <w:t>Non previsto.</w:t>
      </w:r>
    </w:p>
    <w:p w:rsidR="00DE31A8" w:rsidRPr="009753CA" w:rsidRDefault="00DE31A8" w:rsidP="00284DBD">
      <w:pPr>
        <w:spacing w:line="240" w:lineRule="auto"/>
        <w:rPr>
          <w:rFonts w:asciiTheme="majorHAnsi" w:hAnsiTheme="majorHAnsi" w:cs="Tahoma"/>
          <w:sz w:val="24"/>
          <w:szCs w:val="24"/>
        </w:rPr>
      </w:pPr>
    </w:p>
    <w:p w:rsidR="005903C8" w:rsidRPr="009753CA" w:rsidRDefault="00DE31A8" w:rsidP="00284DBD">
      <w:pPr>
        <w:spacing w:line="240" w:lineRule="auto"/>
        <w:jc w:val="both"/>
        <w:rPr>
          <w:rFonts w:asciiTheme="majorHAnsi" w:hAnsiTheme="majorHAnsi" w:cstheme="minorHAnsi"/>
          <w:b/>
          <w:sz w:val="24"/>
          <w:szCs w:val="24"/>
        </w:rPr>
      </w:pPr>
      <w:r w:rsidRPr="009753CA">
        <w:rPr>
          <w:rFonts w:asciiTheme="majorHAnsi" w:hAnsiTheme="majorHAnsi" w:cs="Tahoma"/>
          <w:b/>
          <w:sz w:val="24"/>
          <w:szCs w:val="24"/>
        </w:rPr>
        <w:t xml:space="preserve">7. DESCRIZIONE DEL SERVIZIO </w:t>
      </w:r>
    </w:p>
    <w:p w:rsidR="00CB2BC7" w:rsidRPr="009753CA" w:rsidRDefault="00974424" w:rsidP="00284DBD">
      <w:pPr>
        <w:spacing w:line="240" w:lineRule="auto"/>
        <w:jc w:val="both"/>
        <w:rPr>
          <w:rFonts w:asciiTheme="majorHAnsi" w:hAnsiTheme="majorHAnsi" w:cs="Tahoma"/>
          <w:b/>
          <w:sz w:val="24"/>
          <w:szCs w:val="24"/>
        </w:rPr>
      </w:pPr>
      <w:r w:rsidRPr="009753CA">
        <w:rPr>
          <w:rFonts w:asciiTheme="majorHAnsi" w:hAnsiTheme="majorHAnsi" w:cs="Tahoma"/>
          <w:b/>
          <w:sz w:val="24"/>
          <w:szCs w:val="24"/>
        </w:rPr>
        <w:lastRenderedPageBreak/>
        <w:t xml:space="preserve">7.1 </w:t>
      </w:r>
      <w:r w:rsidR="00CB2BC7" w:rsidRPr="009753CA">
        <w:rPr>
          <w:rFonts w:asciiTheme="majorHAnsi" w:hAnsiTheme="majorHAnsi" w:cs="Tahoma"/>
          <w:b/>
          <w:sz w:val="24"/>
          <w:szCs w:val="24"/>
        </w:rPr>
        <w:t xml:space="preserve">DISPOSIZIONI COMUNI A TUTTE </w:t>
      </w:r>
      <w:r w:rsidR="009C649C" w:rsidRPr="009753CA">
        <w:rPr>
          <w:rFonts w:asciiTheme="majorHAnsi" w:hAnsiTheme="majorHAnsi" w:cs="Tahoma"/>
          <w:b/>
          <w:sz w:val="24"/>
          <w:szCs w:val="24"/>
        </w:rPr>
        <w:t>I LOTTI/VOCI</w:t>
      </w:r>
      <w:r w:rsidR="00B759FC" w:rsidRPr="009753CA">
        <w:rPr>
          <w:rFonts w:asciiTheme="majorHAnsi" w:hAnsiTheme="majorHAnsi" w:cs="Tahoma"/>
          <w:b/>
          <w:sz w:val="24"/>
          <w:szCs w:val="24"/>
        </w:rPr>
        <w:t xml:space="preserve"> </w:t>
      </w:r>
    </w:p>
    <w:p w:rsidR="00DC251B" w:rsidRPr="009753CA" w:rsidRDefault="00DC251B" w:rsidP="00284DBD">
      <w:pPr>
        <w:autoSpaceDE w:val="0"/>
        <w:autoSpaceDN w:val="0"/>
        <w:adjustRightInd w:val="0"/>
        <w:spacing w:after="0" w:line="240" w:lineRule="auto"/>
        <w:jc w:val="both"/>
        <w:rPr>
          <w:rFonts w:asciiTheme="majorHAnsi" w:hAnsiTheme="majorHAnsi" w:cs="Tahoma"/>
          <w:sz w:val="24"/>
          <w:szCs w:val="24"/>
        </w:rPr>
      </w:pPr>
      <w:r w:rsidRPr="009753CA">
        <w:rPr>
          <w:rFonts w:asciiTheme="majorHAnsi" w:hAnsiTheme="majorHAnsi" w:cs="Tahoma"/>
          <w:sz w:val="24"/>
          <w:szCs w:val="24"/>
        </w:rPr>
        <w:t>I</w:t>
      </w:r>
      <w:r w:rsidR="00974424" w:rsidRPr="009753CA">
        <w:rPr>
          <w:rFonts w:asciiTheme="majorHAnsi" w:hAnsiTheme="majorHAnsi" w:cs="Tahoma"/>
          <w:sz w:val="24"/>
          <w:szCs w:val="24"/>
        </w:rPr>
        <w:t>l servizio</w:t>
      </w:r>
      <w:r w:rsidR="00DE31A8" w:rsidRPr="009753CA">
        <w:rPr>
          <w:rFonts w:asciiTheme="majorHAnsi" w:hAnsiTheme="majorHAnsi" w:cs="Tahoma"/>
          <w:sz w:val="24"/>
          <w:szCs w:val="24"/>
        </w:rPr>
        <w:t xml:space="preserve"> </w:t>
      </w:r>
      <w:r w:rsidR="000A7FB0" w:rsidRPr="009753CA">
        <w:rPr>
          <w:rFonts w:asciiTheme="majorHAnsi" w:hAnsiTheme="majorHAnsi" w:cs="Tahoma"/>
          <w:sz w:val="24"/>
          <w:szCs w:val="24"/>
        </w:rPr>
        <w:t xml:space="preserve">di cattura e recupero </w:t>
      </w:r>
      <w:r w:rsidR="00DE31A8" w:rsidRPr="009753CA">
        <w:rPr>
          <w:rFonts w:asciiTheme="majorHAnsi" w:hAnsiTheme="majorHAnsi" w:cs="Tahoma"/>
          <w:sz w:val="24"/>
          <w:szCs w:val="24"/>
        </w:rPr>
        <w:t xml:space="preserve">comprende le seguenti prestazioni: </w:t>
      </w:r>
    </w:p>
    <w:p w:rsidR="00DC251B" w:rsidRPr="009753CA" w:rsidRDefault="00DC251B" w:rsidP="00284DBD">
      <w:pPr>
        <w:pStyle w:val="Paragrafoelenco"/>
        <w:numPr>
          <w:ilvl w:val="0"/>
          <w:numId w:val="10"/>
        </w:numPr>
        <w:autoSpaceDE w:val="0"/>
        <w:autoSpaceDN w:val="0"/>
        <w:adjustRightInd w:val="0"/>
        <w:spacing w:after="0" w:line="240" w:lineRule="auto"/>
        <w:jc w:val="both"/>
        <w:rPr>
          <w:rFonts w:asciiTheme="majorHAnsi" w:hAnsiTheme="majorHAnsi" w:cstheme="minorHAnsi"/>
          <w:bCs/>
          <w:sz w:val="24"/>
          <w:szCs w:val="24"/>
        </w:rPr>
      </w:pPr>
      <w:r w:rsidRPr="009753CA">
        <w:rPr>
          <w:rFonts w:asciiTheme="majorHAnsi" w:hAnsiTheme="majorHAnsi" w:cstheme="minorHAnsi"/>
          <w:sz w:val="24"/>
          <w:szCs w:val="24"/>
        </w:rPr>
        <w:t>cattura dei cani vaganti entro i limiti e nel rispetto delle finalità di cui alla L.R.</w:t>
      </w:r>
      <w:r w:rsidRPr="009753CA">
        <w:rPr>
          <w:rFonts w:asciiTheme="majorHAnsi" w:hAnsiTheme="majorHAnsi" w:cs="Tahoma"/>
          <w:sz w:val="24"/>
          <w:szCs w:val="24"/>
        </w:rPr>
        <w:t xml:space="preserve"> 11 ottobre 2012, n. 20 art. 16</w:t>
      </w:r>
      <w:r w:rsidR="000A7FB0" w:rsidRPr="009753CA">
        <w:rPr>
          <w:rFonts w:asciiTheme="majorHAnsi" w:hAnsiTheme="majorHAnsi" w:cs="Tahoma"/>
          <w:sz w:val="24"/>
          <w:szCs w:val="24"/>
        </w:rPr>
        <w:t>;</w:t>
      </w:r>
    </w:p>
    <w:p w:rsidR="00DC251B" w:rsidRPr="009753CA" w:rsidRDefault="00DC251B" w:rsidP="00284DBD">
      <w:pPr>
        <w:pStyle w:val="Paragrafoelenco"/>
        <w:numPr>
          <w:ilvl w:val="0"/>
          <w:numId w:val="10"/>
        </w:numPr>
        <w:autoSpaceDE w:val="0"/>
        <w:autoSpaceDN w:val="0"/>
        <w:adjustRightInd w:val="0"/>
        <w:spacing w:after="0" w:line="240" w:lineRule="auto"/>
        <w:jc w:val="both"/>
        <w:rPr>
          <w:rFonts w:asciiTheme="majorHAnsi" w:hAnsiTheme="majorHAnsi" w:cstheme="minorHAnsi"/>
          <w:bCs/>
          <w:sz w:val="24"/>
          <w:szCs w:val="24"/>
        </w:rPr>
      </w:pPr>
      <w:r w:rsidRPr="009753CA">
        <w:rPr>
          <w:rFonts w:asciiTheme="majorHAnsi" w:hAnsiTheme="majorHAnsi" w:cs="Tahoma"/>
          <w:sz w:val="24"/>
          <w:szCs w:val="24"/>
        </w:rPr>
        <w:t xml:space="preserve">cattura dei gatti in libertà </w:t>
      </w:r>
      <w:r w:rsidRPr="009753CA">
        <w:rPr>
          <w:rFonts w:asciiTheme="majorHAnsi" w:hAnsiTheme="majorHAnsi" w:cstheme="minorHAnsi"/>
          <w:sz w:val="24"/>
          <w:szCs w:val="24"/>
        </w:rPr>
        <w:t>entro i limiti e nel rispetto delle finalità di cui alla L.R.</w:t>
      </w:r>
      <w:r w:rsidRPr="009753CA">
        <w:rPr>
          <w:rFonts w:asciiTheme="majorHAnsi" w:hAnsiTheme="majorHAnsi" w:cs="Tahoma"/>
          <w:sz w:val="24"/>
          <w:szCs w:val="24"/>
        </w:rPr>
        <w:t xml:space="preserve"> 11 ottobre 2012, n. 20 artt. 16 e 24</w:t>
      </w:r>
      <w:r w:rsidR="00474CF7" w:rsidRPr="009753CA">
        <w:rPr>
          <w:rFonts w:asciiTheme="majorHAnsi" w:hAnsiTheme="majorHAnsi" w:cs="Tahoma"/>
          <w:sz w:val="24"/>
          <w:szCs w:val="24"/>
        </w:rPr>
        <w:t xml:space="preserve">, </w:t>
      </w:r>
      <w:r w:rsidR="00213A6A" w:rsidRPr="009753CA">
        <w:rPr>
          <w:rFonts w:asciiTheme="majorHAnsi" w:hAnsiTheme="majorHAnsi" w:cs="Tahoma"/>
          <w:sz w:val="24"/>
          <w:szCs w:val="24"/>
        </w:rPr>
        <w:t>e comunque secondo le specifiche indicate dall’AAS affidante</w:t>
      </w:r>
      <w:r w:rsidR="000A7FB0" w:rsidRPr="009753CA">
        <w:rPr>
          <w:rFonts w:asciiTheme="majorHAnsi" w:hAnsiTheme="majorHAnsi" w:cs="Tahoma"/>
          <w:sz w:val="24"/>
          <w:szCs w:val="24"/>
        </w:rPr>
        <w:t>;</w:t>
      </w:r>
    </w:p>
    <w:p w:rsidR="005F44B1" w:rsidRPr="009753CA" w:rsidRDefault="005F44B1" w:rsidP="00284DBD">
      <w:pPr>
        <w:pStyle w:val="NormaleWeb"/>
        <w:numPr>
          <w:ilvl w:val="0"/>
          <w:numId w:val="10"/>
        </w:numPr>
        <w:autoSpaceDE w:val="0"/>
        <w:autoSpaceDN w:val="0"/>
        <w:adjustRightInd w:val="0"/>
        <w:spacing w:after="0"/>
        <w:jc w:val="both"/>
        <w:rPr>
          <w:rFonts w:asciiTheme="majorHAnsi" w:hAnsiTheme="majorHAnsi" w:cs="Tahoma"/>
          <w:bCs/>
        </w:rPr>
      </w:pPr>
      <w:r w:rsidRPr="009753CA">
        <w:rPr>
          <w:rFonts w:asciiTheme="majorHAnsi" w:hAnsiTheme="majorHAnsi" w:cstheme="minorHAnsi"/>
        </w:rPr>
        <w:t>recupero di cani vaganti e</w:t>
      </w:r>
      <w:r w:rsidRPr="009753CA">
        <w:rPr>
          <w:rFonts w:asciiTheme="majorHAnsi" w:hAnsiTheme="majorHAnsi" w:cs="Tahoma"/>
        </w:rPr>
        <w:t xml:space="preserve"> di gatti in libertà, che, versando in stato di necessità secondo la definizione di cui al Decreto del </w:t>
      </w:r>
      <w:r w:rsidRPr="009753CA">
        <w:rPr>
          <w:rStyle w:val="apple-style-span"/>
          <w:rFonts w:asciiTheme="majorHAnsi" w:hAnsiTheme="majorHAnsi"/>
          <w:bCs/>
        </w:rPr>
        <w:t xml:space="preserve">Ministero delle infrastrutture e dei trasporti 9 ottobre 2012 , n. 217, art 6 , richiedano </w:t>
      </w:r>
      <w:r w:rsidRPr="009753CA">
        <w:rPr>
          <w:rFonts w:asciiTheme="majorHAnsi" w:hAnsiTheme="majorHAnsi" w:cstheme="minorHAnsi"/>
        </w:rPr>
        <w:t>di trasporto con idoneo mezzo</w:t>
      </w:r>
      <w:r w:rsidR="000A7FB0" w:rsidRPr="009753CA">
        <w:rPr>
          <w:rFonts w:asciiTheme="majorHAnsi" w:hAnsiTheme="majorHAnsi" w:cstheme="minorHAnsi"/>
        </w:rPr>
        <w:t>;</w:t>
      </w:r>
      <w:r w:rsidRPr="009753CA">
        <w:rPr>
          <w:rFonts w:asciiTheme="majorHAnsi" w:hAnsiTheme="majorHAnsi" w:cs="Tahoma"/>
        </w:rPr>
        <w:t xml:space="preserve"> </w:t>
      </w:r>
    </w:p>
    <w:p w:rsidR="00E627A6" w:rsidRPr="009753CA" w:rsidRDefault="00E627A6" w:rsidP="00284DBD">
      <w:pPr>
        <w:pStyle w:val="Paragrafoelenco"/>
        <w:numPr>
          <w:ilvl w:val="0"/>
          <w:numId w:val="10"/>
        </w:numPr>
        <w:autoSpaceDE w:val="0"/>
        <w:autoSpaceDN w:val="0"/>
        <w:adjustRightInd w:val="0"/>
        <w:spacing w:after="0" w:line="240" w:lineRule="auto"/>
        <w:jc w:val="both"/>
        <w:rPr>
          <w:rFonts w:asciiTheme="majorHAnsi" w:hAnsiTheme="majorHAnsi" w:cstheme="minorHAnsi"/>
          <w:bCs/>
          <w:sz w:val="24"/>
          <w:szCs w:val="24"/>
        </w:rPr>
      </w:pPr>
      <w:r w:rsidRPr="009753CA">
        <w:rPr>
          <w:rFonts w:asciiTheme="majorHAnsi" w:hAnsiTheme="majorHAnsi" w:cs="Tahoma"/>
          <w:sz w:val="24"/>
          <w:szCs w:val="24"/>
        </w:rPr>
        <w:t xml:space="preserve">rilevazione del codice di identificazione </w:t>
      </w:r>
      <w:r w:rsidR="00156E48" w:rsidRPr="009753CA">
        <w:rPr>
          <w:rFonts w:asciiTheme="majorHAnsi" w:hAnsiTheme="majorHAnsi" w:cs="Tahoma"/>
          <w:sz w:val="24"/>
          <w:szCs w:val="24"/>
        </w:rPr>
        <w:t>dell’animale</w:t>
      </w:r>
      <w:r w:rsidRPr="009753CA">
        <w:rPr>
          <w:rFonts w:asciiTheme="majorHAnsi" w:hAnsiTheme="majorHAnsi" w:cs="Tahoma"/>
          <w:sz w:val="24"/>
          <w:szCs w:val="24"/>
        </w:rPr>
        <w:t xml:space="preserve">, ai fini del </w:t>
      </w:r>
      <w:r w:rsidR="00156E48" w:rsidRPr="009753CA">
        <w:rPr>
          <w:rFonts w:asciiTheme="majorHAnsi" w:hAnsiTheme="majorHAnsi" w:cs="Tahoma"/>
          <w:sz w:val="24"/>
          <w:szCs w:val="24"/>
        </w:rPr>
        <w:t>suo</w:t>
      </w:r>
      <w:r w:rsidRPr="009753CA">
        <w:rPr>
          <w:rFonts w:asciiTheme="majorHAnsi" w:hAnsiTheme="majorHAnsi" w:cs="Tahoma"/>
          <w:sz w:val="24"/>
          <w:szCs w:val="24"/>
        </w:rPr>
        <w:t xml:space="preserve"> riconoscimento nella banca dati regionale dell’anagrafe degli animali d’affezione (BDR)</w:t>
      </w:r>
      <w:r w:rsidR="000A7FB0" w:rsidRPr="009753CA">
        <w:rPr>
          <w:rFonts w:asciiTheme="majorHAnsi" w:hAnsiTheme="majorHAnsi" w:cs="Tahoma"/>
          <w:sz w:val="24"/>
          <w:szCs w:val="24"/>
        </w:rPr>
        <w:t>;</w:t>
      </w:r>
    </w:p>
    <w:p w:rsidR="005364EF" w:rsidRPr="009753CA" w:rsidRDefault="005364EF" w:rsidP="00284DBD">
      <w:pPr>
        <w:pStyle w:val="Paragrafoelenco"/>
        <w:numPr>
          <w:ilvl w:val="0"/>
          <w:numId w:val="10"/>
        </w:numPr>
        <w:autoSpaceDE w:val="0"/>
        <w:autoSpaceDN w:val="0"/>
        <w:adjustRightInd w:val="0"/>
        <w:spacing w:after="0" w:line="240" w:lineRule="auto"/>
        <w:jc w:val="both"/>
        <w:rPr>
          <w:rFonts w:asciiTheme="majorHAnsi" w:hAnsiTheme="majorHAnsi" w:cstheme="minorHAnsi"/>
          <w:bCs/>
          <w:sz w:val="24"/>
          <w:szCs w:val="24"/>
        </w:rPr>
      </w:pPr>
      <w:r w:rsidRPr="009753CA">
        <w:rPr>
          <w:rFonts w:asciiTheme="majorHAnsi" w:hAnsiTheme="majorHAnsi" w:cs="Tahoma"/>
          <w:sz w:val="24"/>
          <w:szCs w:val="24"/>
        </w:rPr>
        <w:t xml:space="preserve">pronta consegna, ovvero consegna </w:t>
      </w:r>
      <w:r w:rsidR="00E627A6" w:rsidRPr="009753CA">
        <w:rPr>
          <w:rFonts w:asciiTheme="majorHAnsi" w:hAnsiTheme="majorHAnsi" w:cs="Tahoma"/>
          <w:sz w:val="24"/>
          <w:szCs w:val="24"/>
        </w:rPr>
        <w:t xml:space="preserve">senza ingiustificato ritardo, </w:t>
      </w:r>
      <w:r w:rsidRPr="009753CA">
        <w:rPr>
          <w:rFonts w:asciiTheme="majorHAnsi" w:hAnsiTheme="majorHAnsi" w:cs="Tahoma"/>
          <w:sz w:val="24"/>
          <w:szCs w:val="24"/>
        </w:rPr>
        <w:t xml:space="preserve">al legittimo detentore dei cani registrati nella </w:t>
      </w:r>
      <w:r w:rsidR="00E627A6" w:rsidRPr="009753CA">
        <w:rPr>
          <w:rFonts w:asciiTheme="majorHAnsi" w:hAnsiTheme="majorHAnsi" w:cs="Tahoma"/>
          <w:sz w:val="24"/>
          <w:szCs w:val="24"/>
        </w:rPr>
        <w:t>BDR</w:t>
      </w:r>
      <w:r w:rsidR="00EA4A49" w:rsidRPr="009753CA">
        <w:rPr>
          <w:rFonts w:asciiTheme="majorHAnsi" w:hAnsiTheme="majorHAnsi" w:cs="Tahoma"/>
          <w:sz w:val="24"/>
          <w:szCs w:val="24"/>
        </w:rPr>
        <w:t>, compatibilmente con la valutazione di rischio nei confronti della rabbia, avuto riguardo alla situazione epidemiologica della malattia ricondotta al suo contesto normativo (regolamento d</w:t>
      </w:r>
      <w:r w:rsidR="00E671F3" w:rsidRPr="009753CA">
        <w:rPr>
          <w:rFonts w:asciiTheme="majorHAnsi" w:hAnsiTheme="majorHAnsi" w:cs="Tahoma"/>
          <w:sz w:val="24"/>
          <w:szCs w:val="24"/>
        </w:rPr>
        <w:t xml:space="preserve">i polizia veterinaria, art. 86, </w:t>
      </w:r>
      <w:r w:rsidR="00EA4A49" w:rsidRPr="009753CA">
        <w:rPr>
          <w:rFonts w:asciiTheme="majorHAnsi" w:hAnsiTheme="majorHAnsi" w:cs="Tahoma"/>
          <w:sz w:val="24"/>
          <w:szCs w:val="24"/>
        </w:rPr>
        <w:t>protocollo operativo per la profilassi antirabbica post-esposizione</w:t>
      </w:r>
      <w:r w:rsidR="00E627A6" w:rsidRPr="009753CA">
        <w:rPr>
          <w:rFonts w:asciiTheme="majorHAnsi" w:hAnsiTheme="majorHAnsi" w:cs="Tahoma"/>
          <w:sz w:val="24"/>
          <w:szCs w:val="24"/>
        </w:rPr>
        <w:t>)</w:t>
      </w:r>
      <w:r w:rsidR="000A7FB0" w:rsidRPr="009753CA">
        <w:rPr>
          <w:rFonts w:asciiTheme="majorHAnsi" w:hAnsiTheme="majorHAnsi" w:cs="Tahoma"/>
          <w:sz w:val="24"/>
          <w:szCs w:val="24"/>
        </w:rPr>
        <w:t>;</w:t>
      </w:r>
    </w:p>
    <w:p w:rsidR="00DC251B" w:rsidRPr="009753CA" w:rsidRDefault="00EA4A49" w:rsidP="00284DBD">
      <w:pPr>
        <w:pStyle w:val="Paragrafoelenco"/>
        <w:numPr>
          <w:ilvl w:val="0"/>
          <w:numId w:val="10"/>
        </w:numPr>
        <w:autoSpaceDE w:val="0"/>
        <w:autoSpaceDN w:val="0"/>
        <w:adjustRightInd w:val="0"/>
        <w:spacing w:after="0" w:line="240" w:lineRule="auto"/>
        <w:jc w:val="both"/>
        <w:rPr>
          <w:rFonts w:asciiTheme="majorHAnsi" w:hAnsiTheme="majorHAnsi" w:cstheme="minorHAnsi"/>
          <w:bCs/>
          <w:sz w:val="24"/>
          <w:szCs w:val="24"/>
        </w:rPr>
      </w:pPr>
      <w:r w:rsidRPr="009753CA">
        <w:rPr>
          <w:rFonts w:asciiTheme="majorHAnsi" w:hAnsiTheme="majorHAnsi" w:cs="Tahoma"/>
          <w:sz w:val="24"/>
          <w:szCs w:val="24"/>
        </w:rPr>
        <w:t>trasferimento de</w:t>
      </w:r>
      <w:r w:rsidR="001A3FF6" w:rsidRPr="009753CA">
        <w:rPr>
          <w:rFonts w:asciiTheme="majorHAnsi" w:hAnsiTheme="majorHAnsi" w:cs="Tahoma"/>
          <w:sz w:val="24"/>
          <w:szCs w:val="24"/>
        </w:rPr>
        <w:t xml:space="preserve">i cani non registrati nella BDR, ovvero di quelli registrati ma dei quali il detentore non sia immediatamente reperibile, </w:t>
      </w:r>
      <w:r w:rsidRPr="009753CA">
        <w:rPr>
          <w:rFonts w:asciiTheme="majorHAnsi" w:hAnsiTheme="majorHAnsi" w:cs="Tahoma"/>
          <w:sz w:val="24"/>
          <w:szCs w:val="24"/>
        </w:rPr>
        <w:t xml:space="preserve">al canile contumaciale </w:t>
      </w:r>
      <w:r w:rsidR="00974424" w:rsidRPr="009753CA">
        <w:rPr>
          <w:rFonts w:asciiTheme="majorHAnsi" w:hAnsiTheme="majorHAnsi" w:cs="Tahoma"/>
          <w:sz w:val="24"/>
          <w:szCs w:val="24"/>
        </w:rPr>
        <w:t>che verrà indicato</w:t>
      </w:r>
      <w:r w:rsidR="000A7FB0" w:rsidRPr="009753CA">
        <w:rPr>
          <w:rFonts w:asciiTheme="majorHAnsi" w:hAnsiTheme="majorHAnsi" w:cs="Tahoma"/>
          <w:sz w:val="24"/>
          <w:szCs w:val="24"/>
        </w:rPr>
        <w:t>,</w:t>
      </w:r>
    </w:p>
    <w:p w:rsidR="007D487A" w:rsidRPr="009753CA" w:rsidRDefault="00974424" w:rsidP="00284DBD">
      <w:pPr>
        <w:pStyle w:val="Paragrafoelenco"/>
        <w:numPr>
          <w:ilvl w:val="0"/>
          <w:numId w:val="10"/>
        </w:numPr>
        <w:autoSpaceDE w:val="0"/>
        <w:autoSpaceDN w:val="0"/>
        <w:adjustRightInd w:val="0"/>
        <w:spacing w:after="0" w:line="240" w:lineRule="auto"/>
        <w:jc w:val="both"/>
        <w:rPr>
          <w:rFonts w:asciiTheme="majorHAnsi" w:hAnsiTheme="majorHAnsi" w:cstheme="minorHAnsi"/>
          <w:sz w:val="24"/>
          <w:szCs w:val="24"/>
        </w:rPr>
      </w:pPr>
      <w:r w:rsidRPr="009753CA">
        <w:rPr>
          <w:rFonts w:asciiTheme="majorHAnsi" w:hAnsiTheme="majorHAnsi" w:cs="Tahoma"/>
          <w:sz w:val="24"/>
          <w:szCs w:val="24"/>
        </w:rPr>
        <w:t xml:space="preserve">trasferimento dei gatti nella struttura di cui alla </w:t>
      </w:r>
      <w:r w:rsidRPr="009753CA">
        <w:rPr>
          <w:rFonts w:asciiTheme="majorHAnsi" w:hAnsiTheme="majorHAnsi" w:cstheme="minorHAnsi"/>
          <w:sz w:val="24"/>
          <w:szCs w:val="24"/>
        </w:rPr>
        <w:t>L.R.</w:t>
      </w:r>
      <w:r w:rsidRPr="009753CA">
        <w:rPr>
          <w:rFonts w:asciiTheme="majorHAnsi" w:hAnsiTheme="majorHAnsi" w:cs="Tahoma"/>
          <w:sz w:val="24"/>
          <w:szCs w:val="24"/>
        </w:rPr>
        <w:t xml:space="preserve"> 11 ottobre 2012, n. 20 art. 24 che verrà indicata</w:t>
      </w:r>
      <w:r w:rsidR="000A6B5F" w:rsidRPr="009753CA">
        <w:rPr>
          <w:rFonts w:asciiTheme="majorHAnsi" w:hAnsiTheme="majorHAnsi" w:cs="Tahoma"/>
          <w:sz w:val="24"/>
          <w:szCs w:val="24"/>
        </w:rPr>
        <w:t>, sempreché non venga individuato</w:t>
      </w:r>
      <w:r w:rsidR="006C177E" w:rsidRPr="009753CA">
        <w:rPr>
          <w:rFonts w:asciiTheme="majorHAnsi" w:hAnsiTheme="majorHAnsi" w:cs="Tahoma"/>
          <w:sz w:val="24"/>
          <w:szCs w:val="24"/>
        </w:rPr>
        <w:t>,</w:t>
      </w:r>
      <w:r w:rsidR="000A6B5F" w:rsidRPr="009753CA">
        <w:rPr>
          <w:rFonts w:asciiTheme="majorHAnsi" w:hAnsiTheme="majorHAnsi" w:cs="Tahoma"/>
          <w:sz w:val="24"/>
          <w:szCs w:val="24"/>
        </w:rPr>
        <w:t xml:space="preserve"> </w:t>
      </w:r>
      <w:r w:rsidR="00156E48" w:rsidRPr="009753CA">
        <w:rPr>
          <w:rFonts w:asciiTheme="majorHAnsi" w:hAnsiTheme="majorHAnsi" w:cs="Tahoma"/>
          <w:sz w:val="24"/>
          <w:szCs w:val="24"/>
        </w:rPr>
        <w:t>nel posto in cui è stato trovato</w:t>
      </w:r>
      <w:r w:rsidR="006C177E" w:rsidRPr="009753CA">
        <w:rPr>
          <w:rFonts w:asciiTheme="majorHAnsi" w:hAnsiTheme="majorHAnsi" w:cs="Tahoma"/>
          <w:sz w:val="24"/>
          <w:szCs w:val="24"/>
        </w:rPr>
        <w:t>,</w:t>
      </w:r>
      <w:r w:rsidR="00156E48" w:rsidRPr="009753CA">
        <w:rPr>
          <w:rFonts w:asciiTheme="majorHAnsi" w:hAnsiTheme="majorHAnsi" w:cs="Tahoma"/>
          <w:sz w:val="24"/>
          <w:szCs w:val="24"/>
        </w:rPr>
        <w:t xml:space="preserve"> </w:t>
      </w:r>
      <w:r w:rsidR="000A6B5F" w:rsidRPr="009753CA">
        <w:rPr>
          <w:rFonts w:asciiTheme="majorHAnsi" w:hAnsiTheme="majorHAnsi" w:cs="Tahoma"/>
          <w:sz w:val="24"/>
          <w:szCs w:val="24"/>
        </w:rPr>
        <w:t>un eventuale detentore cui restituire l’animale</w:t>
      </w:r>
      <w:r w:rsidR="00F92850" w:rsidRPr="009753CA">
        <w:rPr>
          <w:rFonts w:asciiTheme="majorHAnsi" w:hAnsiTheme="majorHAnsi" w:cs="Tahoma"/>
          <w:sz w:val="24"/>
          <w:szCs w:val="24"/>
        </w:rPr>
        <w:t xml:space="preserve">. </w:t>
      </w:r>
    </w:p>
    <w:p w:rsidR="000A6B5F" w:rsidRPr="009753CA" w:rsidRDefault="000A6B5F" w:rsidP="00284DBD">
      <w:pPr>
        <w:pStyle w:val="Paragrafoelenco"/>
        <w:autoSpaceDE w:val="0"/>
        <w:autoSpaceDN w:val="0"/>
        <w:adjustRightInd w:val="0"/>
        <w:spacing w:after="0" w:line="240" w:lineRule="auto"/>
        <w:jc w:val="both"/>
        <w:rPr>
          <w:rFonts w:asciiTheme="majorHAnsi" w:hAnsiTheme="majorHAnsi" w:cstheme="minorHAnsi"/>
          <w:sz w:val="24"/>
          <w:szCs w:val="24"/>
        </w:rPr>
      </w:pPr>
    </w:p>
    <w:p w:rsidR="007D487A" w:rsidRPr="009753CA" w:rsidRDefault="007D487A" w:rsidP="00284DBD">
      <w:pPr>
        <w:autoSpaceDE w:val="0"/>
        <w:autoSpaceDN w:val="0"/>
        <w:adjustRightInd w:val="0"/>
        <w:spacing w:after="0" w:line="240" w:lineRule="auto"/>
        <w:jc w:val="both"/>
        <w:rPr>
          <w:rFonts w:asciiTheme="majorHAnsi" w:hAnsiTheme="majorHAnsi" w:cstheme="minorHAnsi"/>
          <w:bCs/>
          <w:sz w:val="24"/>
          <w:szCs w:val="24"/>
        </w:rPr>
      </w:pPr>
      <w:r w:rsidRPr="009753CA">
        <w:rPr>
          <w:rFonts w:asciiTheme="majorHAnsi" w:hAnsiTheme="majorHAnsi" w:cstheme="minorHAnsi"/>
          <w:sz w:val="24"/>
          <w:szCs w:val="24"/>
        </w:rPr>
        <w:t xml:space="preserve">Il servizio deve essere attivo 24 ore su 24 per </w:t>
      </w:r>
      <w:r w:rsidRPr="009753CA">
        <w:rPr>
          <w:rFonts w:asciiTheme="majorHAnsi" w:hAnsiTheme="majorHAnsi" w:cstheme="minorHAnsi"/>
          <w:bCs/>
          <w:sz w:val="24"/>
          <w:szCs w:val="24"/>
        </w:rPr>
        <w:t>365 giorni anno</w:t>
      </w:r>
      <w:r w:rsidR="00630BA6" w:rsidRPr="009753CA">
        <w:rPr>
          <w:rFonts w:asciiTheme="majorHAnsi" w:hAnsiTheme="majorHAnsi" w:cstheme="minorHAnsi"/>
          <w:bCs/>
          <w:sz w:val="24"/>
          <w:szCs w:val="24"/>
        </w:rPr>
        <w:t xml:space="preserve">, </w:t>
      </w:r>
      <w:r w:rsidR="00213A6A" w:rsidRPr="009753CA">
        <w:rPr>
          <w:rFonts w:asciiTheme="majorHAnsi" w:hAnsiTheme="majorHAnsi" w:cstheme="minorHAnsi"/>
          <w:bCs/>
          <w:sz w:val="24"/>
          <w:szCs w:val="24"/>
        </w:rPr>
        <w:t>e comunque nel rispetto del protocollo aziendale di riferimento</w:t>
      </w:r>
      <w:r w:rsidR="00630BA6" w:rsidRPr="009753CA">
        <w:rPr>
          <w:rFonts w:asciiTheme="majorHAnsi" w:hAnsiTheme="majorHAnsi" w:cstheme="minorHAnsi"/>
          <w:bCs/>
          <w:sz w:val="24"/>
          <w:szCs w:val="24"/>
        </w:rPr>
        <w:t>. Esso</w:t>
      </w:r>
      <w:r w:rsidRPr="009753CA">
        <w:rPr>
          <w:rFonts w:asciiTheme="majorHAnsi" w:hAnsiTheme="majorHAnsi" w:cstheme="minorHAnsi"/>
          <w:sz w:val="24"/>
          <w:szCs w:val="24"/>
        </w:rPr>
        <w:t xml:space="preserve"> assicura gli interventi</w:t>
      </w:r>
      <w:r w:rsidRPr="009753CA">
        <w:rPr>
          <w:rFonts w:asciiTheme="majorHAnsi" w:hAnsiTheme="majorHAnsi" w:cstheme="minorHAnsi"/>
          <w:bCs/>
          <w:sz w:val="24"/>
          <w:szCs w:val="24"/>
        </w:rPr>
        <w:t xml:space="preserve"> sempre e solamente su segnalazione e c</w:t>
      </w:r>
      <w:r w:rsidR="00EA6296" w:rsidRPr="009753CA">
        <w:rPr>
          <w:rFonts w:asciiTheme="majorHAnsi" w:hAnsiTheme="majorHAnsi" w:cstheme="minorHAnsi"/>
          <w:bCs/>
          <w:sz w:val="24"/>
          <w:szCs w:val="24"/>
        </w:rPr>
        <w:t xml:space="preserve">hiamata </w:t>
      </w:r>
      <w:r w:rsidR="00156E48" w:rsidRPr="009753CA">
        <w:rPr>
          <w:rFonts w:asciiTheme="majorHAnsi" w:hAnsiTheme="majorHAnsi"/>
          <w:sz w:val="24"/>
          <w:szCs w:val="24"/>
        </w:rPr>
        <w:t>della Polizia Locale, delle</w:t>
      </w:r>
      <w:r w:rsidR="00156E48" w:rsidRPr="009753CA">
        <w:rPr>
          <w:rFonts w:asciiTheme="majorHAnsi" w:hAnsiTheme="majorHAnsi" w:cstheme="minorHAnsi"/>
          <w:bCs/>
          <w:sz w:val="24"/>
          <w:szCs w:val="24"/>
        </w:rPr>
        <w:t xml:space="preserve"> </w:t>
      </w:r>
      <w:r w:rsidRPr="009753CA">
        <w:rPr>
          <w:rFonts w:asciiTheme="majorHAnsi" w:hAnsiTheme="majorHAnsi" w:cstheme="minorHAnsi"/>
          <w:bCs/>
          <w:sz w:val="24"/>
          <w:szCs w:val="24"/>
        </w:rPr>
        <w:t xml:space="preserve">Forze </w:t>
      </w:r>
      <w:r w:rsidR="00F92850" w:rsidRPr="009753CA">
        <w:rPr>
          <w:rFonts w:asciiTheme="majorHAnsi" w:hAnsiTheme="majorHAnsi"/>
          <w:sz w:val="24"/>
          <w:szCs w:val="24"/>
        </w:rPr>
        <w:t>di Polizia</w:t>
      </w:r>
      <w:r w:rsidR="00EA6296" w:rsidRPr="009753CA">
        <w:rPr>
          <w:rFonts w:asciiTheme="majorHAnsi" w:hAnsiTheme="majorHAnsi"/>
          <w:sz w:val="24"/>
          <w:szCs w:val="24"/>
        </w:rPr>
        <w:t>,</w:t>
      </w:r>
      <w:r w:rsidR="001E7949" w:rsidRPr="009753CA">
        <w:rPr>
          <w:rFonts w:asciiTheme="majorHAnsi" w:hAnsiTheme="majorHAnsi"/>
          <w:sz w:val="24"/>
          <w:szCs w:val="24"/>
        </w:rPr>
        <w:t xml:space="preserve"> dei Vigili del Fuoco</w:t>
      </w:r>
      <w:r w:rsidR="002C59AF" w:rsidRPr="009753CA">
        <w:rPr>
          <w:rFonts w:asciiTheme="majorHAnsi" w:hAnsiTheme="majorHAnsi"/>
          <w:sz w:val="24"/>
          <w:szCs w:val="24"/>
        </w:rPr>
        <w:t>,</w:t>
      </w:r>
      <w:r w:rsidRPr="009753CA">
        <w:rPr>
          <w:rFonts w:asciiTheme="majorHAnsi" w:hAnsiTheme="majorHAnsi" w:cstheme="minorHAnsi"/>
          <w:bCs/>
          <w:sz w:val="24"/>
          <w:szCs w:val="24"/>
        </w:rPr>
        <w:t xml:space="preserve"> di un </w:t>
      </w:r>
      <w:r w:rsidR="000A6B5F" w:rsidRPr="009753CA">
        <w:rPr>
          <w:rFonts w:asciiTheme="majorHAnsi" w:hAnsiTheme="majorHAnsi" w:cstheme="minorHAnsi"/>
          <w:bCs/>
          <w:sz w:val="24"/>
          <w:szCs w:val="24"/>
        </w:rPr>
        <w:t>Veterinario</w:t>
      </w:r>
      <w:r w:rsidRPr="009753CA">
        <w:rPr>
          <w:rFonts w:asciiTheme="majorHAnsi" w:hAnsiTheme="majorHAnsi" w:cstheme="minorHAnsi"/>
          <w:bCs/>
          <w:sz w:val="24"/>
          <w:szCs w:val="24"/>
        </w:rPr>
        <w:t xml:space="preserve"> </w:t>
      </w:r>
      <w:r w:rsidR="00B17383" w:rsidRPr="009753CA">
        <w:rPr>
          <w:rFonts w:asciiTheme="majorHAnsi" w:hAnsiTheme="majorHAnsi" w:cstheme="minorHAnsi"/>
          <w:bCs/>
          <w:sz w:val="24"/>
          <w:szCs w:val="24"/>
        </w:rPr>
        <w:t>dell’</w:t>
      </w:r>
      <w:r w:rsidRPr="009753CA">
        <w:rPr>
          <w:rFonts w:asciiTheme="majorHAnsi" w:hAnsiTheme="majorHAnsi" w:cstheme="minorHAnsi"/>
          <w:bCs/>
          <w:sz w:val="24"/>
          <w:szCs w:val="24"/>
        </w:rPr>
        <w:t>A</w:t>
      </w:r>
      <w:r w:rsidR="008302F9" w:rsidRPr="009753CA">
        <w:rPr>
          <w:rFonts w:asciiTheme="majorHAnsi" w:hAnsiTheme="majorHAnsi" w:cstheme="minorHAnsi"/>
          <w:bCs/>
          <w:sz w:val="24"/>
          <w:szCs w:val="24"/>
        </w:rPr>
        <w:t>AS affidante</w:t>
      </w:r>
      <w:r w:rsidR="002C59AF" w:rsidRPr="009753CA">
        <w:rPr>
          <w:rFonts w:asciiTheme="majorHAnsi" w:hAnsiTheme="majorHAnsi" w:cstheme="minorHAnsi"/>
          <w:bCs/>
          <w:sz w:val="24"/>
          <w:szCs w:val="24"/>
        </w:rPr>
        <w:t>, ovvero di altro servizio specificamente indicato a tal fine dall’Ente affidante stesso</w:t>
      </w:r>
      <w:r w:rsidRPr="009753CA">
        <w:rPr>
          <w:rFonts w:asciiTheme="majorHAnsi" w:hAnsiTheme="majorHAnsi" w:cstheme="minorHAnsi"/>
          <w:bCs/>
          <w:sz w:val="24"/>
          <w:szCs w:val="24"/>
        </w:rPr>
        <w:t>. A tale fine l’a</w:t>
      </w:r>
      <w:r w:rsidR="00B17383" w:rsidRPr="009753CA">
        <w:rPr>
          <w:rFonts w:asciiTheme="majorHAnsi" w:hAnsiTheme="majorHAnsi" w:cstheme="minorHAnsi"/>
          <w:bCs/>
          <w:sz w:val="24"/>
          <w:szCs w:val="24"/>
        </w:rPr>
        <w:t>ggiudicatario</w:t>
      </w:r>
      <w:r w:rsidR="00627A26" w:rsidRPr="009753CA">
        <w:rPr>
          <w:rFonts w:asciiTheme="majorHAnsi" w:hAnsiTheme="majorHAnsi" w:cstheme="minorHAnsi"/>
          <w:bCs/>
          <w:sz w:val="24"/>
          <w:szCs w:val="24"/>
        </w:rPr>
        <w:t xml:space="preserve"> dovrà comunicare un numero</w:t>
      </w:r>
      <w:r w:rsidRPr="009753CA">
        <w:rPr>
          <w:rFonts w:asciiTheme="majorHAnsi" w:hAnsiTheme="majorHAnsi" w:cstheme="minorHAnsi"/>
          <w:bCs/>
          <w:sz w:val="24"/>
          <w:szCs w:val="24"/>
        </w:rPr>
        <w:t xml:space="preserve"> di </w:t>
      </w:r>
      <w:r w:rsidR="00B17383" w:rsidRPr="009753CA">
        <w:rPr>
          <w:rFonts w:asciiTheme="majorHAnsi" w:hAnsiTheme="majorHAnsi" w:cstheme="minorHAnsi"/>
          <w:bCs/>
          <w:sz w:val="24"/>
          <w:szCs w:val="24"/>
        </w:rPr>
        <w:t>cellulare dedicato al</w:t>
      </w:r>
      <w:r w:rsidRPr="009753CA">
        <w:rPr>
          <w:rFonts w:asciiTheme="majorHAnsi" w:hAnsiTheme="majorHAnsi" w:cstheme="minorHAnsi"/>
          <w:bCs/>
          <w:sz w:val="24"/>
          <w:szCs w:val="24"/>
        </w:rPr>
        <w:t>la ricezione delle chiamate.</w:t>
      </w:r>
    </w:p>
    <w:p w:rsidR="00B17383" w:rsidRPr="009753CA" w:rsidRDefault="00B17383" w:rsidP="00284DBD">
      <w:pPr>
        <w:autoSpaceDE w:val="0"/>
        <w:autoSpaceDN w:val="0"/>
        <w:adjustRightInd w:val="0"/>
        <w:spacing w:after="0" w:line="240" w:lineRule="auto"/>
        <w:jc w:val="both"/>
        <w:rPr>
          <w:rFonts w:asciiTheme="majorHAnsi" w:hAnsiTheme="majorHAnsi" w:cstheme="minorHAnsi"/>
          <w:bCs/>
          <w:sz w:val="24"/>
          <w:szCs w:val="24"/>
        </w:rPr>
      </w:pPr>
    </w:p>
    <w:p w:rsidR="005F44B1" w:rsidRPr="009753CA" w:rsidRDefault="00627A26" w:rsidP="00284DBD">
      <w:pPr>
        <w:autoSpaceDE w:val="0"/>
        <w:autoSpaceDN w:val="0"/>
        <w:adjustRightInd w:val="0"/>
        <w:spacing w:after="0" w:line="240" w:lineRule="auto"/>
        <w:jc w:val="both"/>
        <w:rPr>
          <w:rFonts w:asciiTheme="majorHAnsi" w:hAnsiTheme="majorHAnsi" w:cstheme="minorHAnsi"/>
          <w:sz w:val="24"/>
          <w:szCs w:val="24"/>
        </w:rPr>
      </w:pPr>
      <w:r w:rsidRPr="009753CA">
        <w:rPr>
          <w:rFonts w:asciiTheme="majorHAnsi" w:hAnsiTheme="majorHAnsi" w:cstheme="minorHAnsi"/>
          <w:sz w:val="24"/>
          <w:szCs w:val="24"/>
        </w:rPr>
        <w:t xml:space="preserve">L’intervento dovrà essere </w:t>
      </w:r>
      <w:r w:rsidR="00EA6296" w:rsidRPr="009753CA">
        <w:rPr>
          <w:rFonts w:asciiTheme="majorHAnsi" w:hAnsiTheme="majorHAnsi" w:cstheme="minorHAnsi"/>
          <w:sz w:val="24"/>
          <w:szCs w:val="24"/>
        </w:rPr>
        <w:t>eseguito</w:t>
      </w:r>
      <w:r w:rsidR="00B17383" w:rsidRPr="009753CA">
        <w:rPr>
          <w:rFonts w:asciiTheme="majorHAnsi" w:hAnsiTheme="majorHAnsi" w:cstheme="minorHAnsi"/>
          <w:sz w:val="24"/>
          <w:szCs w:val="24"/>
        </w:rPr>
        <w:t xml:space="preserve"> nel più breve tempo possibile e comunque al massimo entro </w:t>
      </w:r>
      <w:r w:rsidR="00EA6296" w:rsidRPr="009753CA">
        <w:rPr>
          <w:rFonts w:asciiTheme="majorHAnsi" w:hAnsiTheme="majorHAnsi" w:cstheme="minorHAnsi"/>
          <w:sz w:val="24"/>
          <w:szCs w:val="24"/>
        </w:rPr>
        <w:t>60</w:t>
      </w:r>
      <w:r w:rsidR="00B17383" w:rsidRPr="009753CA">
        <w:rPr>
          <w:rFonts w:asciiTheme="majorHAnsi" w:hAnsiTheme="majorHAnsi" w:cstheme="minorHAnsi"/>
          <w:bCs/>
          <w:sz w:val="24"/>
          <w:szCs w:val="24"/>
        </w:rPr>
        <w:t xml:space="preserve"> </w:t>
      </w:r>
      <w:r w:rsidR="00B17383" w:rsidRPr="009753CA">
        <w:rPr>
          <w:rFonts w:asciiTheme="majorHAnsi" w:hAnsiTheme="majorHAnsi" w:cstheme="minorHAnsi"/>
          <w:sz w:val="24"/>
          <w:szCs w:val="24"/>
        </w:rPr>
        <w:t>minuti dalla chiamata</w:t>
      </w:r>
      <w:r w:rsidR="009C649C" w:rsidRPr="009753CA">
        <w:rPr>
          <w:rFonts w:asciiTheme="majorHAnsi" w:hAnsiTheme="majorHAnsi" w:cstheme="minorHAnsi"/>
          <w:sz w:val="24"/>
          <w:szCs w:val="24"/>
        </w:rPr>
        <w:t xml:space="preserve"> nei casi di cattura di cui ai soprastanti</w:t>
      </w:r>
      <w:r w:rsidR="005F44B1" w:rsidRPr="009753CA">
        <w:rPr>
          <w:rFonts w:asciiTheme="majorHAnsi" w:hAnsiTheme="majorHAnsi" w:cstheme="minorHAnsi"/>
          <w:sz w:val="24"/>
          <w:szCs w:val="24"/>
        </w:rPr>
        <w:t xml:space="preserve"> punt</w:t>
      </w:r>
      <w:r w:rsidR="009C649C" w:rsidRPr="009753CA">
        <w:rPr>
          <w:rFonts w:asciiTheme="majorHAnsi" w:hAnsiTheme="majorHAnsi" w:cstheme="minorHAnsi"/>
          <w:sz w:val="24"/>
          <w:szCs w:val="24"/>
        </w:rPr>
        <w:t>i 1) e 2), e</w:t>
      </w:r>
      <w:r w:rsidR="005F44B1" w:rsidRPr="009753CA">
        <w:rPr>
          <w:rFonts w:asciiTheme="majorHAnsi" w:hAnsiTheme="majorHAnsi" w:cstheme="minorHAnsi"/>
          <w:sz w:val="24"/>
          <w:szCs w:val="24"/>
        </w:rPr>
        <w:t xml:space="preserve"> al massimo entro 40</w:t>
      </w:r>
      <w:r w:rsidR="005F44B1" w:rsidRPr="009753CA">
        <w:rPr>
          <w:rFonts w:asciiTheme="majorHAnsi" w:hAnsiTheme="majorHAnsi" w:cstheme="minorHAnsi"/>
          <w:bCs/>
          <w:sz w:val="24"/>
          <w:szCs w:val="24"/>
        </w:rPr>
        <w:t xml:space="preserve"> </w:t>
      </w:r>
      <w:r w:rsidR="005F44B1" w:rsidRPr="009753CA">
        <w:rPr>
          <w:rFonts w:asciiTheme="majorHAnsi" w:hAnsiTheme="majorHAnsi" w:cstheme="minorHAnsi"/>
          <w:sz w:val="24"/>
          <w:szCs w:val="24"/>
        </w:rPr>
        <w:t xml:space="preserve">minuti dalla chiamata nel caso di recupero di cui al </w:t>
      </w:r>
      <w:r w:rsidR="009C649C" w:rsidRPr="009753CA">
        <w:rPr>
          <w:rFonts w:asciiTheme="majorHAnsi" w:hAnsiTheme="majorHAnsi" w:cstheme="minorHAnsi"/>
          <w:sz w:val="24"/>
          <w:szCs w:val="24"/>
        </w:rPr>
        <w:t xml:space="preserve">soprastante </w:t>
      </w:r>
      <w:r w:rsidR="005F44B1" w:rsidRPr="009753CA">
        <w:rPr>
          <w:rFonts w:asciiTheme="majorHAnsi" w:hAnsiTheme="majorHAnsi" w:cstheme="minorHAnsi"/>
          <w:sz w:val="24"/>
          <w:szCs w:val="24"/>
        </w:rPr>
        <w:t xml:space="preserve">punto 3). </w:t>
      </w:r>
    </w:p>
    <w:p w:rsidR="00DC251B" w:rsidRPr="009753CA" w:rsidRDefault="00DC251B" w:rsidP="00284DBD">
      <w:pPr>
        <w:autoSpaceDE w:val="0"/>
        <w:autoSpaceDN w:val="0"/>
        <w:adjustRightInd w:val="0"/>
        <w:spacing w:after="0" w:line="240" w:lineRule="auto"/>
        <w:jc w:val="both"/>
        <w:rPr>
          <w:rFonts w:asciiTheme="majorHAnsi" w:hAnsiTheme="majorHAnsi" w:cstheme="minorHAnsi"/>
          <w:bCs/>
          <w:sz w:val="24"/>
          <w:szCs w:val="24"/>
        </w:rPr>
      </w:pPr>
    </w:p>
    <w:p w:rsidR="00DC251B" w:rsidRPr="009753CA" w:rsidRDefault="00DC251B" w:rsidP="00284DBD">
      <w:pPr>
        <w:autoSpaceDE w:val="0"/>
        <w:autoSpaceDN w:val="0"/>
        <w:adjustRightInd w:val="0"/>
        <w:spacing w:after="0" w:line="240" w:lineRule="auto"/>
        <w:jc w:val="both"/>
        <w:rPr>
          <w:rFonts w:asciiTheme="majorHAnsi" w:hAnsiTheme="majorHAnsi" w:cstheme="minorHAnsi"/>
          <w:bCs/>
          <w:sz w:val="24"/>
          <w:szCs w:val="24"/>
        </w:rPr>
      </w:pPr>
      <w:r w:rsidRPr="009753CA">
        <w:rPr>
          <w:rFonts w:asciiTheme="majorHAnsi" w:hAnsiTheme="majorHAnsi" w:cstheme="minorHAnsi"/>
          <w:bCs/>
          <w:sz w:val="24"/>
          <w:szCs w:val="24"/>
        </w:rPr>
        <w:t xml:space="preserve">La cattura </w:t>
      </w:r>
      <w:r w:rsidR="005F44B1" w:rsidRPr="009753CA">
        <w:rPr>
          <w:rFonts w:asciiTheme="majorHAnsi" w:hAnsiTheme="majorHAnsi" w:cstheme="minorHAnsi"/>
          <w:bCs/>
          <w:sz w:val="24"/>
          <w:szCs w:val="24"/>
        </w:rPr>
        <w:t xml:space="preserve">e il recupero </w:t>
      </w:r>
      <w:r w:rsidR="00B17383" w:rsidRPr="009753CA">
        <w:rPr>
          <w:rFonts w:asciiTheme="majorHAnsi" w:hAnsiTheme="majorHAnsi" w:cstheme="minorHAnsi"/>
          <w:bCs/>
          <w:sz w:val="24"/>
          <w:szCs w:val="24"/>
        </w:rPr>
        <w:t>d</w:t>
      </w:r>
      <w:r w:rsidR="005F44B1" w:rsidRPr="009753CA">
        <w:rPr>
          <w:rFonts w:asciiTheme="majorHAnsi" w:hAnsiTheme="majorHAnsi" w:cstheme="minorHAnsi"/>
          <w:bCs/>
          <w:sz w:val="24"/>
          <w:szCs w:val="24"/>
        </w:rPr>
        <w:t>ovranno</w:t>
      </w:r>
      <w:r w:rsidR="00B17383" w:rsidRPr="009753CA">
        <w:rPr>
          <w:rFonts w:asciiTheme="majorHAnsi" w:hAnsiTheme="majorHAnsi" w:cstheme="minorHAnsi"/>
          <w:bCs/>
          <w:sz w:val="24"/>
          <w:szCs w:val="24"/>
        </w:rPr>
        <w:t xml:space="preserve"> essere realizzat</w:t>
      </w:r>
      <w:r w:rsidR="005F44B1" w:rsidRPr="009753CA">
        <w:rPr>
          <w:rFonts w:asciiTheme="majorHAnsi" w:hAnsiTheme="majorHAnsi" w:cstheme="minorHAnsi"/>
          <w:bCs/>
          <w:sz w:val="24"/>
          <w:szCs w:val="24"/>
        </w:rPr>
        <w:t>i</w:t>
      </w:r>
      <w:r w:rsidRPr="009753CA">
        <w:rPr>
          <w:rFonts w:asciiTheme="majorHAnsi" w:hAnsiTheme="majorHAnsi" w:cstheme="minorHAnsi"/>
          <w:bCs/>
          <w:sz w:val="24"/>
          <w:szCs w:val="24"/>
        </w:rPr>
        <w:t xml:space="preserve"> con metodi indolori, tali da non arrecare danno </w:t>
      </w:r>
      <w:r w:rsidR="00B17383" w:rsidRPr="009753CA">
        <w:rPr>
          <w:rFonts w:asciiTheme="majorHAnsi" w:hAnsiTheme="majorHAnsi" w:cstheme="minorHAnsi"/>
          <w:bCs/>
          <w:sz w:val="24"/>
          <w:szCs w:val="24"/>
        </w:rPr>
        <w:t xml:space="preserve">o sofferenza </w:t>
      </w:r>
      <w:r w:rsidRPr="009753CA">
        <w:rPr>
          <w:rFonts w:asciiTheme="majorHAnsi" w:hAnsiTheme="majorHAnsi" w:cstheme="minorHAnsi"/>
          <w:bCs/>
          <w:sz w:val="24"/>
          <w:szCs w:val="24"/>
        </w:rPr>
        <w:t xml:space="preserve">all'animale, </w:t>
      </w:r>
      <w:r w:rsidR="00B17383" w:rsidRPr="009753CA">
        <w:rPr>
          <w:rFonts w:asciiTheme="majorHAnsi" w:hAnsiTheme="majorHAnsi" w:cstheme="minorHAnsi"/>
          <w:bCs/>
          <w:sz w:val="24"/>
          <w:szCs w:val="24"/>
        </w:rPr>
        <w:t xml:space="preserve">ed </w:t>
      </w:r>
      <w:r w:rsidRPr="009753CA">
        <w:rPr>
          <w:rFonts w:asciiTheme="majorHAnsi" w:hAnsiTheme="majorHAnsi" w:cstheme="minorHAnsi"/>
          <w:bCs/>
          <w:sz w:val="24"/>
          <w:szCs w:val="24"/>
        </w:rPr>
        <w:t>utilizzando attrezzature idonee alla specie oggetto dell'intervento.</w:t>
      </w:r>
    </w:p>
    <w:p w:rsidR="007B23FE" w:rsidRPr="009753CA" w:rsidRDefault="00D40D1C" w:rsidP="00284DBD">
      <w:pPr>
        <w:autoSpaceDE w:val="0"/>
        <w:autoSpaceDN w:val="0"/>
        <w:adjustRightInd w:val="0"/>
        <w:spacing w:after="0" w:line="240" w:lineRule="auto"/>
        <w:jc w:val="both"/>
        <w:rPr>
          <w:rFonts w:asciiTheme="majorHAnsi" w:hAnsiTheme="majorHAnsi" w:cstheme="minorHAnsi"/>
          <w:sz w:val="24"/>
          <w:szCs w:val="24"/>
        </w:rPr>
      </w:pPr>
      <w:r w:rsidRPr="009753CA">
        <w:rPr>
          <w:rFonts w:asciiTheme="majorHAnsi" w:hAnsiTheme="majorHAnsi" w:cstheme="minorHAnsi"/>
          <w:sz w:val="24"/>
          <w:szCs w:val="24"/>
        </w:rPr>
        <w:t>Di ogni intervento effettuato (anche quando con esito negativo) deve essere redatto dall’affidatario del servizio l’apposito “verbale di cattura/consegna”, conforme all’allegato 9 del manuale operativo di cui alla Delibera della Giunta Regionale n. 2029 del 8.11.2013</w:t>
      </w:r>
      <w:r w:rsidR="00213A6A" w:rsidRPr="009753CA">
        <w:rPr>
          <w:rFonts w:asciiTheme="majorHAnsi" w:hAnsiTheme="majorHAnsi" w:cstheme="minorHAnsi"/>
          <w:sz w:val="24"/>
          <w:szCs w:val="24"/>
        </w:rPr>
        <w:t xml:space="preserve"> e comunque rispettoso delle ulteriori specifiche che dovessero venir apposte dall’AAS affidante. Il verbale dovrà essere</w:t>
      </w:r>
      <w:r w:rsidRPr="009753CA">
        <w:rPr>
          <w:rFonts w:asciiTheme="majorHAnsi" w:hAnsiTheme="majorHAnsi" w:cstheme="minorHAnsi"/>
          <w:sz w:val="24"/>
          <w:szCs w:val="24"/>
        </w:rPr>
        <w:t xml:space="preserve"> debitamente </w:t>
      </w:r>
      <w:r w:rsidR="00213A6A" w:rsidRPr="009753CA">
        <w:rPr>
          <w:rFonts w:asciiTheme="majorHAnsi" w:hAnsiTheme="majorHAnsi" w:cstheme="minorHAnsi"/>
          <w:sz w:val="24"/>
          <w:szCs w:val="24"/>
        </w:rPr>
        <w:t>sottoscritto.</w:t>
      </w:r>
    </w:p>
    <w:p w:rsidR="00480877" w:rsidRPr="009753CA" w:rsidRDefault="00A2720F" w:rsidP="00284DBD">
      <w:pPr>
        <w:autoSpaceDE w:val="0"/>
        <w:autoSpaceDN w:val="0"/>
        <w:adjustRightInd w:val="0"/>
        <w:spacing w:after="0" w:line="240" w:lineRule="auto"/>
        <w:jc w:val="both"/>
        <w:rPr>
          <w:rFonts w:asciiTheme="majorHAnsi" w:hAnsiTheme="majorHAnsi" w:cstheme="minorHAnsi"/>
          <w:sz w:val="24"/>
          <w:szCs w:val="24"/>
        </w:rPr>
      </w:pPr>
      <w:r w:rsidRPr="009753CA">
        <w:rPr>
          <w:rFonts w:asciiTheme="majorHAnsi" w:hAnsiTheme="majorHAnsi" w:cstheme="minorHAnsi"/>
          <w:sz w:val="24"/>
          <w:szCs w:val="24"/>
        </w:rPr>
        <w:t>L’affidatario dovrà</w:t>
      </w:r>
      <w:r w:rsidR="00213A6A" w:rsidRPr="009753CA">
        <w:rPr>
          <w:rFonts w:asciiTheme="majorHAnsi" w:hAnsiTheme="majorHAnsi" w:cstheme="minorHAnsi"/>
          <w:sz w:val="24"/>
          <w:szCs w:val="24"/>
        </w:rPr>
        <w:t xml:space="preserve"> successivamente</w:t>
      </w:r>
      <w:r w:rsidR="00480877" w:rsidRPr="009753CA">
        <w:rPr>
          <w:rFonts w:asciiTheme="majorHAnsi" w:hAnsiTheme="majorHAnsi" w:cstheme="minorHAnsi"/>
          <w:sz w:val="24"/>
          <w:szCs w:val="24"/>
        </w:rPr>
        <w:t>:</w:t>
      </w:r>
    </w:p>
    <w:p w:rsidR="00C94CBF" w:rsidRPr="009753CA" w:rsidRDefault="00A2720F" w:rsidP="00284DBD">
      <w:pPr>
        <w:pStyle w:val="Paragrafoelenco"/>
        <w:numPr>
          <w:ilvl w:val="0"/>
          <w:numId w:val="1"/>
        </w:numPr>
        <w:autoSpaceDE w:val="0"/>
        <w:autoSpaceDN w:val="0"/>
        <w:adjustRightInd w:val="0"/>
        <w:spacing w:after="0" w:line="240" w:lineRule="auto"/>
        <w:jc w:val="both"/>
        <w:rPr>
          <w:rFonts w:asciiTheme="majorHAnsi" w:hAnsiTheme="majorHAnsi" w:cstheme="minorHAnsi"/>
          <w:sz w:val="24"/>
          <w:szCs w:val="24"/>
        </w:rPr>
      </w:pPr>
      <w:r w:rsidRPr="009753CA">
        <w:rPr>
          <w:rFonts w:asciiTheme="majorHAnsi" w:hAnsiTheme="majorHAnsi" w:cstheme="minorHAnsi"/>
          <w:sz w:val="24"/>
          <w:szCs w:val="24"/>
        </w:rPr>
        <w:t xml:space="preserve">trasmettere </w:t>
      </w:r>
      <w:r w:rsidR="00CE5D5E" w:rsidRPr="009753CA">
        <w:rPr>
          <w:rFonts w:asciiTheme="majorHAnsi" w:hAnsiTheme="majorHAnsi" w:cstheme="minorHAnsi"/>
          <w:sz w:val="24"/>
          <w:szCs w:val="24"/>
        </w:rPr>
        <w:t xml:space="preserve">in ogni caso </w:t>
      </w:r>
      <w:r w:rsidRPr="009753CA">
        <w:rPr>
          <w:rFonts w:asciiTheme="majorHAnsi" w:hAnsiTheme="majorHAnsi" w:cstheme="minorHAnsi"/>
          <w:sz w:val="24"/>
          <w:szCs w:val="24"/>
        </w:rPr>
        <w:t>il documento in oggetto in duplice copia al Servizio Veterinario della AAS affidante;</w:t>
      </w:r>
    </w:p>
    <w:p w:rsidR="00D40D1C" w:rsidRPr="009753CA" w:rsidRDefault="00A2720F" w:rsidP="00284DBD">
      <w:pPr>
        <w:pStyle w:val="Paragrafoelenco"/>
        <w:numPr>
          <w:ilvl w:val="0"/>
          <w:numId w:val="1"/>
        </w:numPr>
        <w:autoSpaceDE w:val="0"/>
        <w:autoSpaceDN w:val="0"/>
        <w:adjustRightInd w:val="0"/>
        <w:spacing w:after="0" w:line="240" w:lineRule="auto"/>
        <w:jc w:val="both"/>
        <w:rPr>
          <w:rFonts w:asciiTheme="majorHAnsi" w:hAnsiTheme="majorHAnsi" w:cstheme="minorHAnsi"/>
          <w:sz w:val="24"/>
          <w:szCs w:val="24"/>
        </w:rPr>
      </w:pPr>
      <w:r w:rsidRPr="009753CA">
        <w:rPr>
          <w:rFonts w:asciiTheme="majorHAnsi" w:hAnsiTheme="majorHAnsi" w:cstheme="minorHAnsi"/>
          <w:sz w:val="24"/>
          <w:szCs w:val="24"/>
        </w:rPr>
        <w:t xml:space="preserve">nell’eventualità in cui il cane </w:t>
      </w:r>
      <w:r w:rsidR="00AB746C" w:rsidRPr="009753CA">
        <w:rPr>
          <w:rFonts w:asciiTheme="majorHAnsi" w:hAnsiTheme="majorHAnsi" w:cstheme="minorHAnsi"/>
          <w:sz w:val="24"/>
          <w:szCs w:val="24"/>
        </w:rPr>
        <w:t xml:space="preserve">o il gatto </w:t>
      </w:r>
      <w:r w:rsidRPr="009753CA">
        <w:rPr>
          <w:rFonts w:asciiTheme="majorHAnsi" w:hAnsiTheme="majorHAnsi" w:cstheme="minorHAnsi"/>
          <w:sz w:val="24"/>
          <w:szCs w:val="24"/>
        </w:rPr>
        <w:t>sia</w:t>
      </w:r>
      <w:r w:rsidR="00AB746C" w:rsidRPr="009753CA">
        <w:rPr>
          <w:rFonts w:asciiTheme="majorHAnsi" w:hAnsiTheme="majorHAnsi" w:cstheme="minorHAnsi"/>
          <w:sz w:val="24"/>
          <w:szCs w:val="24"/>
        </w:rPr>
        <w:t>no</w:t>
      </w:r>
      <w:r w:rsidRPr="009753CA">
        <w:rPr>
          <w:rFonts w:asciiTheme="majorHAnsi" w:hAnsiTheme="majorHAnsi" w:cstheme="minorHAnsi"/>
          <w:sz w:val="24"/>
          <w:szCs w:val="24"/>
        </w:rPr>
        <w:t xml:space="preserve"> consegnat</w:t>
      </w:r>
      <w:r w:rsidR="00AB746C" w:rsidRPr="009753CA">
        <w:rPr>
          <w:rFonts w:asciiTheme="majorHAnsi" w:hAnsiTheme="majorHAnsi" w:cstheme="minorHAnsi"/>
          <w:sz w:val="24"/>
          <w:szCs w:val="24"/>
        </w:rPr>
        <w:t>i</w:t>
      </w:r>
      <w:r w:rsidRPr="009753CA">
        <w:rPr>
          <w:rFonts w:asciiTheme="majorHAnsi" w:hAnsiTheme="majorHAnsi" w:cstheme="minorHAnsi"/>
          <w:sz w:val="24"/>
          <w:szCs w:val="24"/>
        </w:rPr>
        <w:t xml:space="preserve"> al canile contumaciale, dovrà essere redatta e sottoscri</w:t>
      </w:r>
      <w:r w:rsidR="00C94CBF" w:rsidRPr="009753CA">
        <w:rPr>
          <w:rFonts w:asciiTheme="majorHAnsi" w:hAnsiTheme="majorHAnsi" w:cstheme="minorHAnsi"/>
          <w:sz w:val="24"/>
          <w:szCs w:val="24"/>
        </w:rPr>
        <w:t xml:space="preserve">tta anche l’apposita sezione del </w:t>
      </w:r>
      <w:r w:rsidRPr="009753CA">
        <w:rPr>
          <w:rFonts w:asciiTheme="majorHAnsi" w:hAnsiTheme="majorHAnsi" w:cstheme="minorHAnsi"/>
          <w:sz w:val="24"/>
          <w:szCs w:val="24"/>
        </w:rPr>
        <w:t>documento</w:t>
      </w:r>
      <w:r w:rsidR="00C94CBF" w:rsidRPr="009753CA">
        <w:rPr>
          <w:rFonts w:asciiTheme="majorHAnsi" w:hAnsiTheme="majorHAnsi" w:cstheme="minorHAnsi"/>
          <w:sz w:val="24"/>
          <w:szCs w:val="24"/>
        </w:rPr>
        <w:t xml:space="preserve"> di cui sopra</w:t>
      </w:r>
      <w:r w:rsidR="00D40D1C" w:rsidRPr="009753CA">
        <w:rPr>
          <w:rFonts w:asciiTheme="majorHAnsi" w:hAnsiTheme="majorHAnsi" w:cstheme="minorHAnsi"/>
          <w:sz w:val="24"/>
          <w:szCs w:val="24"/>
        </w:rPr>
        <w:t>.</w:t>
      </w:r>
      <w:r w:rsidR="00C94CBF" w:rsidRPr="009753CA">
        <w:rPr>
          <w:rFonts w:asciiTheme="majorHAnsi" w:hAnsiTheme="majorHAnsi" w:cstheme="minorHAnsi"/>
          <w:sz w:val="24"/>
          <w:szCs w:val="24"/>
        </w:rPr>
        <w:t xml:space="preserve"> In questo caso l’animale dovrà essere accompagnato da due copie del documento, de</w:t>
      </w:r>
      <w:r w:rsidR="00213A6A" w:rsidRPr="009753CA">
        <w:rPr>
          <w:rFonts w:asciiTheme="majorHAnsi" w:hAnsiTheme="majorHAnsi" w:cstheme="minorHAnsi"/>
          <w:sz w:val="24"/>
          <w:szCs w:val="24"/>
        </w:rPr>
        <w:t xml:space="preserve">lle quali </w:t>
      </w:r>
      <w:r w:rsidR="00C94CBF" w:rsidRPr="009753CA">
        <w:rPr>
          <w:rFonts w:asciiTheme="majorHAnsi" w:hAnsiTheme="majorHAnsi" w:cstheme="minorHAnsi"/>
          <w:sz w:val="24"/>
          <w:szCs w:val="24"/>
        </w:rPr>
        <w:lastRenderedPageBreak/>
        <w:t>una dovrà essere trasmessa al Veterinario dell’AAS affidante e una al Comune in cui è avvenuta la cattura.</w:t>
      </w:r>
      <w:r w:rsidR="00D40D1C" w:rsidRPr="009753CA">
        <w:rPr>
          <w:rFonts w:asciiTheme="majorHAnsi" w:hAnsiTheme="majorHAnsi" w:cstheme="minorHAnsi"/>
          <w:sz w:val="24"/>
          <w:szCs w:val="24"/>
        </w:rPr>
        <w:t xml:space="preserve"> </w:t>
      </w:r>
    </w:p>
    <w:p w:rsidR="00A2720F" w:rsidRPr="009753CA" w:rsidRDefault="00A2720F" w:rsidP="00284DBD">
      <w:pPr>
        <w:spacing w:line="240" w:lineRule="auto"/>
        <w:rPr>
          <w:rFonts w:asciiTheme="majorHAnsi" w:hAnsiTheme="majorHAnsi" w:cs="Tahoma"/>
          <w:sz w:val="24"/>
          <w:szCs w:val="24"/>
        </w:rPr>
      </w:pPr>
    </w:p>
    <w:p w:rsidR="00DE31A8" w:rsidRPr="009753CA" w:rsidRDefault="00DE31A8" w:rsidP="00284DBD">
      <w:pPr>
        <w:spacing w:line="240" w:lineRule="auto"/>
        <w:rPr>
          <w:rFonts w:asciiTheme="majorHAnsi" w:hAnsiTheme="majorHAnsi" w:cs="Tahoma"/>
          <w:sz w:val="24"/>
          <w:szCs w:val="24"/>
        </w:rPr>
      </w:pPr>
      <w:r w:rsidRPr="009753CA">
        <w:rPr>
          <w:rFonts w:asciiTheme="majorHAnsi" w:hAnsiTheme="majorHAnsi" w:cs="Tahoma"/>
          <w:sz w:val="24"/>
          <w:szCs w:val="24"/>
        </w:rPr>
        <w:t xml:space="preserve">Lo svolgimento del servizio deve avvenire nel rispetto dei protocolli aziendali di riferimento </w:t>
      </w:r>
      <w:r w:rsidR="000A7FB0" w:rsidRPr="009753CA">
        <w:rPr>
          <w:rFonts w:asciiTheme="majorHAnsi" w:hAnsiTheme="majorHAnsi" w:cs="Tahoma"/>
          <w:sz w:val="24"/>
          <w:szCs w:val="24"/>
        </w:rPr>
        <w:t>per l</w:t>
      </w:r>
      <w:r w:rsidRPr="009753CA">
        <w:rPr>
          <w:rFonts w:asciiTheme="majorHAnsi" w:hAnsiTheme="majorHAnsi" w:cs="Tahoma"/>
          <w:sz w:val="24"/>
          <w:szCs w:val="24"/>
        </w:rPr>
        <w:t>e attività oggetto del presente appalto.</w:t>
      </w:r>
      <w:r w:rsidR="00F16CC7" w:rsidRPr="009753CA">
        <w:rPr>
          <w:rFonts w:asciiTheme="majorHAnsi" w:hAnsiTheme="majorHAnsi" w:cstheme="minorHAnsi"/>
          <w:b/>
          <w:sz w:val="24"/>
          <w:szCs w:val="24"/>
        </w:rPr>
        <w:t xml:space="preserve"> </w:t>
      </w:r>
    </w:p>
    <w:p w:rsidR="005F44B1" w:rsidRPr="009753CA" w:rsidRDefault="005F44B1" w:rsidP="00284DBD">
      <w:pPr>
        <w:spacing w:line="240" w:lineRule="auto"/>
        <w:jc w:val="both"/>
        <w:rPr>
          <w:rFonts w:asciiTheme="majorHAnsi" w:hAnsiTheme="majorHAnsi" w:cs="Times-Roman"/>
          <w:b/>
          <w:sz w:val="24"/>
          <w:szCs w:val="24"/>
          <w:lang w:eastAsia="it-IT"/>
        </w:rPr>
      </w:pPr>
      <w:r w:rsidRPr="009753CA">
        <w:rPr>
          <w:rFonts w:asciiTheme="majorHAnsi" w:hAnsiTheme="majorHAnsi" w:cs="Tahoma"/>
          <w:b/>
          <w:sz w:val="24"/>
          <w:szCs w:val="24"/>
        </w:rPr>
        <w:t>Sono a carico della ditta aggiudicataria del servizio la fornitura di tutt</w:t>
      </w:r>
      <w:r w:rsidR="000A7FB0" w:rsidRPr="009753CA">
        <w:rPr>
          <w:rFonts w:asciiTheme="majorHAnsi" w:hAnsiTheme="majorHAnsi" w:cs="Tahoma"/>
          <w:b/>
          <w:sz w:val="24"/>
          <w:szCs w:val="24"/>
        </w:rPr>
        <w:t>i</w:t>
      </w:r>
      <w:r w:rsidRPr="009753CA">
        <w:rPr>
          <w:rFonts w:asciiTheme="majorHAnsi" w:hAnsiTheme="majorHAnsi" w:cs="Tahoma"/>
          <w:b/>
          <w:sz w:val="24"/>
          <w:szCs w:val="24"/>
        </w:rPr>
        <w:t xml:space="preserve"> i prodotti e le attrezzature necessari all’espletamento delle attività richieste, ivi compresi le </w:t>
      </w:r>
      <w:r w:rsidRPr="009753CA">
        <w:rPr>
          <w:rFonts w:asciiTheme="majorHAnsi" w:hAnsiTheme="majorHAnsi" w:cstheme="minorHAnsi"/>
          <w:b/>
          <w:sz w:val="24"/>
          <w:szCs w:val="24"/>
        </w:rPr>
        <w:t xml:space="preserve">attrezzature per la cattura e il recupero, la strumentazione per la lettura del microchip, nonché gli automezzi idonei al trasporto, con la specificazione che questi ultimi devono possedere le caratteristiche di cui al </w:t>
      </w:r>
      <w:r w:rsidRPr="009753CA">
        <w:rPr>
          <w:rFonts w:asciiTheme="majorHAnsi" w:eastAsia="Times New Roman" w:hAnsiTheme="majorHAnsi"/>
          <w:b/>
          <w:bCs/>
          <w:sz w:val="24"/>
          <w:szCs w:val="24"/>
          <w:lang w:eastAsia="it-IT"/>
        </w:rPr>
        <w:t>Decreto del Ministero delle infrastrutture e dei trasporti 9 ottobre 2012 n. 217 A</w:t>
      </w:r>
      <w:r w:rsidRPr="009753CA">
        <w:rPr>
          <w:rFonts w:asciiTheme="majorHAnsi" w:hAnsiTheme="majorHAnsi" w:cstheme="minorHAnsi"/>
          <w:b/>
          <w:sz w:val="24"/>
          <w:szCs w:val="24"/>
        </w:rPr>
        <w:t xml:space="preserve">llegato 1, ed almeno i requisiti di cui </w:t>
      </w:r>
      <w:r w:rsidRPr="009753CA">
        <w:rPr>
          <w:rFonts w:asciiTheme="majorHAnsi" w:eastAsia="Times New Roman" w:hAnsiTheme="majorHAnsi"/>
          <w:b/>
          <w:sz w:val="24"/>
          <w:szCs w:val="24"/>
          <w:lang w:eastAsia="it-IT"/>
        </w:rPr>
        <w:t xml:space="preserve">alle </w:t>
      </w:r>
      <w:hyperlink r:id="rId11" w:history="1">
        <w:r w:rsidRPr="009753CA">
          <w:rPr>
            <w:rFonts w:asciiTheme="majorHAnsi" w:eastAsia="Times New Roman" w:hAnsiTheme="majorHAnsi"/>
            <w:b/>
            <w:bCs/>
            <w:sz w:val="24"/>
            <w:szCs w:val="24"/>
            <w:lang w:eastAsia="it-IT"/>
          </w:rPr>
          <w:t>Linee Guida</w:t>
        </w:r>
      </w:hyperlink>
      <w:r w:rsidRPr="009753CA">
        <w:rPr>
          <w:rFonts w:asciiTheme="majorHAnsi" w:eastAsia="Times New Roman" w:hAnsiTheme="majorHAnsi"/>
          <w:b/>
          <w:sz w:val="24"/>
          <w:szCs w:val="24"/>
          <w:lang w:eastAsia="it-IT"/>
        </w:rPr>
        <w:t xml:space="preserve"> del Ministero della salute protocollo DGSAF numero 18208 del 4 s</w:t>
      </w:r>
      <w:r w:rsidR="00F16CC7" w:rsidRPr="009753CA">
        <w:rPr>
          <w:rFonts w:asciiTheme="majorHAnsi" w:eastAsia="Times New Roman" w:hAnsiTheme="majorHAnsi"/>
          <w:b/>
          <w:sz w:val="24"/>
          <w:szCs w:val="24"/>
          <w:lang w:eastAsia="it-IT"/>
        </w:rPr>
        <w:t>ettembre 2014 punto 1;</w:t>
      </w:r>
      <w:r w:rsidRPr="009753CA">
        <w:rPr>
          <w:rFonts w:asciiTheme="majorHAnsi" w:eastAsia="Times New Roman" w:hAnsiTheme="majorHAnsi"/>
          <w:b/>
          <w:sz w:val="24"/>
          <w:szCs w:val="24"/>
          <w:lang w:eastAsia="it-IT"/>
        </w:rPr>
        <w:t xml:space="preserve"> gli stessi dovranno </w:t>
      </w:r>
      <w:r w:rsidR="00F16CC7" w:rsidRPr="009753CA">
        <w:rPr>
          <w:rFonts w:asciiTheme="majorHAnsi" w:eastAsia="Times New Roman" w:hAnsiTheme="majorHAnsi"/>
          <w:b/>
          <w:sz w:val="24"/>
          <w:szCs w:val="24"/>
          <w:lang w:eastAsia="it-IT"/>
        </w:rPr>
        <w:t xml:space="preserve">cioè </w:t>
      </w:r>
      <w:r w:rsidRPr="009753CA">
        <w:rPr>
          <w:rFonts w:asciiTheme="majorHAnsi" w:eastAsia="Times New Roman" w:hAnsiTheme="majorHAnsi"/>
          <w:b/>
          <w:sz w:val="24"/>
          <w:szCs w:val="24"/>
          <w:lang w:eastAsia="it-IT"/>
        </w:rPr>
        <w:t xml:space="preserve">essere dotati </w:t>
      </w:r>
      <w:r w:rsidRPr="009753CA">
        <w:rPr>
          <w:rFonts w:asciiTheme="majorHAnsi" w:hAnsiTheme="majorHAnsi" w:cs="Times-Roman"/>
          <w:b/>
          <w:sz w:val="24"/>
          <w:szCs w:val="24"/>
          <w:lang w:eastAsia="it-IT"/>
        </w:rPr>
        <w:t>almeno delle seguenti attrezzature:</w:t>
      </w:r>
    </w:p>
    <w:p w:rsidR="005F44B1" w:rsidRPr="009753CA" w:rsidRDefault="005F44B1" w:rsidP="00284DBD">
      <w:pPr>
        <w:autoSpaceDE w:val="0"/>
        <w:autoSpaceDN w:val="0"/>
        <w:adjustRightInd w:val="0"/>
        <w:spacing w:after="0" w:line="240" w:lineRule="auto"/>
        <w:jc w:val="both"/>
        <w:rPr>
          <w:rFonts w:asciiTheme="majorHAnsi" w:hAnsiTheme="majorHAnsi" w:cs="Times-Roman"/>
          <w:sz w:val="24"/>
          <w:szCs w:val="24"/>
          <w:lang w:eastAsia="it-IT"/>
        </w:rPr>
      </w:pPr>
      <w:r w:rsidRPr="009753CA">
        <w:rPr>
          <w:rFonts w:asciiTheme="majorHAnsi" w:hAnsiTheme="majorHAnsi" w:cs="Helvetica"/>
          <w:sz w:val="24"/>
          <w:szCs w:val="24"/>
          <w:lang w:eastAsia="it-IT"/>
        </w:rPr>
        <w:t xml:space="preserve">- </w:t>
      </w:r>
      <w:r w:rsidR="00F16CC7" w:rsidRPr="009753CA">
        <w:rPr>
          <w:rFonts w:asciiTheme="majorHAnsi" w:hAnsiTheme="majorHAnsi" w:cs="Helvetica"/>
          <w:sz w:val="24"/>
          <w:szCs w:val="24"/>
          <w:lang w:eastAsia="it-IT"/>
        </w:rPr>
        <w:t>g</w:t>
      </w:r>
      <w:r w:rsidRPr="009753CA">
        <w:rPr>
          <w:rFonts w:asciiTheme="majorHAnsi" w:hAnsiTheme="majorHAnsi" w:cs="Times-Roman"/>
          <w:sz w:val="24"/>
          <w:szCs w:val="24"/>
          <w:lang w:eastAsia="it-IT"/>
        </w:rPr>
        <w:t xml:space="preserve">abbie, </w:t>
      </w:r>
      <w:proofErr w:type="spellStart"/>
      <w:r w:rsidRPr="009753CA">
        <w:rPr>
          <w:rFonts w:asciiTheme="majorHAnsi" w:hAnsiTheme="majorHAnsi" w:cs="Times-Roman"/>
          <w:sz w:val="24"/>
          <w:szCs w:val="24"/>
          <w:lang w:eastAsia="it-IT"/>
        </w:rPr>
        <w:t>trasportini</w:t>
      </w:r>
      <w:proofErr w:type="spellEnd"/>
      <w:r w:rsidRPr="009753CA">
        <w:rPr>
          <w:rFonts w:asciiTheme="majorHAnsi" w:hAnsiTheme="majorHAnsi" w:cs="Times-Roman"/>
          <w:sz w:val="24"/>
          <w:szCs w:val="24"/>
          <w:lang w:eastAsia="it-IT"/>
        </w:rPr>
        <w:t xml:space="preserve"> e casse di materiale resistente, lavabile e disinfettabile, di dimensioni adeguate alla specie animale trasportata;</w:t>
      </w:r>
    </w:p>
    <w:p w:rsidR="005F44B1" w:rsidRPr="009753CA" w:rsidRDefault="005F44B1" w:rsidP="00284DBD">
      <w:pPr>
        <w:autoSpaceDE w:val="0"/>
        <w:autoSpaceDN w:val="0"/>
        <w:adjustRightInd w:val="0"/>
        <w:spacing w:after="0" w:line="240" w:lineRule="auto"/>
        <w:jc w:val="both"/>
        <w:rPr>
          <w:rFonts w:asciiTheme="majorHAnsi" w:hAnsiTheme="majorHAnsi" w:cs="Times-Roman"/>
          <w:sz w:val="24"/>
          <w:szCs w:val="24"/>
          <w:lang w:eastAsia="it-IT"/>
        </w:rPr>
      </w:pPr>
      <w:r w:rsidRPr="009753CA">
        <w:rPr>
          <w:rFonts w:asciiTheme="majorHAnsi" w:hAnsiTheme="majorHAnsi" w:cs="Helvetica"/>
          <w:sz w:val="24"/>
          <w:szCs w:val="24"/>
          <w:lang w:eastAsia="it-IT"/>
        </w:rPr>
        <w:t xml:space="preserve">- </w:t>
      </w:r>
      <w:r w:rsidRPr="009753CA">
        <w:rPr>
          <w:rFonts w:asciiTheme="majorHAnsi" w:hAnsiTheme="majorHAnsi" w:cs="Times-Roman"/>
          <w:sz w:val="24"/>
          <w:szCs w:val="24"/>
          <w:lang w:eastAsia="it-IT"/>
        </w:rPr>
        <w:t>barella o mezzo idoneo per il recupero e trasporto all’interno del veicolo;</w:t>
      </w:r>
    </w:p>
    <w:p w:rsidR="005F44B1" w:rsidRPr="009753CA" w:rsidRDefault="005F44B1" w:rsidP="00284DBD">
      <w:pPr>
        <w:autoSpaceDE w:val="0"/>
        <w:autoSpaceDN w:val="0"/>
        <w:adjustRightInd w:val="0"/>
        <w:spacing w:after="0" w:line="240" w:lineRule="auto"/>
        <w:jc w:val="both"/>
        <w:rPr>
          <w:rFonts w:asciiTheme="majorHAnsi" w:hAnsiTheme="majorHAnsi" w:cs="Times-Roman"/>
          <w:sz w:val="24"/>
          <w:szCs w:val="24"/>
          <w:lang w:eastAsia="it-IT"/>
        </w:rPr>
      </w:pPr>
      <w:r w:rsidRPr="009753CA">
        <w:rPr>
          <w:rFonts w:asciiTheme="majorHAnsi" w:hAnsiTheme="majorHAnsi" w:cs="Helvetica"/>
          <w:sz w:val="24"/>
          <w:szCs w:val="24"/>
          <w:lang w:eastAsia="it-IT"/>
        </w:rPr>
        <w:t xml:space="preserve">- </w:t>
      </w:r>
      <w:r w:rsidRPr="009753CA">
        <w:rPr>
          <w:rFonts w:asciiTheme="majorHAnsi" w:hAnsiTheme="majorHAnsi" w:cs="Times-Roman"/>
          <w:sz w:val="24"/>
          <w:szCs w:val="24"/>
          <w:lang w:eastAsia="it-IT"/>
        </w:rPr>
        <w:t>strumenti e attrezzatura per la cattura e contenimento in sicurezza, non traumatizzanti (es. mascherine per animali selvatici, reti, museruole, laccio distanziale, guinzagli, manicotti antimorso ecc.);</w:t>
      </w:r>
    </w:p>
    <w:p w:rsidR="005F44B1" w:rsidRPr="009753CA" w:rsidRDefault="005F44B1" w:rsidP="00284DBD">
      <w:pPr>
        <w:autoSpaceDE w:val="0"/>
        <w:autoSpaceDN w:val="0"/>
        <w:adjustRightInd w:val="0"/>
        <w:spacing w:after="0" w:line="240" w:lineRule="auto"/>
        <w:jc w:val="both"/>
        <w:rPr>
          <w:rFonts w:asciiTheme="majorHAnsi" w:hAnsiTheme="majorHAnsi" w:cs="Times-Roman"/>
          <w:sz w:val="24"/>
          <w:szCs w:val="24"/>
          <w:lang w:eastAsia="it-IT"/>
        </w:rPr>
      </w:pPr>
      <w:r w:rsidRPr="009753CA">
        <w:rPr>
          <w:rFonts w:asciiTheme="majorHAnsi" w:hAnsiTheme="majorHAnsi" w:cs="Helvetica"/>
          <w:sz w:val="24"/>
          <w:szCs w:val="24"/>
          <w:lang w:eastAsia="it-IT"/>
        </w:rPr>
        <w:t xml:space="preserve">- </w:t>
      </w:r>
      <w:r w:rsidRPr="009753CA">
        <w:rPr>
          <w:rFonts w:asciiTheme="majorHAnsi" w:hAnsiTheme="majorHAnsi" w:cs="Times-Roman"/>
          <w:sz w:val="24"/>
          <w:szCs w:val="24"/>
          <w:lang w:eastAsia="it-IT"/>
        </w:rPr>
        <w:t>barella o mezzo idoneo per il recupero e trasporto all’interno del veicolo;</w:t>
      </w:r>
    </w:p>
    <w:p w:rsidR="005F44B1" w:rsidRPr="009753CA" w:rsidRDefault="005F44B1" w:rsidP="00284DBD">
      <w:pPr>
        <w:autoSpaceDE w:val="0"/>
        <w:autoSpaceDN w:val="0"/>
        <w:adjustRightInd w:val="0"/>
        <w:spacing w:after="0" w:line="240" w:lineRule="auto"/>
        <w:jc w:val="both"/>
        <w:rPr>
          <w:rFonts w:asciiTheme="majorHAnsi" w:hAnsiTheme="majorHAnsi" w:cs="Times-Roman"/>
          <w:sz w:val="24"/>
          <w:szCs w:val="24"/>
          <w:lang w:eastAsia="it-IT"/>
        </w:rPr>
      </w:pPr>
      <w:r w:rsidRPr="009753CA">
        <w:rPr>
          <w:rFonts w:asciiTheme="majorHAnsi" w:hAnsiTheme="majorHAnsi" w:cs="Helvetica"/>
          <w:sz w:val="24"/>
          <w:szCs w:val="24"/>
          <w:lang w:eastAsia="it-IT"/>
        </w:rPr>
        <w:t xml:space="preserve">- </w:t>
      </w:r>
      <w:r w:rsidRPr="009753CA">
        <w:rPr>
          <w:rFonts w:asciiTheme="majorHAnsi" w:hAnsiTheme="majorHAnsi" w:cs="Times-Roman"/>
          <w:sz w:val="24"/>
          <w:szCs w:val="24"/>
          <w:lang w:eastAsia="it-IT"/>
        </w:rPr>
        <w:t>rampa con caratteristiche tecniche conformi alle disposizioni di cui al Regolamento (CE) n. 1/2005;</w:t>
      </w:r>
    </w:p>
    <w:p w:rsidR="005F44B1" w:rsidRPr="009753CA" w:rsidRDefault="005F44B1" w:rsidP="00284DBD">
      <w:pPr>
        <w:autoSpaceDE w:val="0"/>
        <w:autoSpaceDN w:val="0"/>
        <w:adjustRightInd w:val="0"/>
        <w:spacing w:after="0" w:line="240" w:lineRule="auto"/>
        <w:jc w:val="both"/>
        <w:rPr>
          <w:rFonts w:asciiTheme="majorHAnsi" w:hAnsiTheme="majorHAnsi" w:cs="Times-Roman"/>
          <w:sz w:val="24"/>
          <w:szCs w:val="24"/>
          <w:lang w:eastAsia="it-IT"/>
        </w:rPr>
      </w:pPr>
      <w:r w:rsidRPr="009753CA">
        <w:rPr>
          <w:rFonts w:asciiTheme="majorHAnsi" w:hAnsiTheme="majorHAnsi" w:cs="Helvetica"/>
          <w:sz w:val="24"/>
          <w:szCs w:val="24"/>
          <w:lang w:eastAsia="it-IT"/>
        </w:rPr>
        <w:t xml:space="preserve">- </w:t>
      </w:r>
      <w:r w:rsidRPr="009753CA">
        <w:rPr>
          <w:rFonts w:asciiTheme="majorHAnsi" w:hAnsiTheme="majorHAnsi" w:cs="Times-Roman"/>
          <w:sz w:val="24"/>
          <w:szCs w:val="24"/>
          <w:lang w:eastAsia="it-IT"/>
        </w:rPr>
        <w:t>adeguate attrezzature di contenimento e separazione da utilizzare in caso di necessità (es. paratie);</w:t>
      </w:r>
    </w:p>
    <w:p w:rsidR="005F44B1" w:rsidRPr="009753CA" w:rsidRDefault="005F44B1" w:rsidP="00284DBD">
      <w:pPr>
        <w:spacing w:line="240" w:lineRule="auto"/>
        <w:jc w:val="both"/>
        <w:rPr>
          <w:rFonts w:asciiTheme="majorHAnsi" w:eastAsia="Times New Roman" w:hAnsiTheme="majorHAnsi"/>
          <w:b/>
          <w:sz w:val="24"/>
          <w:szCs w:val="24"/>
          <w:highlight w:val="yellow"/>
          <w:lang w:eastAsia="it-IT"/>
        </w:rPr>
      </w:pPr>
      <w:r w:rsidRPr="009753CA">
        <w:rPr>
          <w:rFonts w:asciiTheme="majorHAnsi" w:hAnsiTheme="majorHAnsi" w:cs="Helvetica"/>
          <w:sz w:val="24"/>
          <w:szCs w:val="24"/>
          <w:lang w:eastAsia="it-IT"/>
        </w:rPr>
        <w:t xml:space="preserve">- </w:t>
      </w:r>
      <w:r w:rsidRPr="009753CA">
        <w:rPr>
          <w:rFonts w:asciiTheme="majorHAnsi" w:hAnsiTheme="majorHAnsi" w:cs="Times-Roman"/>
          <w:sz w:val="24"/>
          <w:szCs w:val="24"/>
          <w:lang w:eastAsia="it-IT"/>
        </w:rPr>
        <w:t>strumenti e attrezzatura per la cattura e contenimento in sicurezza, non traumatizzanti.</w:t>
      </w:r>
    </w:p>
    <w:p w:rsidR="00F16CC7" w:rsidRPr="009753CA" w:rsidRDefault="00F16CC7" w:rsidP="00284DBD">
      <w:pPr>
        <w:spacing w:line="240" w:lineRule="auto"/>
        <w:jc w:val="both"/>
        <w:rPr>
          <w:rFonts w:asciiTheme="majorHAnsi" w:hAnsiTheme="majorHAnsi" w:cstheme="minorHAnsi"/>
          <w:b/>
          <w:sz w:val="24"/>
          <w:szCs w:val="24"/>
        </w:rPr>
      </w:pPr>
      <w:r w:rsidRPr="009753CA">
        <w:rPr>
          <w:rFonts w:asciiTheme="majorHAnsi" w:hAnsiTheme="majorHAnsi" w:cstheme="minorHAnsi"/>
          <w:b/>
          <w:sz w:val="24"/>
          <w:szCs w:val="24"/>
        </w:rPr>
        <w:t>I mezzi e le attrezzature messi a disposizione per il presente appalto non potranno essere utilizzate per altre attività</w:t>
      </w:r>
      <w:r w:rsidR="00E1009A" w:rsidRPr="009753CA">
        <w:rPr>
          <w:rFonts w:asciiTheme="majorHAnsi" w:hAnsiTheme="majorHAnsi" w:cstheme="minorHAnsi"/>
          <w:b/>
          <w:sz w:val="24"/>
          <w:szCs w:val="24"/>
        </w:rPr>
        <w:t>.</w:t>
      </w:r>
      <w:r w:rsidRPr="009753CA">
        <w:rPr>
          <w:rFonts w:asciiTheme="majorHAnsi" w:hAnsiTheme="majorHAnsi" w:cstheme="minorHAnsi"/>
          <w:b/>
          <w:sz w:val="24"/>
          <w:szCs w:val="24"/>
        </w:rPr>
        <w:t xml:space="preserve"> </w:t>
      </w:r>
    </w:p>
    <w:p w:rsidR="006B38D6" w:rsidRPr="009753CA" w:rsidRDefault="00D160FD" w:rsidP="00284DBD">
      <w:pPr>
        <w:spacing w:line="240" w:lineRule="auto"/>
        <w:jc w:val="both"/>
        <w:rPr>
          <w:rFonts w:asciiTheme="majorHAnsi" w:hAnsiTheme="majorHAnsi" w:cs="Tahoma"/>
          <w:b/>
          <w:sz w:val="24"/>
          <w:szCs w:val="24"/>
        </w:rPr>
      </w:pPr>
      <w:r w:rsidRPr="009753CA">
        <w:rPr>
          <w:rFonts w:asciiTheme="majorHAnsi" w:hAnsiTheme="majorHAnsi" w:cstheme="minorHAnsi"/>
          <w:b/>
          <w:sz w:val="24"/>
          <w:szCs w:val="24"/>
        </w:rPr>
        <w:t xml:space="preserve">Dovranno essere inoltre essere forniti tutti i </w:t>
      </w:r>
      <w:r w:rsidRPr="009753CA">
        <w:rPr>
          <w:rFonts w:asciiTheme="majorHAnsi" w:hAnsiTheme="majorHAnsi" w:cs="Tahoma"/>
          <w:b/>
          <w:sz w:val="24"/>
          <w:szCs w:val="24"/>
        </w:rPr>
        <w:t>dispositivi di protezione individuale per il personale impiegato.</w:t>
      </w:r>
    </w:p>
    <w:p w:rsidR="00D160FD" w:rsidRPr="009753CA" w:rsidRDefault="00D160FD" w:rsidP="00284DBD">
      <w:pPr>
        <w:autoSpaceDE w:val="0"/>
        <w:autoSpaceDN w:val="0"/>
        <w:adjustRightInd w:val="0"/>
        <w:spacing w:after="0" w:line="240" w:lineRule="auto"/>
        <w:jc w:val="both"/>
        <w:rPr>
          <w:rFonts w:asciiTheme="majorHAnsi" w:hAnsiTheme="majorHAnsi" w:cstheme="minorHAnsi"/>
          <w:bCs/>
          <w:sz w:val="24"/>
          <w:szCs w:val="24"/>
        </w:rPr>
      </w:pPr>
    </w:p>
    <w:p w:rsidR="0003683E" w:rsidRPr="009753CA" w:rsidRDefault="003A28AB" w:rsidP="00284DBD">
      <w:pPr>
        <w:pStyle w:val="Paragrafoelenco"/>
        <w:numPr>
          <w:ilvl w:val="0"/>
          <w:numId w:val="11"/>
        </w:numPr>
        <w:spacing w:line="240" w:lineRule="auto"/>
        <w:jc w:val="both"/>
        <w:rPr>
          <w:rFonts w:asciiTheme="majorHAnsi" w:hAnsiTheme="majorHAnsi" w:cs="Arial"/>
          <w:sz w:val="24"/>
          <w:szCs w:val="24"/>
        </w:rPr>
      </w:pPr>
      <w:r w:rsidRPr="009753CA">
        <w:rPr>
          <w:rFonts w:asciiTheme="majorHAnsi" w:hAnsiTheme="majorHAnsi" w:cs="Tahoma"/>
          <w:b/>
          <w:sz w:val="24"/>
          <w:szCs w:val="24"/>
        </w:rPr>
        <w:t xml:space="preserve">SPECIFICHE </w:t>
      </w:r>
      <w:r w:rsidR="002C3CA3" w:rsidRPr="009753CA">
        <w:rPr>
          <w:rFonts w:asciiTheme="majorHAnsi" w:hAnsiTheme="majorHAnsi" w:cs="Tahoma"/>
          <w:b/>
          <w:sz w:val="24"/>
          <w:szCs w:val="24"/>
        </w:rPr>
        <w:t>PER OGNI SINGOLA A</w:t>
      </w:r>
      <w:r w:rsidR="00284808" w:rsidRPr="009753CA">
        <w:rPr>
          <w:rFonts w:asciiTheme="majorHAnsi" w:hAnsiTheme="majorHAnsi" w:cs="Tahoma"/>
          <w:b/>
          <w:sz w:val="24"/>
          <w:szCs w:val="24"/>
        </w:rPr>
        <w:t>ZIENDA</w:t>
      </w:r>
    </w:p>
    <w:p w:rsidR="00807371" w:rsidRPr="009753CA" w:rsidRDefault="003A28AB" w:rsidP="00284DBD">
      <w:pPr>
        <w:spacing w:line="240" w:lineRule="auto"/>
        <w:jc w:val="both"/>
        <w:rPr>
          <w:rFonts w:asciiTheme="majorHAnsi" w:hAnsiTheme="majorHAnsi" w:cs="Arial"/>
          <w:sz w:val="24"/>
          <w:szCs w:val="24"/>
        </w:rPr>
      </w:pPr>
      <w:r w:rsidRPr="009753CA">
        <w:rPr>
          <w:rFonts w:asciiTheme="majorHAnsi" w:hAnsiTheme="majorHAnsi" w:cs="Arial"/>
          <w:sz w:val="24"/>
          <w:szCs w:val="24"/>
        </w:rPr>
        <w:t xml:space="preserve">Il servizio dovrà essere svolto in conformità a quanto descritto nel presente CSA, in particolare secondo quanto </w:t>
      </w:r>
      <w:r w:rsidR="00511FC5" w:rsidRPr="009753CA">
        <w:rPr>
          <w:rFonts w:asciiTheme="majorHAnsi" w:hAnsiTheme="majorHAnsi" w:cs="Arial"/>
          <w:sz w:val="24"/>
          <w:szCs w:val="24"/>
        </w:rPr>
        <w:t xml:space="preserve">di seguito </w:t>
      </w:r>
      <w:r w:rsidRPr="009753CA">
        <w:rPr>
          <w:rFonts w:asciiTheme="majorHAnsi" w:hAnsiTheme="majorHAnsi" w:cs="Arial"/>
          <w:sz w:val="24"/>
          <w:szCs w:val="24"/>
        </w:rPr>
        <w:t xml:space="preserve">meglio </w:t>
      </w:r>
      <w:r w:rsidR="00511FC5" w:rsidRPr="009753CA">
        <w:rPr>
          <w:rFonts w:asciiTheme="majorHAnsi" w:hAnsiTheme="majorHAnsi" w:cs="Arial"/>
          <w:sz w:val="24"/>
          <w:szCs w:val="24"/>
        </w:rPr>
        <w:t>specificato</w:t>
      </w:r>
      <w:r w:rsidRPr="009753CA">
        <w:rPr>
          <w:rFonts w:asciiTheme="majorHAnsi" w:hAnsiTheme="majorHAnsi" w:cs="Arial"/>
          <w:sz w:val="24"/>
          <w:szCs w:val="24"/>
        </w:rPr>
        <w:t xml:space="preserve"> </w:t>
      </w:r>
      <w:r w:rsidR="00E3632A" w:rsidRPr="009753CA">
        <w:rPr>
          <w:rFonts w:asciiTheme="majorHAnsi" w:hAnsiTheme="majorHAnsi" w:cs="Arial"/>
          <w:sz w:val="24"/>
          <w:szCs w:val="24"/>
        </w:rPr>
        <w:t>per ciascuna singola Azienda</w:t>
      </w:r>
      <w:r w:rsidRPr="009753CA">
        <w:rPr>
          <w:rFonts w:asciiTheme="majorHAnsi" w:hAnsiTheme="majorHAnsi" w:cs="Arial"/>
          <w:sz w:val="24"/>
          <w:szCs w:val="24"/>
        </w:rPr>
        <w:t>:</w:t>
      </w:r>
    </w:p>
    <w:p w:rsidR="00C146FE" w:rsidRPr="009753CA" w:rsidRDefault="005F44B1" w:rsidP="00284DBD">
      <w:pPr>
        <w:pStyle w:val="Titolo10"/>
        <w:autoSpaceDE w:val="0"/>
        <w:autoSpaceDN w:val="0"/>
        <w:adjustRightInd w:val="0"/>
        <w:jc w:val="both"/>
        <w:rPr>
          <w:rFonts w:asciiTheme="majorHAnsi" w:hAnsiTheme="majorHAnsi" w:cs="Tahoma"/>
          <w:b/>
          <w:u w:val="single"/>
        </w:rPr>
      </w:pPr>
      <w:r w:rsidRPr="009753CA">
        <w:rPr>
          <w:rFonts w:asciiTheme="majorHAnsi" w:hAnsiTheme="majorHAnsi" w:cs="Arial"/>
          <w:b/>
          <w:u w:val="single"/>
        </w:rPr>
        <w:t xml:space="preserve">LOTTO n. 1 </w:t>
      </w:r>
      <w:r w:rsidR="00C146FE" w:rsidRPr="009753CA">
        <w:rPr>
          <w:rFonts w:asciiTheme="majorHAnsi" w:hAnsiTheme="majorHAnsi" w:cs="Tahoma"/>
          <w:b/>
          <w:u w:val="single"/>
        </w:rPr>
        <w:t xml:space="preserve">Azienda </w:t>
      </w:r>
      <w:r w:rsidR="00C146FE" w:rsidRPr="009753CA">
        <w:rPr>
          <w:rFonts w:asciiTheme="majorHAnsi" w:hAnsiTheme="majorHAnsi"/>
          <w:b/>
          <w:iCs/>
          <w:u w:val="single"/>
        </w:rPr>
        <w:t>Sanitaria Universitaria Integrata di Trieste</w:t>
      </w:r>
    </w:p>
    <w:p w:rsidR="00BD4DE7" w:rsidRPr="009753CA" w:rsidRDefault="00BD4DE7" w:rsidP="00284DBD">
      <w:pPr>
        <w:spacing w:line="240" w:lineRule="auto"/>
        <w:jc w:val="both"/>
        <w:rPr>
          <w:rFonts w:asciiTheme="majorHAnsi" w:eastAsia="Times New Roman" w:hAnsiTheme="majorHAnsi"/>
          <w:sz w:val="24"/>
          <w:szCs w:val="24"/>
          <w:lang w:eastAsia="it-IT"/>
        </w:rPr>
      </w:pPr>
      <w:r w:rsidRPr="009753CA">
        <w:rPr>
          <w:rFonts w:asciiTheme="majorHAnsi" w:hAnsiTheme="majorHAnsi" w:cs="Arial"/>
          <w:sz w:val="24"/>
          <w:szCs w:val="24"/>
        </w:rPr>
        <w:t>Il servizio deve essere espletato nel territorio dei Comuni di</w:t>
      </w:r>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Duino-Aurisina</w:t>
      </w:r>
      <w:proofErr w:type="spellEnd"/>
      <w:r w:rsidRPr="009753CA">
        <w:rPr>
          <w:rFonts w:asciiTheme="majorHAnsi" w:eastAsia="Times New Roman" w:hAnsiTheme="majorHAnsi"/>
          <w:sz w:val="24"/>
          <w:szCs w:val="24"/>
          <w:lang w:eastAsia="it-IT"/>
        </w:rPr>
        <w:t>/</w:t>
      </w:r>
      <w:proofErr w:type="spellStart"/>
      <w:r w:rsidRPr="009753CA">
        <w:rPr>
          <w:rFonts w:asciiTheme="majorHAnsi" w:eastAsia="Times New Roman" w:hAnsiTheme="majorHAnsi"/>
          <w:sz w:val="24"/>
          <w:szCs w:val="24"/>
          <w:lang w:eastAsia="it-IT"/>
        </w:rPr>
        <w:t>Devin</w:t>
      </w:r>
      <w:proofErr w:type="spellEnd"/>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Nabrežina</w:t>
      </w:r>
      <w:proofErr w:type="spellEnd"/>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Monrupino</w:t>
      </w:r>
      <w:proofErr w:type="spellEnd"/>
      <w:r w:rsidRPr="009753CA">
        <w:rPr>
          <w:rFonts w:asciiTheme="majorHAnsi" w:eastAsia="Times New Roman" w:hAnsiTheme="majorHAnsi"/>
          <w:sz w:val="24"/>
          <w:szCs w:val="24"/>
          <w:lang w:eastAsia="it-IT"/>
        </w:rPr>
        <w:t>/</w:t>
      </w:r>
      <w:proofErr w:type="spellStart"/>
      <w:r w:rsidRPr="009753CA">
        <w:rPr>
          <w:rFonts w:asciiTheme="majorHAnsi" w:eastAsia="Times New Roman" w:hAnsiTheme="majorHAnsi"/>
          <w:sz w:val="24"/>
          <w:szCs w:val="24"/>
          <w:lang w:eastAsia="it-IT"/>
        </w:rPr>
        <w:t>Repentabor</w:t>
      </w:r>
      <w:proofErr w:type="spellEnd"/>
      <w:r w:rsidRPr="009753CA">
        <w:rPr>
          <w:rFonts w:asciiTheme="majorHAnsi" w:eastAsia="Times New Roman" w:hAnsiTheme="majorHAnsi"/>
          <w:sz w:val="24"/>
          <w:szCs w:val="24"/>
          <w:lang w:eastAsia="it-IT"/>
        </w:rPr>
        <w:t xml:space="preserve">, Muggia, San </w:t>
      </w:r>
      <w:proofErr w:type="spellStart"/>
      <w:r w:rsidRPr="009753CA">
        <w:rPr>
          <w:rFonts w:asciiTheme="majorHAnsi" w:eastAsia="Times New Roman" w:hAnsiTheme="majorHAnsi"/>
          <w:sz w:val="24"/>
          <w:szCs w:val="24"/>
          <w:lang w:eastAsia="it-IT"/>
        </w:rPr>
        <w:t>Dorligo</w:t>
      </w:r>
      <w:proofErr w:type="spellEnd"/>
      <w:r w:rsidRPr="009753CA">
        <w:rPr>
          <w:rFonts w:asciiTheme="majorHAnsi" w:eastAsia="Times New Roman" w:hAnsiTheme="majorHAnsi"/>
          <w:sz w:val="24"/>
          <w:szCs w:val="24"/>
          <w:lang w:eastAsia="it-IT"/>
        </w:rPr>
        <w:t xml:space="preserve"> della Valle-</w:t>
      </w:r>
      <w:r w:rsidR="00C553D8" w:rsidRPr="009753CA">
        <w:rPr>
          <w:rFonts w:asciiTheme="majorHAnsi" w:eastAsia="Times New Roman" w:hAnsiTheme="majorHAnsi"/>
          <w:sz w:val="24"/>
          <w:szCs w:val="24"/>
          <w:lang w:eastAsia="it-IT"/>
        </w:rPr>
        <w:t xml:space="preserve">Dolina, </w:t>
      </w:r>
      <w:proofErr w:type="spellStart"/>
      <w:r w:rsidR="00C553D8" w:rsidRPr="009753CA">
        <w:rPr>
          <w:rFonts w:asciiTheme="majorHAnsi" w:eastAsia="Times New Roman" w:hAnsiTheme="majorHAnsi"/>
          <w:sz w:val="24"/>
          <w:szCs w:val="24"/>
          <w:lang w:eastAsia="it-IT"/>
        </w:rPr>
        <w:t>Sgonico</w:t>
      </w:r>
      <w:proofErr w:type="spellEnd"/>
      <w:r w:rsidR="00C553D8" w:rsidRPr="009753CA">
        <w:rPr>
          <w:rFonts w:asciiTheme="majorHAnsi" w:eastAsia="Times New Roman" w:hAnsiTheme="majorHAnsi"/>
          <w:sz w:val="24"/>
          <w:szCs w:val="24"/>
          <w:lang w:eastAsia="it-IT"/>
        </w:rPr>
        <w:t>/</w:t>
      </w:r>
      <w:proofErr w:type="spellStart"/>
      <w:r w:rsidR="00C553D8" w:rsidRPr="009753CA">
        <w:rPr>
          <w:rFonts w:asciiTheme="majorHAnsi" w:eastAsia="Times New Roman" w:hAnsiTheme="majorHAnsi"/>
          <w:sz w:val="24"/>
          <w:szCs w:val="24"/>
          <w:lang w:eastAsia="it-IT"/>
        </w:rPr>
        <w:t>Zgonik</w:t>
      </w:r>
      <w:proofErr w:type="spellEnd"/>
      <w:r w:rsidR="00C553D8" w:rsidRPr="009753CA">
        <w:rPr>
          <w:rFonts w:asciiTheme="majorHAnsi" w:eastAsia="Times New Roman" w:hAnsiTheme="majorHAnsi"/>
          <w:sz w:val="24"/>
          <w:szCs w:val="24"/>
          <w:lang w:eastAsia="it-IT"/>
        </w:rPr>
        <w:t>, Trieste.</w:t>
      </w:r>
    </w:p>
    <w:p w:rsidR="007314F0" w:rsidRPr="009753CA" w:rsidRDefault="00B155BD" w:rsidP="00284DBD">
      <w:pPr>
        <w:spacing w:line="240" w:lineRule="auto"/>
        <w:jc w:val="both"/>
        <w:rPr>
          <w:rFonts w:asciiTheme="majorHAnsi" w:hAnsiTheme="majorHAnsi" w:cs="Arial"/>
          <w:sz w:val="24"/>
          <w:szCs w:val="24"/>
        </w:rPr>
      </w:pPr>
      <w:bookmarkStart w:id="3" w:name="art6-com1-let_b"/>
      <w:bookmarkEnd w:id="3"/>
      <w:r w:rsidRPr="009753CA">
        <w:rPr>
          <w:rFonts w:asciiTheme="majorHAnsi" w:hAnsiTheme="majorHAnsi" w:cs="Arial"/>
          <w:sz w:val="24"/>
          <w:szCs w:val="24"/>
        </w:rPr>
        <w:t>Ai fini della predisposizione dell’offerta si rendono noti i seguenti dati:</w:t>
      </w:r>
    </w:p>
    <w:p w:rsidR="00DA1ECF" w:rsidRPr="009753CA" w:rsidRDefault="00DA1ECF" w:rsidP="00284DBD">
      <w:pPr>
        <w:spacing w:line="240" w:lineRule="auto"/>
        <w:jc w:val="both"/>
        <w:rPr>
          <w:rFonts w:asciiTheme="majorHAnsi" w:hAnsiTheme="majorHAnsi" w:cs="Arial"/>
          <w:sz w:val="24"/>
          <w:szCs w:val="24"/>
        </w:rPr>
      </w:pPr>
    </w:p>
    <w:p w:rsidR="00DA1ECF" w:rsidRPr="009753CA" w:rsidRDefault="00DA1ECF" w:rsidP="00284DBD">
      <w:pPr>
        <w:spacing w:line="240" w:lineRule="auto"/>
        <w:jc w:val="both"/>
        <w:rPr>
          <w:rFonts w:asciiTheme="majorHAnsi" w:hAnsiTheme="majorHAnsi" w:cs="Arial"/>
          <w:sz w:val="24"/>
          <w:szCs w:val="24"/>
        </w:rPr>
      </w:pPr>
    </w:p>
    <w:tbl>
      <w:tblPr>
        <w:tblStyle w:val="Grigliatabella"/>
        <w:tblW w:w="0" w:type="auto"/>
        <w:jc w:val="center"/>
        <w:tblLook w:val="04A0"/>
      </w:tblPr>
      <w:tblGrid>
        <w:gridCol w:w="1629"/>
        <w:gridCol w:w="1630"/>
        <w:gridCol w:w="1629"/>
        <w:gridCol w:w="1630"/>
      </w:tblGrid>
      <w:tr w:rsidR="002850EC" w:rsidRPr="009753CA" w:rsidTr="00462D13">
        <w:trPr>
          <w:jc w:val="center"/>
        </w:trPr>
        <w:tc>
          <w:tcPr>
            <w:tcW w:w="3259" w:type="dxa"/>
            <w:gridSpan w:val="2"/>
            <w:shd w:val="clear" w:color="auto" w:fill="FDE9D9" w:themeFill="accent6" w:themeFillTint="33"/>
          </w:tcPr>
          <w:p w:rsidR="002850EC" w:rsidRPr="009753CA" w:rsidRDefault="00B155BD"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lastRenderedPageBreak/>
              <w:t>LOTTO n.1</w:t>
            </w:r>
          </w:p>
        </w:tc>
        <w:tc>
          <w:tcPr>
            <w:tcW w:w="3259" w:type="dxa"/>
            <w:gridSpan w:val="2"/>
            <w:shd w:val="clear" w:color="auto" w:fill="FDE9D9" w:themeFill="accent6" w:themeFillTint="33"/>
          </w:tcPr>
          <w:p w:rsidR="002850EC" w:rsidRPr="009753CA" w:rsidRDefault="00B155BD"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LOTTO n.</w:t>
            </w:r>
            <w:r w:rsidR="000A7FB0" w:rsidRPr="009753CA">
              <w:rPr>
                <w:rFonts w:asciiTheme="majorHAnsi" w:hAnsiTheme="majorHAnsi" w:cs="Arial"/>
                <w:b/>
                <w:sz w:val="24"/>
                <w:szCs w:val="24"/>
              </w:rPr>
              <w:t>1</w:t>
            </w:r>
          </w:p>
        </w:tc>
      </w:tr>
      <w:tr w:rsidR="00225BCE" w:rsidRPr="009753CA" w:rsidTr="00462D13">
        <w:trPr>
          <w:jc w:val="center"/>
        </w:trPr>
        <w:tc>
          <w:tcPr>
            <w:tcW w:w="1629" w:type="dxa"/>
            <w:shd w:val="clear" w:color="auto" w:fill="FDE9D9" w:themeFill="accent6" w:themeFillTint="33"/>
          </w:tcPr>
          <w:p w:rsidR="00225BCE" w:rsidRPr="009753CA" w:rsidRDefault="00601AD8"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w:t>
            </w:r>
            <w:r w:rsidR="00225BCE" w:rsidRPr="009753CA">
              <w:rPr>
                <w:rFonts w:asciiTheme="majorHAnsi" w:hAnsiTheme="majorHAnsi" w:cs="Arial"/>
                <w:b/>
                <w:sz w:val="24"/>
                <w:szCs w:val="24"/>
              </w:rPr>
              <w:t>umero catture</w:t>
            </w:r>
            <w:r w:rsidRPr="009753CA">
              <w:rPr>
                <w:rFonts w:asciiTheme="majorHAnsi" w:hAnsiTheme="majorHAnsi" w:cs="Arial"/>
                <w:b/>
                <w:sz w:val="24"/>
                <w:szCs w:val="24"/>
              </w:rPr>
              <w:t xml:space="preserve"> annuali</w:t>
            </w:r>
          </w:p>
          <w:p w:rsidR="00225BCE" w:rsidRPr="009753CA" w:rsidRDefault="00225BCE" w:rsidP="00284DBD">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225BCE" w:rsidRPr="009753CA" w:rsidRDefault="00601AD8"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w:t>
            </w:r>
            <w:r w:rsidR="00225BCE" w:rsidRPr="009753CA">
              <w:rPr>
                <w:rFonts w:asciiTheme="majorHAnsi" w:hAnsiTheme="majorHAnsi" w:cs="Arial"/>
                <w:b/>
                <w:sz w:val="24"/>
                <w:szCs w:val="24"/>
              </w:rPr>
              <w:t>umero uscite con esito negativo</w:t>
            </w:r>
            <w:r w:rsidR="004672E6" w:rsidRPr="009753CA">
              <w:rPr>
                <w:rFonts w:asciiTheme="majorHAnsi" w:hAnsiTheme="majorHAnsi" w:cs="Arial"/>
                <w:b/>
                <w:sz w:val="24"/>
                <w:szCs w:val="24"/>
              </w:rPr>
              <w:t xml:space="preserve"> annuali</w:t>
            </w:r>
          </w:p>
        </w:tc>
        <w:tc>
          <w:tcPr>
            <w:tcW w:w="1629" w:type="dxa"/>
            <w:shd w:val="clear" w:color="auto" w:fill="FDE9D9" w:themeFill="accent6" w:themeFillTint="33"/>
          </w:tcPr>
          <w:p w:rsidR="00225BCE" w:rsidRPr="009753CA" w:rsidRDefault="00601AD8"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w:t>
            </w:r>
            <w:r w:rsidR="00225BCE" w:rsidRPr="009753CA">
              <w:rPr>
                <w:rFonts w:asciiTheme="majorHAnsi" w:hAnsiTheme="majorHAnsi" w:cs="Arial"/>
                <w:b/>
                <w:sz w:val="24"/>
                <w:szCs w:val="24"/>
              </w:rPr>
              <w:t xml:space="preserve">umero interventi </w:t>
            </w:r>
            <w:r w:rsidR="00936BA1" w:rsidRPr="009753CA">
              <w:rPr>
                <w:rFonts w:asciiTheme="majorHAnsi" w:hAnsiTheme="majorHAnsi" w:cs="Arial"/>
                <w:b/>
                <w:sz w:val="24"/>
                <w:szCs w:val="24"/>
              </w:rPr>
              <w:t xml:space="preserve">di recupero </w:t>
            </w:r>
            <w:r w:rsidRPr="009753CA">
              <w:rPr>
                <w:rFonts w:asciiTheme="majorHAnsi" w:hAnsiTheme="majorHAnsi" w:cs="Arial"/>
                <w:b/>
                <w:sz w:val="24"/>
                <w:szCs w:val="24"/>
              </w:rPr>
              <w:t>annuali</w:t>
            </w:r>
          </w:p>
          <w:p w:rsidR="00225BCE" w:rsidRPr="009753CA" w:rsidRDefault="00225BCE" w:rsidP="00284DBD">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225BCE" w:rsidRPr="009753CA" w:rsidRDefault="00601AD8"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w:t>
            </w:r>
            <w:r w:rsidR="00225BCE" w:rsidRPr="009753CA">
              <w:rPr>
                <w:rFonts w:asciiTheme="majorHAnsi" w:hAnsiTheme="majorHAnsi" w:cs="Arial"/>
                <w:b/>
                <w:sz w:val="24"/>
                <w:szCs w:val="24"/>
              </w:rPr>
              <w:t>umero uscite con esito negativo</w:t>
            </w:r>
            <w:r w:rsidR="004672E6" w:rsidRPr="009753CA">
              <w:rPr>
                <w:rFonts w:asciiTheme="majorHAnsi" w:hAnsiTheme="majorHAnsi" w:cs="Arial"/>
                <w:b/>
                <w:sz w:val="24"/>
                <w:szCs w:val="24"/>
              </w:rPr>
              <w:t xml:space="preserve"> annuali</w:t>
            </w:r>
          </w:p>
        </w:tc>
      </w:tr>
      <w:tr w:rsidR="00225BCE" w:rsidRPr="009753CA" w:rsidTr="00462D13">
        <w:trPr>
          <w:jc w:val="center"/>
        </w:trPr>
        <w:tc>
          <w:tcPr>
            <w:tcW w:w="1629" w:type="dxa"/>
            <w:shd w:val="clear" w:color="auto" w:fill="FDE9D9" w:themeFill="accent6" w:themeFillTint="33"/>
          </w:tcPr>
          <w:p w:rsidR="00225BCE" w:rsidRPr="009753CA" w:rsidRDefault="00225BCE"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337</w:t>
            </w:r>
          </w:p>
        </w:tc>
        <w:tc>
          <w:tcPr>
            <w:tcW w:w="1630" w:type="dxa"/>
            <w:shd w:val="clear" w:color="auto" w:fill="FDE9D9" w:themeFill="accent6" w:themeFillTint="33"/>
          </w:tcPr>
          <w:p w:rsidR="00225BCE" w:rsidRPr="009753CA" w:rsidRDefault="00192958"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100</w:t>
            </w:r>
          </w:p>
        </w:tc>
        <w:tc>
          <w:tcPr>
            <w:tcW w:w="1629" w:type="dxa"/>
            <w:shd w:val="clear" w:color="auto" w:fill="FDE9D9" w:themeFill="accent6" w:themeFillTint="33"/>
          </w:tcPr>
          <w:p w:rsidR="00225BCE" w:rsidRPr="009753CA" w:rsidRDefault="00225BCE"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22</w:t>
            </w:r>
          </w:p>
        </w:tc>
        <w:tc>
          <w:tcPr>
            <w:tcW w:w="1630" w:type="dxa"/>
            <w:shd w:val="clear" w:color="auto" w:fill="FDE9D9" w:themeFill="accent6" w:themeFillTint="33"/>
          </w:tcPr>
          <w:p w:rsidR="00225BCE" w:rsidRPr="009753CA" w:rsidRDefault="00192958"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3</w:t>
            </w:r>
          </w:p>
        </w:tc>
      </w:tr>
    </w:tbl>
    <w:p w:rsidR="002850EC" w:rsidRPr="009753CA" w:rsidRDefault="002850EC" w:rsidP="00284DBD">
      <w:pPr>
        <w:spacing w:line="240" w:lineRule="auto"/>
        <w:jc w:val="both"/>
        <w:rPr>
          <w:rFonts w:asciiTheme="majorHAnsi" w:hAnsiTheme="majorHAnsi" w:cs="Arial"/>
          <w:sz w:val="24"/>
          <w:szCs w:val="24"/>
        </w:rPr>
      </w:pPr>
    </w:p>
    <w:p w:rsidR="005F44B1" w:rsidRPr="009753CA" w:rsidRDefault="00BD4DE7" w:rsidP="00284DBD">
      <w:pPr>
        <w:autoSpaceDE w:val="0"/>
        <w:autoSpaceDN w:val="0"/>
        <w:adjustRightInd w:val="0"/>
        <w:spacing w:line="240" w:lineRule="auto"/>
        <w:jc w:val="both"/>
        <w:rPr>
          <w:rFonts w:asciiTheme="majorHAnsi" w:hAnsiTheme="majorHAnsi" w:cs="Tahoma"/>
          <w:b/>
          <w:sz w:val="24"/>
          <w:szCs w:val="24"/>
          <w:u w:val="single"/>
        </w:rPr>
      </w:pPr>
      <w:r w:rsidRPr="009753CA">
        <w:rPr>
          <w:rFonts w:asciiTheme="majorHAnsi" w:hAnsiTheme="majorHAnsi" w:cs="Arial"/>
          <w:b/>
          <w:sz w:val="24"/>
          <w:szCs w:val="24"/>
          <w:u w:val="single"/>
        </w:rPr>
        <w:t xml:space="preserve">LOTTO n. </w:t>
      </w:r>
      <w:r w:rsidR="005F44B1" w:rsidRPr="009753CA">
        <w:rPr>
          <w:rFonts w:asciiTheme="majorHAnsi" w:hAnsiTheme="majorHAnsi" w:cs="Arial"/>
          <w:b/>
          <w:sz w:val="24"/>
          <w:szCs w:val="24"/>
          <w:u w:val="single"/>
        </w:rPr>
        <w:t>2</w:t>
      </w:r>
      <w:r w:rsidRPr="009753CA">
        <w:rPr>
          <w:rFonts w:asciiTheme="majorHAnsi" w:hAnsiTheme="majorHAnsi" w:cs="Arial"/>
          <w:b/>
          <w:sz w:val="24"/>
          <w:szCs w:val="24"/>
          <w:u w:val="single"/>
        </w:rPr>
        <w:t xml:space="preserve"> </w:t>
      </w:r>
      <w:r w:rsidR="00AC46AC" w:rsidRPr="009753CA">
        <w:rPr>
          <w:rFonts w:asciiTheme="majorHAnsi" w:hAnsiTheme="majorHAnsi" w:cs="Arial"/>
          <w:b/>
          <w:sz w:val="24"/>
          <w:szCs w:val="24"/>
          <w:u w:val="single"/>
        </w:rPr>
        <w:t xml:space="preserve">voce </w:t>
      </w:r>
      <w:r w:rsidR="005F44B1" w:rsidRPr="009753CA">
        <w:rPr>
          <w:rFonts w:asciiTheme="majorHAnsi" w:hAnsiTheme="majorHAnsi" w:cs="Arial"/>
          <w:b/>
          <w:sz w:val="24"/>
          <w:szCs w:val="24"/>
          <w:u w:val="single"/>
        </w:rPr>
        <w:t>a):</w:t>
      </w:r>
      <w:r w:rsidR="005F44B1" w:rsidRPr="009753CA">
        <w:rPr>
          <w:rFonts w:asciiTheme="majorHAnsi" w:hAnsiTheme="majorHAnsi" w:cs="Tahoma"/>
          <w:b/>
          <w:sz w:val="24"/>
          <w:szCs w:val="24"/>
          <w:u w:val="single"/>
        </w:rPr>
        <w:t xml:space="preserve">Azienda per l’assistenza sanitaria n.2 “Bassa Friulana - </w:t>
      </w:r>
      <w:proofErr w:type="spellStart"/>
      <w:r w:rsidR="005F44B1" w:rsidRPr="009753CA">
        <w:rPr>
          <w:rFonts w:asciiTheme="majorHAnsi" w:hAnsiTheme="majorHAnsi" w:cs="Tahoma"/>
          <w:b/>
          <w:sz w:val="24"/>
          <w:szCs w:val="24"/>
          <w:u w:val="single"/>
        </w:rPr>
        <w:t>Isontina</w:t>
      </w:r>
      <w:proofErr w:type="spellEnd"/>
      <w:r w:rsidR="005F44B1" w:rsidRPr="009753CA">
        <w:rPr>
          <w:rFonts w:asciiTheme="majorHAnsi" w:hAnsiTheme="majorHAnsi" w:cs="Tahoma"/>
          <w:b/>
          <w:sz w:val="24"/>
          <w:szCs w:val="24"/>
          <w:u w:val="single"/>
        </w:rPr>
        <w:t>”</w:t>
      </w:r>
    </w:p>
    <w:p w:rsidR="00BD4DE7" w:rsidRPr="009753CA" w:rsidRDefault="00BD4DE7" w:rsidP="00284DBD">
      <w:pPr>
        <w:spacing w:after="0" w:line="240" w:lineRule="auto"/>
        <w:jc w:val="both"/>
        <w:rPr>
          <w:rFonts w:asciiTheme="majorHAnsi" w:eastAsia="Times New Roman" w:hAnsiTheme="majorHAnsi"/>
          <w:sz w:val="24"/>
          <w:szCs w:val="24"/>
          <w:lang w:eastAsia="it-IT"/>
        </w:rPr>
      </w:pPr>
      <w:r w:rsidRPr="009753CA">
        <w:rPr>
          <w:rFonts w:asciiTheme="majorHAnsi" w:hAnsiTheme="majorHAnsi" w:cs="Arial"/>
          <w:sz w:val="24"/>
          <w:szCs w:val="24"/>
        </w:rPr>
        <w:t>Il servizio deve essere espletato nel territorio dei Comuni di</w:t>
      </w:r>
      <w:r w:rsidRPr="009753CA">
        <w:rPr>
          <w:rFonts w:asciiTheme="majorHAnsi" w:eastAsia="Times New Roman" w:hAnsiTheme="majorHAnsi"/>
          <w:sz w:val="24"/>
          <w:szCs w:val="24"/>
          <w:lang w:eastAsia="it-IT"/>
        </w:rPr>
        <w:t xml:space="preserve">: Capriva del Friuli, </w:t>
      </w:r>
      <w:proofErr w:type="spellStart"/>
      <w:r w:rsidRPr="009753CA">
        <w:rPr>
          <w:rFonts w:asciiTheme="majorHAnsi" w:eastAsia="Times New Roman" w:hAnsiTheme="majorHAnsi"/>
          <w:sz w:val="24"/>
          <w:szCs w:val="24"/>
          <w:lang w:eastAsia="it-IT"/>
        </w:rPr>
        <w:t>Cormons</w:t>
      </w:r>
      <w:proofErr w:type="spellEnd"/>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Doberdò</w:t>
      </w:r>
      <w:proofErr w:type="spellEnd"/>
      <w:r w:rsidRPr="009753CA">
        <w:rPr>
          <w:rFonts w:asciiTheme="majorHAnsi" w:eastAsia="Times New Roman" w:hAnsiTheme="majorHAnsi"/>
          <w:sz w:val="24"/>
          <w:szCs w:val="24"/>
          <w:lang w:eastAsia="it-IT"/>
        </w:rPr>
        <w:t xml:space="preserve"> del Lago/</w:t>
      </w:r>
      <w:proofErr w:type="spellStart"/>
      <w:r w:rsidRPr="009753CA">
        <w:rPr>
          <w:rFonts w:asciiTheme="majorHAnsi" w:eastAsia="Times New Roman" w:hAnsiTheme="majorHAnsi"/>
          <w:sz w:val="24"/>
          <w:szCs w:val="24"/>
          <w:lang w:eastAsia="it-IT"/>
        </w:rPr>
        <w:t>Doberdob</w:t>
      </w:r>
      <w:proofErr w:type="spellEnd"/>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Dolegna</w:t>
      </w:r>
      <w:proofErr w:type="spellEnd"/>
      <w:r w:rsidRPr="009753CA">
        <w:rPr>
          <w:rFonts w:asciiTheme="majorHAnsi" w:eastAsia="Times New Roman" w:hAnsiTheme="majorHAnsi"/>
          <w:sz w:val="24"/>
          <w:szCs w:val="24"/>
          <w:lang w:eastAsia="it-IT"/>
        </w:rPr>
        <w:t xml:space="preserve"> del </w:t>
      </w:r>
      <w:proofErr w:type="spellStart"/>
      <w:r w:rsidRPr="009753CA">
        <w:rPr>
          <w:rFonts w:asciiTheme="majorHAnsi" w:eastAsia="Times New Roman" w:hAnsiTheme="majorHAnsi"/>
          <w:sz w:val="24"/>
          <w:szCs w:val="24"/>
          <w:lang w:eastAsia="it-IT"/>
        </w:rPr>
        <w:t>Collio</w:t>
      </w:r>
      <w:proofErr w:type="spellEnd"/>
      <w:r w:rsidRPr="009753CA">
        <w:rPr>
          <w:rFonts w:asciiTheme="majorHAnsi" w:eastAsia="Times New Roman" w:hAnsiTheme="majorHAnsi"/>
          <w:sz w:val="24"/>
          <w:szCs w:val="24"/>
          <w:lang w:eastAsia="it-IT"/>
        </w:rPr>
        <w:t xml:space="preserve">, Farra d'Isonzo, Fogliano Redipuglia, Gorizia, Gradisca d'Isonzo, Grado, Mariano del Friuli, Medea, Monfalcone, Moraro, Mossa, Romans d'Isonzo, Ronchi dei Legionari, Sagrado, San Canzian d'Isonzo, San Floriano del </w:t>
      </w:r>
      <w:proofErr w:type="spellStart"/>
      <w:r w:rsidRPr="009753CA">
        <w:rPr>
          <w:rFonts w:asciiTheme="majorHAnsi" w:eastAsia="Times New Roman" w:hAnsiTheme="majorHAnsi"/>
          <w:sz w:val="24"/>
          <w:szCs w:val="24"/>
          <w:lang w:eastAsia="it-IT"/>
        </w:rPr>
        <w:t>Collio</w:t>
      </w:r>
      <w:proofErr w:type="spellEnd"/>
      <w:r w:rsidRPr="009753CA">
        <w:rPr>
          <w:rFonts w:asciiTheme="majorHAnsi" w:eastAsia="Times New Roman" w:hAnsiTheme="majorHAnsi"/>
          <w:sz w:val="24"/>
          <w:szCs w:val="24"/>
          <w:lang w:eastAsia="it-IT"/>
        </w:rPr>
        <w:t>/</w:t>
      </w:r>
      <w:proofErr w:type="spellStart"/>
      <w:r w:rsidRPr="009753CA">
        <w:rPr>
          <w:rFonts w:asciiTheme="majorHAnsi" w:eastAsia="Times New Roman" w:hAnsiTheme="majorHAnsi"/>
          <w:sz w:val="24"/>
          <w:szCs w:val="24"/>
          <w:lang w:eastAsia="it-IT"/>
        </w:rPr>
        <w:t>Števerjan</w:t>
      </w:r>
      <w:proofErr w:type="spellEnd"/>
      <w:r w:rsidRPr="009753CA">
        <w:rPr>
          <w:rFonts w:asciiTheme="majorHAnsi" w:eastAsia="Times New Roman" w:hAnsiTheme="majorHAnsi"/>
          <w:sz w:val="24"/>
          <w:szCs w:val="24"/>
          <w:lang w:eastAsia="it-IT"/>
        </w:rPr>
        <w:t xml:space="preserve">, San Lorenzo </w:t>
      </w:r>
      <w:proofErr w:type="spellStart"/>
      <w:r w:rsidRPr="009753CA">
        <w:rPr>
          <w:rFonts w:asciiTheme="majorHAnsi" w:eastAsia="Times New Roman" w:hAnsiTheme="majorHAnsi"/>
          <w:sz w:val="24"/>
          <w:szCs w:val="24"/>
          <w:lang w:eastAsia="it-IT"/>
        </w:rPr>
        <w:t>Isontino</w:t>
      </w:r>
      <w:proofErr w:type="spellEnd"/>
      <w:r w:rsidRPr="009753CA">
        <w:rPr>
          <w:rFonts w:asciiTheme="majorHAnsi" w:eastAsia="Times New Roman" w:hAnsiTheme="majorHAnsi"/>
          <w:sz w:val="24"/>
          <w:szCs w:val="24"/>
          <w:lang w:eastAsia="it-IT"/>
        </w:rPr>
        <w:t xml:space="preserve">, San Pier d'Isonzo, </w:t>
      </w:r>
      <w:proofErr w:type="spellStart"/>
      <w:r w:rsidRPr="009753CA">
        <w:rPr>
          <w:rFonts w:asciiTheme="majorHAnsi" w:eastAsia="Times New Roman" w:hAnsiTheme="majorHAnsi"/>
          <w:sz w:val="24"/>
          <w:szCs w:val="24"/>
          <w:lang w:eastAsia="it-IT"/>
        </w:rPr>
        <w:t>Savogna</w:t>
      </w:r>
      <w:proofErr w:type="spellEnd"/>
      <w:r w:rsidRPr="009753CA">
        <w:rPr>
          <w:rFonts w:asciiTheme="majorHAnsi" w:eastAsia="Times New Roman" w:hAnsiTheme="majorHAnsi"/>
          <w:sz w:val="24"/>
          <w:szCs w:val="24"/>
          <w:lang w:eastAsia="it-IT"/>
        </w:rPr>
        <w:t xml:space="preserve"> d'Isonzo/</w:t>
      </w:r>
      <w:proofErr w:type="spellStart"/>
      <w:r w:rsidRPr="009753CA">
        <w:rPr>
          <w:rFonts w:asciiTheme="majorHAnsi" w:eastAsia="Times New Roman" w:hAnsiTheme="majorHAnsi"/>
          <w:sz w:val="24"/>
          <w:szCs w:val="24"/>
          <w:lang w:eastAsia="it-IT"/>
        </w:rPr>
        <w:t>Sovodnje</w:t>
      </w:r>
      <w:proofErr w:type="spellEnd"/>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ob</w:t>
      </w:r>
      <w:proofErr w:type="spellEnd"/>
      <w:r w:rsidRPr="009753CA">
        <w:rPr>
          <w:rFonts w:asciiTheme="majorHAnsi" w:eastAsia="Times New Roman" w:hAnsiTheme="majorHAnsi"/>
          <w:sz w:val="24"/>
          <w:szCs w:val="24"/>
          <w:lang w:eastAsia="it-IT"/>
        </w:rPr>
        <w:t xml:space="preserve"> Soči, </w:t>
      </w:r>
      <w:proofErr w:type="spellStart"/>
      <w:r w:rsidRPr="009753CA">
        <w:rPr>
          <w:rFonts w:asciiTheme="majorHAnsi" w:eastAsia="Times New Roman" w:hAnsiTheme="majorHAnsi"/>
          <w:sz w:val="24"/>
          <w:szCs w:val="24"/>
          <w:lang w:eastAsia="it-IT"/>
        </w:rPr>
        <w:t>Staranzano</w:t>
      </w:r>
      <w:proofErr w:type="spellEnd"/>
      <w:r w:rsidRPr="009753CA">
        <w:rPr>
          <w:rFonts w:asciiTheme="majorHAnsi" w:eastAsia="Times New Roman" w:hAnsiTheme="majorHAnsi"/>
          <w:sz w:val="24"/>
          <w:szCs w:val="24"/>
          <w:lang w:eastAsia="it-IT"/>
        </w:rPr>
        <w:t xml:space="preserve">, Turriaco, Villesse, </w:t>
      </w:r>
    </w:p>
    <w:p w:rsidR="00B155BD" w:rsidRPr="009753CA" w:rsidRDefault="00B155BD" w:rsidP="00284DBD">
      <w:pPr>
        <w:spacing w:line="240" w:lineRule="auto"/>
        <w:jc w:val="both"/>
        <w:rPr>
          <w:rFonts w:asciiTheme="majorHAnsi" w:hAnsiTheme="majorHAnsi" w:cs="Arial"/>
          <w:sz w:val="24"/>
          <w:szCs w:val="24"/>
        </w:rPr>
      </w:pPr>
      <w:r w:rsidRPr="009753CA">
        <w:rPr>
          <w:rFonts w:asciiTheme="majorHAnsi" w:hAnsiTheme="majorHAnsi" w:cs="Arial"/>
          <w:sz w:val="24"/>
          <w:szCs w:val="24"/>
        </w:rPr>
        <w:t>Ai fini della predisposizione dell’offerta si rendono noti i seguenti dati:</w:t>
      </w:r>
    </w:p>
    <w:p w:rsidR="00DD64FD" w:rsidRPr="009753CA" w:rsidRDefault="00DD64FD" w:rsidP="00284DBD">
      <w:pPr>
        <w:spacing w:line="240" w:lineRule="auto"/>
        <w:jc w:val="both"/>
        <w:rPr>
          <w:rFonts w:asciiTheme="majorHAnsi" w:hAnsiTheme="majorHAnsi" w:cs="Arial"/>
          <w:sz w:val="24"/>
          <w:szCs w:val="24"/>
        </w:rPr>
      </w:pPr>
    </w:p>
    <w:tbl>
      <w:tblPr>
        <w:tblStyle w:val="Grigliatabella"/>
        <w:tblW w:w="0" w:type="auto"/>
        <w:jc w:val="center"/>
        <w:tblLook w:val="04A0"/>
      </w:tblPr>
      <w:tblGrid>
        <w:gridCol w:w="1629"/>
        <w:gridCol w:w="1630"/>
        <w:gridCol w:w="1629"/>
        <w:gridCol w:w="1630"/>
      </w:tblGrid>
      <w:tr w:rsidR="00C51881" w:rsidRPr="009753CA" w:rsidTr="00462D13">
        <w:trPr>
          <w:jc w:val="center"/>
        </w:trPr>
        <w:tc>
          <w:tcPr>
            <w:tcW w:w="3259" w:type="dxa"/>
            <w:gridSpan w:val="2"/>
            <w:shd w:val="clear" w:color="auto" w:fill="FDE9D9" w:themeFill="accent6" w:themeFillTint="33"/>
          </w:tcPr>
          <w:p w:rsidR="00C51881" w:rsidRPr="009753CA" w:rsidRDefault="00F16CC7"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LOTTO n.2</w:t>
            </w:r>
            <w:r w:rsidR="00C048D5" w:rsidRPr="009753CA">
              <w:rPr>
                <w:rFonts w:asciiTheme="majorHAnsi" w:hAnsiTheme="majorHAnsi" w:cs="Arial"/>
                <w:b/>
                <w:sz w:val="24"/>
                <w:szCs w:val="24"/>
              </w:rPr>
              <w:t xml:space="preserve"> voce </w:t>
            </w:r>
            <w:r w:rsidRPr="009753CA">
              <w:rPr>
                <w:rFonts w:asciiTheme="majorHAnsi" w:hAnsiTheme="majorHAnsi" w:cs="Arial"/>
                <w:b/>
                <w:sz w:val="24"/>
                <w:szCs w:val="24"/>
              </w:rPr>
              <w:t>a</w:t>
            </w:r>
            <w:r w:rsidR="00C048D5" w:rsidRPr="009753CA">
              <w:rPr>
                <w:rFonts w:asciiTheme="majorHAnsi" w:hAnsiTheme="majorHAnsi" w:cs="Arial"/>
                <w:b/>
                <w:sz w:val="24"/>
                <w:szCs w:val="24"/>
              </w:rPr>
              <w:t>)</w:t>
            </w:r>
          </w:p>
        </w:tc>
        <w:tc>
          <w:tcPr>
            <w:tcW w:w="3259" w:type="dxa"/>
            <w:gridSpan w:val="2"/>
            <w:shd w:val="clear" w:color="auto" w:fill="FDE9D9" w:themeFill="accent6" w:themeFillTint="33"/>
          </w:tcPr>
          <w:p w:rsidR="00C51881" w:rsidRPr="009753CA" w:rsidRDefault="00C5188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LOTTO n.2</w:t>
            </w:r>
            <w:r w:rsidR="00C048D5" w:rsidRPr="009753CA">
              <w:rPr>
                <w:rFonts w:asciiTheme="majorHAnsi" w:hAnsiTheme="majorHAnsi" w:cs="Arial"/>
                <w:b/>
                <w:sz w:val="24"/>
                <w:szCs w:val="24"/>
              </w:rPr>
              <w:t xml:space="preserve"> voce </w:t>
            </w:r>
            <w:r w:rsidR="00F16CC7" w:rsidRPr="009753CA">
              <w:rPr>
                <w:rFonts w:asciiTheme="majorHAnsi" w:hAnsiTheme="majorHAnsi" w:cs="Arial"/>
                <w:b/>
                <w:sz w:val="24"/>
                <w:szCs w:val="24"/>
              </w:rPr>
              <w:t>a</w:t>
            </w:r>
            <w:r w:rsidR="00C048D5" w:rsidRPr="009753CA">
              <w:rPr>
                <w:rFonts w:asciiTheme="majorHAnsi" w:hAnsiTheme="majorHAnsi" w:cs="Arial"/>
                <w:b/>
                <w:sz w:val="24"/>
                <w:szCs w:val="24"/>
              </w:rPr>
              <w:t>)</w:t>
            </w:r>
          </w:p>
        </w:tc>
      </w:tr>
      <w:tr w:rsidR="00936BA1" w:rsidRPr="009753CA" w:rsidTr="00601AD8">
        <w:trPr>
          <w:jc w:val="center"/>
        </w:trPr>
        <w:tc>
          <w:tcPr>
            <w:tcW w:w="1629"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catture annuali</w:t>
            </w:r>
          </w:p>
          <w:p w:rsidR="00936BA1" w:rsidRPr="009753CA" w:rsidRDefault="00936BA1" w:rsidP="00284DBD">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c>
          <w:tcPr>
            <w:tcW w:w="1629" w:type="dxa"/>
            <w:shd w:val="clear" w:color="auto" w:fill="FDE9D9" w:themeFill="accent6" w:themeFillTint="33"/>
          </w:tcPr>
          <w:p w:rsidR="00936BA1" w:rsidRPr="009753CA" w:rsidRDefault="00936BA1" w:rsidP="00334878">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interventi di recupero annuali</w:t>
            </w:r>
          </w:p>
          <w:p w:rsidR="00936BA1" w:rsidRPr="009753CA" w:rsidRDefault="00936BA1" w:rsidP="00334878">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r>
      <w:tr w:rsidR="00C51881" w:rsidRPr="009753CA" w:rsidTr="00462D13">
        <w:trPr>
          <w:jc w:val="center"/>
        </w:trPr>
        <w:tc>
          <w:tcPr>
            <w:tcW w:w="1629" w:type="dxa"/>
            <w:shd w:val="clear" w:color="auto" w:fill="FDE9D9" w:themeFill="accent6" w:themeFillTint="33"/>
          </w:tcPr>
          <w:p w:rsidR="009E03FA" w:rsidRPr="009753CA" w:rsidRDefault="00A51FDC"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260</w:t>
            </w:r>
          </w:p>
        </w:tc>
        <w:tc>
          <w:tcPr>
            <w:tcW w:w="1630" w:type="dxa"/>
            <w:shd w:val="clear" w:color="auto" w:fill="FDE9D9" w:themeFill="accent6" w:themeFillTint="33"/>
          </w:tcPr>
          <w:p w:rsidR="009E03FA" w:rsidRPr="009753CA" w:rsidRDefault="00A51FDC"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190</w:t>
            </w:r>
          </w:p>
          <w:p w:rsidR="00A51FDC" w:rsidRPr="009753CA" w:rsidRDefault="00A51FDC" w:rsidP="00284DBD">
            <w:pPr>
              <w:spacing w:line="240" w:lineRule="auto"/>
              <w:jc w:val="center"/>
              <w:rPr>
                <w:rFonts w:asciiTheme="majorHAnsi" w:hAnsiTheme="majorHAnsi" w:cs="Arial"/>
                <w:sz w:val="24"/>
                <w:szCs w:val="24"/>
              </w:rPr>
            </w:pPr>
          </w:p>
        </w:tc>
        <w:tc>
          <w:tcPr>
            <w:tcW w:w="1629" w:type="dxa"/>
            <w:shd w:val="clear" w:color="auto" w:fill="FDE9D9" w:themeFill="accent6" w:themeFillTint="33"/>
          </w:tcPr>
          <w:p w:rsidR="00C51881" w:rsidRPr="009753CA" w:rsidRDefault="00D03191"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35</w:t>
            </w:r>
          </w:p>
        </w:tc>
        <w:tc>
          <w:tcPr>
            <w:tcW w:w="1630" w:type="dxa"/>
            <w:shd w:val="clear" w:color="auto" w:fill="FDE9D9" w:themeFill="accent6" w:themeFillTint="33"/>
          </w:tcPr>
          <w:p w:rsidR="00C51881" w:rsidRPr="009753CA" w:rsidRDefault="00D03191"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6</w:t>
            </w:r>
          </w:p>
        </w:tc>
      </w:tr>
    </w:tbl>
    <w:p w:rsidR="00B155BD" w:rsidRPr="009753CA" w:rsidRDefault="00B155BD" w:rsidP="00284DBD">
      <w:pPr>
        <w:spacing w:line="240" w:lineRule="auto"/>
        <w:jc w:val="both"/>
        <w:rPr>
          <w:rFonts w:asciiTheme="majorHAnsi" w:hAnsiTheme="majorHAnsi" w:cs="Arial"/>
          <w:sz w:val="24"/>
          <w:szCs w:val="24"/>
        </w:rPr>
      </w:pPr>
    </w:p>
    <w:p w:rsidR="00336D7C" w:rsidRPr="009753CA" w:rsidRDefault="00336D7C" w:rsidP="00284DBD">
      <w:pPr>
        <w:autoSpaceDE w:val="0"/>
        <w:autoSpaceDN w:val="0"/>
        <w:adjustRightInd w:val="0"/>
        <w:spacing w:line="240" w:lineRule="auto"/>
        <w:jc w:val="both"/>
        <w:rPr>
          <w:rFonts w:asciiTheme="majorHAnsi" w:hAnsiTheme="majorHAnsi" w:cs="Tahoma"/>
          <w:b/>
          <w:sz w:val="24"/>
          <w:szCs w:val="24"/>
          <w:u w:val="single"/>
        </w:rPr>
      </w:pPr>
      <w:r w:rsidRPr="009753CA">
        <w:rPr>
          <w:rFonts w:asciiTheme="majorHAnsi" w:hAnsiTheme="majorHAnsi" w:cs="Arial"/>
          <w:b/>
          <w:sz w:val="24"/>
          <w:szCs w:val="24"/>
          <w:u w:val="single"/>
        </w:rPr>
        <w:t>LOTTO n. 2 voce b):</w:t>
      </w:r>
      <w:r w:rsidRPr="009753CA">
        <w:rPr>
          <w:rFonts w:asciiTheme="majorHAnsi" w:hAnsiTheme="majorHAnsi" w:cs="Tahoma"/>
          <w:b/>
          <w:sz w:val="24"/>
          <w:szCs w:val="24"/>
          <w:u w:val="single"/>
        </w:rPr>
        <w:t xml:space="preserve">Azienda per l’assistenza sanitaria n.2 “Bassa Friulana - </w:t>
      </w:r>
      <w:proofErr w:type="spellStart"/>
      <w:r w:rsidRPr="009753CA">
        <w:rPr>
          <w:rFonts w:asciiTheme="majorHAnsi" w:hAnsiTheme="majorHAnsi" w:cs="Tahoma"/>
          <w:b/>
          <w:sz w:val="24"/>
          <w:szCs w:val="24"/>
          <w:u w:val="single"/>
        </w:rPr>
        <w:t>Isontina</w:t>
      </w:r>
      <w:proofErr w:type="spellEnd"/>
      <w:r w:rsidRPr="009753CA">
        <w:rPr>
          <w:rFonts w:asciiTheme="majorHAnsi" w:hAnsiTheme="majorHAnsi" w:cs="Tahoma"/>
          <w:b/>
          <w:sz w:val="24"/>
          <w:szCs w:val="24"/>
          <w:u w:val="single"/>
        </w:rPr>
        <w:t>”</w:t>
      </w:r>
    </w:p>
    <w:p w:rsidR="00D03191" w:rsidRPr="009753CA" w:rsidRDefault="00D03191" w:rsidP="00284DBD">
      <w:pPr>
        <w:spacing w:after="0" w:line="240" w:lineRule="auto"/>
        <w:jc w:val="both"/>
        <w:rPr>
          <w:rFonts w:asciiTheme="majorHAnsi" w:eastAsia="Times New Roman" w:hAnsiTheme="majorHAnsi"/>
          <w:sz w:val="24"/>
          <w:szCs w:val="24"/>
          <w:lang w:eastAsia="it-IT"/>
        </w:rPr>
      </w:pPr>
      <w:r w:rsidRPr="009753CA">
        <w:rPr>
          <w:rFonts w:asciiTheme="majorHAnsi" w:hAnsiTheme="majorHAnsi" w:cs="Arial"/>
          <w:sz w:val="24"/>
          <w:szCs w:val="24"/>
        </w:rPr>
        <w:t>Il servizio deve essere espletato nel territorio dei Comuni di</w:t>
      </w:r>
      <w:r w:rsidRPr="009753CA">
        <w:rPr>
          <w:rFonts w:asciiTheme="majorHAnsi" w:eastAsia="Times New Roman" w:hAnsiTheme="majorHAnsi"/>
          <w:sz w:val="24"/>
          <w:szCs w:val="24"/>
          <w:lang w:eastAsia="it-IT"/>
        </w:rPr>
        <w:t>: Aiello del Friuli, Aquileia, Bagnaria Arsa, Bicinicco, Campolongo Tapogliano, Carlino, Cervignano, Chiopris-Viscone, Fiumicello, Gonars, Latisana, Lignano Sabbiadoro, Marano Lagunare, Muzzana del Turgnano, Palazzolo dello Stella, Palmanova, Pocenia, Porpetto, Precenicco, Rivignano Teor, Ronchis, Ruda, San Giorgio di Nogaro, Santa Maria La Longa, San Vito al Torre, Terzo d'Aquileia, Torviscosa, Trivignano Udinese, Villa Vicentina, Visco;</w:t>
      </w:r>
    </w:p>
    <w:p w:rsidR="00D03191" w:rsidRPr="009753CA" w:rsidRDefault="00D03191" w:rsidP="00284DBD">
      <w:pPr>
        <w:spacing w:line="240" w:lineRule="auto"/>
        <w:jc w:val="both"/>
        <w:rPr>
          <w:rFonts w:asciiTheme="majorHAnsi" w:hAnsiTheme="majorHAnsi" w:cs="Arial"/>
          <w:sz w:val="24"/>
          <w:szCs w:val="24"/>
        </w:rPr>
      </w:pPr>
      <w:r w:rsidRPr="009753CA">
        <w:rPr>
          <w:rFonts w:asciiTheme="majorHAnsi" w:hAnsiTheme="majorHAnsi" w:cs="Arial"/>
          <w:sz w:val="24"/>
          <w:szCs w:val="24"/>
        </w:rPr>
        <w:t>Ai fini della predisposizione dell’offerta si rendono noti i seguenti dati:</w:t>
      </w:r>
    </w:p>
    <w:p w:rsidR="00DA1ECF" w:rsidRPr="009753CA" w:rsidRDefault="00DA1ECF" w:rsidP="00284DBD">
      <w:pPr>
        <w:spacing w:line="240" w:lineRule="auto"/>
        <w:jc w:val="both"/>
        <w:rPr>
          <w:rFonts w:asciiTheme="majorHAnsi" w:hAnsiTheme="majorHAnsi" w:cs="Arial"/>
          <w:sz w:val="24"/>
          <w:szCs w:val="24"/>
        </w:rPr>
      </w:pPr>
    </w:p>
    <w:tbl>
      <w:tblPr>
        <w:tblStyle w:val="Grigliatabella"/>
        <w:tblW w:w="0" w:type="auto"/>
        <w:jc w:val="center"/>
        <w:tblLook w:val="04A0"/>
      </w:tblPr>
      <w:tblGrid>
        <w:gridCol w:w="1629"/>
        <w:gridCol w:w="1630"/>
        <w:gridCol w:w="1629"/>
        <w:gridCol w:w="1630"/>
      </w:tblGrid>
      <w:tr w:rsidR="00D03191" w:rsidRPr="009753CA" w:rsidTr="00607A79">
        <w:trPr>
          <w:jc w:val="center"/>
        </w:trPr>
        <w:tc>
          <w:tcPr>
            <w:tcW w:w="3259" w:type="dxa"/>
            <w:gridSpan w:val="2"/>
            <w:shd w:val="clear" w:color="auto" w:fill="FDE9D9" w:themeFill="accent6" w:themeFillTint="33"/>
          </w:tcPr>
          <w:p w:rsidR="00D03191" w:rsidRPr="009753CA" w:rsidRDefault="00D0319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lastRenderedPageBreak/>
              <w:t>LOTTO n.</w:t>
            </w:r>
            <w:r w:rsidR="00C43023" w:rsidRPr="009753CA">
              <w:rPr>
                <w:rFonts w:asciiTheme="majorHAnsi" w:hAnsiTheme="majorHAnsi" w:cs="Arial"/>
                <w:b/>
                <w:sz w:val="24"/>
                <w:szCs w:val="24"/>
              </w:rPr>
              <w:t>2</w:t>
            </w:r>
            <w:r w:rsidR="00C048D5" w:rsidRPr="009753CA">
              <w:rPr>
                <w:rFonts w:asciiTheme="majorHAnsi" w:hAnsiTheme="majorHAnsi" w:cs="Arial"/>
                <w:b/>
                <w:sz w:val="24"/>
                <w:szCs w:val="24"/>
              </w:rPr>
              <w:t xml:space="preserve"> voce </w:t>
            </w:r>
            <w:r w:rsidR="00C43023" w:rsidRPr="009753CA">
              <w:rPr>
                <w:rFonts w:asciiTheme="majorHAnsi" w:hAnsiTheme="majorHAnsi" w:cs="Arial"/>
                <w:b/>
                <w:sz w:val="24"/>
                <w:szCs w:val="24"/>
              </w:rPr>
              <w:t>b</w:t>
            </w:r>
            <w:r w:rsidR="00C048D5" w:rsidRPr="009753CA">
              <w:rPr>
                <w:rFonts w:asciiTheme="majorHAnsi" w:hAnsiTheme="majorHAnsi" w:cs="Arial"/>
                <w:b/>
                <w:sz w:val="24"/>
                <w:szCs w:val="24"/>
              </w:rPr>
              <w:t>)</w:t>
            </w:r>
          </w:p>
        </w:tc>
        <w:tc>
          <w:tcPr>
            <w:tcW w:w="3259" w:type="dxa"/>
            <w:gridSpan w:val="2"/>
            <w:shd w:val="clear" w:color="auto" w:fill="FDE9D9" w:themeFill="accent6" w:themeFillTint="33"/>
          </w:tcPr>
          <w:p w:rsidR="00D03191" w:rsidRPr="009753CA" w:rsidRDefault="00D0319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LOTTO n.2</w:t>
            </w:r>
            <w:r w:rsidR="00C048D5" w:rsidRPr="009753CA">
              <w:rPr>
                <w:rFonts w:asciiTheme="majorHAnsi" w:hAnsiTheme="majorHAnsi" w:cs="Arial"/>
                <w:b/>
                <w:sz w:val="24"/>
                <w:szCs w:val="24"/>
              </w:rPr>
              <w:t xml:space="preserve"> voce </w:t>
            </w:r>
            <w:r w:rsidR="00C43023" w:rsidRPr="009753CA">
              <w:rPr>
                <w:rFonts w:asciiTheme="majorHAnsi" w:hAnsiTheme="majorHAnsi" w:cs="Arial"/>
                <w:b/>
                <w:sz w:val="24"/>
                <w:szCs w:val="24"/>
              </w:rPr>
              <w:t>b</w:t>
            </w:r>
            <w:r w:rsidR="00C048D5" w:rsidRPr="009753CA">
              <w:rPr>
                <w:rFonts w:asciiTheme="majorHAnsi" w:hAnsiTheme="majorHAnsi" w:cs="Arial"/>
                <w:b/>
                <w:sz w:val="24"/>
                <w:szCs w:val="24"/>
              </w:rPr>
              <w:t>)</w:t>
            </w:r>
          </w:p>
        </w:tc>
      </w:tr>
      <w:tr w:rsidR="00936BA1" w:rsidRPr="009753CA" w:rsidTr="00601AD8">
        <w:trPr>
          <w:jc w:val="center"/>
        </w:trPr>
        <w:tc>
          <w:tcPr>
            <w:tcW w:w="1629"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catture annuali</w:t>
            </w:r>
          </w:p>
          <w:p w:rsidR="00936BA1" w:rsidRPr="009753CA" w:rsidRDefault="00936BA1" w:rsidP="00284DBD">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c>
          <w:tcPr>
            <w:tcW w:w="1629" w:type="dxa"/>
            <w:shd w:val="clear" w:color="auto" w:fill="FDE9D9" w:themeFill="accent6" w:themeFillTint="33"/>
          </w:tcPr>
          <w:p w:rsidR="00936BA1" w:rsidRPr="009753CA" w:rsidRDefault="00936BA1" w:rsidP="00334878">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interventi di recupero annuali</w:t>
            </w:r>
          </w:p>
          <w:p w:rsidR="00936BA1" w:rsidRPr="009753CA" w:rsidRDefault="00936BA1" w:rsidP="00334878">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r>
      <w:tr w:rsidR="00D03191" w:rsidRPr="009753CA" w:rsidTr="00607A79">
        <w:trPr>
          <w:jc w:val="center"/>
        </w:trPr>
        <w:tc>
          <w:tcPr>
            <w:tcW w:w="1629" w:type="dxa"/>
            <w:shd w:val="clear" w:color="auto" w:fill="FDE9D9" w:themeFill="accent6" w:themeFillTint="33"/>
          </w:tcPr>
          <w:p w:rsidR="00D03191" w:rsidRPr="009753CA" w:rsidRDefault="00D03191"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2</w:t>
            </w:r>
            <w:r w:rsidR="00A51FDC" w:rsidRPr="009753CA">
              <w:rPr>
                <w:rFonts w:asciiTheme="majorHAnsi" w:hAnsiTheme="majorHAnsi" w:cs="Arial"/>
                <w:sz w:val="24"/>
                <w:szCs w:val="24"/>
              </w:rPr>
              <w:t>30</w:t>
            </w:r>
          </w:p>
        </w:tc>
        <w:tc>
          <w:tcPr>
            <w:tcW w:w="1630" w:type="dxa"/>
            <w:shd w:val="clear" w:color="auto" w:fill="FDE9D9" w:themeFill="accent6" w:themeFillTint="33"/>
          </w:tcPr>
          <w:p w:rsidR="00D03191" w:rsidRPr="009753CA" w:rsidRDefault="00A51FDC"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45</w:t>
            </w:r>
          </w:p>
        </w:tc>
        <w:tc>
          <w:tcPr>
            <w:tcW w:w="1629" w:type="dxa"/>
            <w:shd w:val="clear" w:color="auto" w:fill="FDE9D9" w:themeFill="accent6" w:themeFillTint="33"/>
          </w:tcPr>
          <w:p w:rsidR="00D03191" w:rsidRPr="009753CA" w:rsidRDefault="00D03191"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25</w:t>
            </w:r>
          </w:p>
        </w:tc>
        <w:tc>
          <w:tcPr>
            <w:tcW w:w="1630" w:type="dxa"/>
            <w:shd w:val="clear" w:color="auto" w:fill="FDE9D9" w:themeFill="accent6" w:themeFillTint="33"/>
          </w:tcPr>
          <w:p w:rsidR="00D03191" w:rsidRPr="009753CA" w:rsidRDefault="00D03191"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4</w:t>
            </w:r>
          </w:p>
        </w:tc>
      </w:tr>
    </w:tbl>
    <w:p w:rsidR="00AB71AF" w:rsidRPr="009753CA" w:rsidRDefault="00AB71AF" w:rsidP="00284DBD">
      <w:pPr>
        <w:autoSpaceDE w:val="0"/>
        <w:autoSpaceDN w:val="0"/>
        <w:adjustRightInd w:val="0"/>
        <w:spacing w:line="240" w:lineRule="auto"/>
        <w:jc w:val="both"/>
        <w:rPr>
          <w:rFonts w:asciiTheme="majorHAnsi" w:hAnsiTheme="majorHAnsi" w:cs="Tahoma"/>
          <w:b/>
          <w:sz w:val="24"/>
          <w:szCs w:val="24"/>
        </w:rPr>
      </w:pPr>
    </w:p>
    <w:p w:rsidR="00BD4DE7" w:rsidRPr="009753CA" w:rsidRDefault="00336D7C" w:rsidP="00284DBD">
      <w:pPr>
        <w:spacing w:line="240" w:lineRule="auto"/>
        <w:jc w:val="both"/>
        <w:rPr>
          <w:rFonts w:asciiTheme="majorHAnsi" w:hAnsiTheme="majorHAnsi" w:cs="Arial"/>
          <w:b/>
          <w:sz w:val="24"/>
          <w:szCs w:val="24"/>
          <w:u w:val="single"/>
        </w:rPr>
      </w:pPr>
      <w:r w:rsidRPr="009753CA">
        <w:rPr>
          <w:rFonts w:asciiTheme="majorHAnsi" w:hAnsiTheme="majorHAnsi" w:cs="Arial"/>
          <w:b/>
          <w:sz w:val="24"/>
          <w:szCs w:val="24"/>
          <w:u w:val="single"/>
        </w:rPr>
        <w:t>LOTTO n. 3</w:t>
      </w:r>
      <w:r w:rsidR="00BD4DE7" w:rsidRPr="009753CA">
        <w:rPr>
          <w:rFonts w:asciiTheme="majorHAnsi" w:hAnsiTheme="majorHAnsi" w:cs="Arial"/>
          <w:b/>
          <w:sz w:val="24"/>
          <w:szCs w:val="24"/>
          <w:u w:val="single"/>
        </w:rPr>
        <w:t xml:space="preserve"> </w:t>
      </w:r>
      <w:r w:rsidRPr="009753CA">
        <w:rPr>
          <w:rFonts w:asciiTheme="majorHAnsi" w:hAnsiTheme="majorHAnsi" w:cs="Tahoma"/>
          <w:b/>
          <w:sz w:val="24"/>
          <w:szCs w:val="24"/>
          <w:u w:val="single"/>
        </w:rPr>
        <w:t>Azienda per l’assistenza sanitaria n.3 “Alto Friuli – Collinare - Medio Friuli”</w:t>
      </w:r>
    </w:p>
    <w:p w:rsidR="00BD4DE7" w:rsidRPr="009753CA" w:rsidRDefault="00BD4DE7" w:rsidP="00284DBD">
      <w:pPr>
        <w:spacing w:after="0" w:line="240" w:lineRule="auto"/>
        <w:jc w:val="both"/>
        <w:rPr>
          <w:rFonts w:asciiTheme="majorHAnsi" w:eastAsia="Times New Roman" w:hAnsiTheme="majorHAnsi"/>
          <w:sz w:val="24"/>
          <w:szCs w:val="24"/>
          <w:lang w:eastAsia="it-IT"/>
        </w:rPr>
      </w:pPr>
      <w:r w:rsidRPr="009753CA">
        <w:rPr>
          <w:rFonts w:asciiTheme="majorHAnsi" w:hAnsiTheme="majorHAnsi" w:cs="Arial"/>
          <w:sz w:val="24"/>
          <w:szCs w:val="24"/>
        </w:rPr>
        <w:t>Il servizio deve essere espletato nel territorio dei Comuni di</w:t>
      </w:r>
      <w:r w:rsidRPr="009753CA">
        <w:rPr>
          <w:rFonts w:asciiTheme="majorHAnsi" w:eastAsia="Times New Roman" w:hAnsiTheme="majorHAnsi"/>
          <w:sz w:val="24"/>
          <w:szCs w:val="24"/>
          <w:lang w:eastAsia="it-IT"/>
        </w:rPr>
        <w:t xml:space="preserve">: </w:t>
      </w:r>
      <w:proofErr w:type="spellStart"/>
      <w:r w:rsidR="00C146FE" w:rsidRPr="009753CA">
        <w:rPr>
          <w:rFonts w:asciiTheme="majorHAnsi" w:eastAsia="Times New Roman" w:hAnsiTheme="majorHAnsi"/>
          <w:sz w:val="24"/>
          <w:szCs w:val="24"/>
          <w:lang w:eastAsia="it-IT"/>
        </w:rPr>
        <w:t>B</w:t>
      </w:r>
      <w:r w:rsidRPr="009753CA">
        <w:rPr>
          <w:rFonts w:asciiTheme="majorHAnsi" w:eastAsia="Times New Roman" w:hAnsiTheme="majorHAnsi"/>
          <w:sz w:val="24"/>
          <w:szCs w:val="24"/>
          <w:lang w:eastAsia="it-IT"/>
        </w:rPr>
        <w:t>asiliano</w:t>
      </w:r>
      <w:proofErr w:type="spellEnd"/>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Bertiolo</w:t>
      </w:r>
      <w:proofErr w:type="spellEnd"/>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Buja</w:t>
      </w:r>
      <w:proofErr w:type="spellEnd"/>
      <w:r w:rsidRPr="009753CA">
        <w:rPr>
          <w:rFonts w:asciiTheme="majorHAnsi" w:eastAsia="Times New Roman" w:hAnsiTheme="majorHAnsi"/>
          <w:sz w:val="24"/>
          <w:szCs w:val="24"/>
          <w:lang w:eastAsia="it-IT"/>
        </w:rPr>
        <w:t xml:space="preserve">, Camino al Tagliamento, Castions di Strada, Cercivento, Codroipo, Colloredo di Monte Albano, Coseano, Dignano, Fagagna, Flaibano, Forgaria nel Friuli, Lestizza, Mereto di Tomba, Mortegliano, Moruzzo, Osoppo, Ragogna, Rive d'Arcano, San Daniele del Friuli, San Vito di Fagagna, Sedegliano, Talmassons, Treppo Grande, </w:t>
      </w:r>
      <w:r w:rsidR="00936BA1" w:rsidRPr="009753CA">
        <w:rPr>
          <w:rFonts w:asciiTheme="majorHAnsi" w:hAnsiTheme="majorHAnsi"/>
          <w:sz w:val="24"/>
          <w:szCs w:val="24"/>
        </w:rPr>
        <w:t>Basiliano, Bertiolo, Camino al Tagliamento, Castions di Strada, Codroipo, Lestizza, Mereto di Tomba, Mortegliano, Sedegliano, Talmassons, Varmo. </w:t>
      </w:r>
      <w:r w:rsidR="00306E0B" w:rsidRPr="009753CA">
        <w:rPr>
          <w:rFonts w:asciiTheme="majorHAnsi" w:eastAsia="Times New Roman" w:hAnsiTheme="majorHAnsi"/>
          <w:sz w:val="24"/>
          <w:szCs w:val="24"/>
          <w:lang w:eastAsia="it-IT"/>
        </w:rPr>
        <w:t>.</w:t>
      </w:r>
    </w:p>
    <w:p w:rsidR="00BD4DE7" w:rsidRPr="009753CA" w:rsidRDefault="00BD4DE7" w:rsidP="00284DBD">
      <w:pPr>
        <w:spacing w:line="240" w:lineRule="auto"/>
        <w:jc w:val="both"/>
        <w:rPr>
          <w:rFonts w:asciiTheme="majorHAnsi" w:hAnsiTheme="majorHAnsi" w:cs="Arial"/>
          <w:sz w:val="24"/>
          <w:szCs w:val="24"/>
        </w:rPr>
      </w:pPr>
    </w:p>
    <w:p w:rsidR="00B155BD" w:rsidRPr="009753CA" w:rsidRDefault="00B155BD" w:rsidP="00284DBD">
      <w:pPr>
        <w:spacing w:line="240" w:lineRule="auto"/>
        <w:jc w:val="both"/>
        <w:rPr>
          <w:rFonts w:asciiTheme="majorHAnsi" w:hAnsiTheme="majorHAnsi" w:cs="Arial"/>
          <w:sz w:val="24"/>
          <w:szCs w:val="24"/>
        </w:rPr>
      </w:pPr>
      <w:r w:rsidRPr="009753CA">
        <w:rPr>
          <w:rFonts w:asciiTheme="majorHAnsi" w:hAnsiTheme="majorHAnsi" w:cs="Arial"/>
          <w:sz w:val="24"/>
          <w:szCs w:val="24"/>
        </w:rPr>
        <w:t>Ai fini della predisposizione dell’offerta si rendono noti i seguenti dati:</w:t>
      </w:r>
    </w:p>
    <w:tbl>
      <w:tblPr>
        <w:tblStyle w:val="Grigliatabella"/>
        <w:tblW w:w="0" w:type="auto"/>
        <w:jc w:val="center"/>
        <w:tblLook w:val="04A0"/>
      </w:tblPr>
      <w:tblGrid>
        <w:gridCol w:w="1629"/>
        <w:gridCol w:w="1630"/>
        <w:gridCol w:w="1629"/>
        <w:gridCol w:w="1630"/>
      </w:tblGrid>
      <w:tr w:rsidR="00C51881" w:rsidRPr="009753CA" w:rsidTr="004C1FA0">
        <w:trPr>
          <w:jc w:val="center"/>
        </w:trPr>
        <w:tc>
          <w:tcPr>
            <w:tcW w:w="3259" w:type="dxa"/>
            <w:gridSpan w:val="2"/>
            <w:shd w:val="clear" w:color="auto" w:fill="FDE9D9" w:themeFill="accent6" w:themeFillTint="33"/>
          </w:tcPr>
          <w:p w:rsidR="00C51881" w:rsidRPr="009753CA" w:rsidRDefault="00C5188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LOTTO n.</w:t>
            </w:r>
            <w:r w:rsidR="00C43023" w:rsidRPr="009753CA">
              <w:rPr>
                <w:rFonts w:asciiTheme="majorHAnsi" w:hAnsiTheme="majorHAnsi" w:cs="Arial"/>
                <w:b/>
                <w:sz w:val="24"/>
                <w:szCs w:val="24"/>
              </w:rPr>
              <w:t>3</w:t>
            </w:r>
          </w:p>
        </w:tc>
        <w:tc>
          <w:tcPr>
            <w:tcW w:w="3259" w:type="dxa"/>
            <w:gridSpan w:val="2"/>
            <w:shd w:val="clear" w:color="auto" w:fill="FDE9D9" w:themeFill="accent6" w:themeFillTint="33"/>
          </w:tcPr>
          <w:p w:rsidR="00C51881" w:rsidRPr="009753CA" w:rsidRDefault="00C5188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LOTTO n.</w:t>
            </w:r>
            <w:r w:rsidR="00C43023" w:rsidRPr="009753CA">
              <w:rPr>
                <w:rFonts w:asciiTheme="majorHAnsi" w:hAnsiTheme="majorHAnsi" w:cs="Arial"/>
                <w:b/>
                <w:sz w:val="24"/>
                <w:szCs w:val="24"/>
              </w:rPr>
              <w:t>3</w:t>
            </w:r>
          </w:p>
        </w:tc>
      </w:tr>
      <w:tr w:rsidR="00936BA1" w:rsidRPr="009753CA" w:rsidTr="002039F6">
        <w:trPr>
          <w:jc w:val="center"/>
        </w:trPr>
        <w:tc>
          <w:tcPr>
            <w:tcW w:w="1629"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catture annuali</w:t>
            </w:r>
          </w:p>
          <w:p w:rsidR="00936BA1" w:rsidRPr="009753CA" w:rsidRDefault="00936BA1" w:rsidP="00284DBD">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c>
          <w:tcPr>
            <w:tcW w:w="1629" w:type="dxa"/>
            <w:shd w:val="clear" w:color="auto" w:fill="FDE9D9" w:themeFill="accent6" w:themeFillTint="33"/>
          </w:tcPr>
          <w:p w:rsidR="00936BA1" w:rsidRPr="009753CA" w:rsidRDefault="00936BA1" w:rsidP="00334878">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interventi di recupero annuali</w:t>
            </w:r>
          </w:p>
          <w:p w:rsidR="00936BA1" w:rsidRPr="009753CA" w:rsidRDefault="00936BA1" w:rsidP="00334878">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r>
      <w:tr w:rsidR="00C51881" w:rsidRPr="009753CA" w:rsidTr="004C1FA0">
        <w:trPr>
          <w:jc w:val="center"/>
        </w:trPr>
        <w:tc>
          <w:tcPr>
            <w:tcW w:w="1629" w:type="dxa"/>
            <w:shd w:val="clear" w:color="auto" w:fill="FDE9D9" w:themeFill="accent6" w:themeFillTint="33"/>
          </w:tcPr>
          <w:p w:rsidR="00C51881" w:rsidRPr="009753CA" w:rsidRDefault="009451CF"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380</w:t>
            </w:r>
          </w:p>
        </w:tc>
        <w:tc>
          <w:tcPr>
            <w:tcW w:w="1630" w:type="dxa"/>
            <w:shd w:val="clear" w:color="auto" w:fill="FDE9D9" w:themeFill="accent6" w:themeFillTint="33"/>
          </w:tcPr>
          <w:p w:rsidR="00C51881" w:rsidRPr="009753CA" w:rsidRDefault="009451CF"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9</w:t>
            </w:r>
            <w:r w:rsidR="00462D13" w:rsidRPr="009753CA">
              <w:rPr>
                <w:rFonts w:asciiTheme="majorHAnsi" w:hAnsiTheme="majorHAnsi" w:cs="Arial"/>
                <w:sz w:val="24"/>
                <w:szCs w:val="24"/>
              </w:rPr>
              <w:t>0</w:t>
            </w:r>
          </w:p>
        </w:tc>
        <w:tc>
          <w:tcPr>
            <w:tcW w:w="1629" w:type="dxa"/>
            <w:shd w:val="clear" w:color="auto" w:fill="FDE9D9" w:themeFill="accent6" w:themeFillTint="33"/>
          </w:tcPr>
          <w:p w:rsidR="00C51881" w:rsidRPr="009753CA" w:rsidRDefault="009451CF"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6</w:t>
            </w:r>
            <w:r w:rsidR="00462D13" w:rsidRPr="009753CA">
              <w:rPr>
                <w:rFonts w:asciiTheme="majorHAnsi" w:hAnsiTheme="majorHAnsi" w:cs="Arial"/>
                <w:sz w:val="24"/>
                <w:szCs w:val="24"/>
              </w:rPr>
              <w:t>0</w:t>
            </w:r>
          </w:p>
        </w:tc>
        <w:tc>
          <w:tcPr>
            <w:tcW w:w="1630" w:type="dxa"/>
            <w:shd w:val="clear" w:color="auto" w:fill="FDE9D9" w:themeFill="accent6" w:themeFillTint="33"/>
          </w:tcPr>
          <w:p w:rsidR="00C51881" w:rsidRPr="009753CA" w:rsidRDefault="00462D13"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7</w:t>
            </w:r>
          </w:p>
        </w:tc>
      </w:tr>
    </w:tbl>
    <w:p w:rsidR="00B155BD" w:rsidRPr="009753CA" w:rsidRDefault="00B155BD" w:rsidP="00284DBD">
      <w:pPr>
        <w:spacing w:line="240" w:lineRule="auto"/>
        <w:jc w:val="both"/>
        <w:rPr>
          <w:rFonts w:asciiTheme="majorHAnsi" w:hAnsiTheme="majorHAnsi" w:cs="Arial"/>
          <w:sz w:val="24"/>
          <w:szCs w:val="24"/>
        </w:rPr>
      </w:pPr>
    </w:p>
    <w:p w:rsidR="00336D7C" w:rsidRPr="009753CA" w:rsidRDefault="00336D7C" w:rsidP="00284DBD">
      <w:pPr>
        <w:pStyle w:val="Titolo10"/>
        <w:autoSpaceDE w:val="0"/>
        <w:autoSpaceDN w:val="0"/>
        <w:adjustRightInd w:val="0"/>
        <w:jc w:val="both"/>
        <w:rPr>
          <w:rFonts w:asciiTheme="majorHAnsi" w:hAnsiTheme="majorHAnsi" w:cs="Tahoma"/>
          <w:b/>
          <w:u w:val="single"/>
        </w:rPr>
      </w:pPr>
      <w:r w:rsidRPr="009753CA">
        <w:rPr>
          <w:rFonts w:asciiTheme="majorHAnsi" w:hAnsiTheme="majorHAnsi" w:cs="Arial"/>
          <w:b/>
          <w:u w:val="single"/>
        </w:rPr>
        <w:t>LOTTO n. 4</w:t>
      </w:r>
      <w:r w:rsidR="00BD4DE7" w:rsidRPr="009753CA">
        <w:rPr>
          <w:rFonts w:asciiTheme="majorHAnsi" w:hAnsiTheme="majorHAnsi" w:cs="Arial"/>
          <w:b/>
          <w:u w:val="single"/>
        </w:rPr>
        <w:t xml:space="preserve"> </w:t>
      </w:r>
      <w:r w:rsidRPr="009753CA">
        <w:rPr>
          <w:rFonts w:asciiTheme="majorHAnsi" w:hAnsiTheme="majorHAnsi" w:cs="Tahoma"/>
          <w:b/>
          <w:u w:val="single"/>
        </w:rPr>
        <w:t xml:space="preserve">Azienda </w:t>
      </w:r>
      <w:r w:rsidRPr="009753CA">
        <w:rPr>
          <w:rFonts w:asciiTheme="majorHAnsi" w:hAnsiTheme="majorHAnsi"/>
          <w:b/>
          <w:iCs/>
          <w:u w:val="single"/>
        </w:rPr>
        <w:t>Sanitaria Universitaria Integrata di Udine</w:t>
      </w:r>
    </w:p>
    <w:p w:rsidR="00BD4DE7" w:rsidRPr="009753CA" w:rsidRDefault="00BD4DE7" w:rsidP="00284DBD">
      <w:pPr>
        <w:spacing w:line="240" w:lineRule="auto"/>
        <w:jc w:val="both"/>
        <w:rPr>
          <w:rFonts w:asciiTheme="majorHAnsi" w:eastAsia="Times New Roman" w:hAnsiTheme="majorHAnsi"/>
          <w:sz w:val="24"/>
          <w:szCs w:val="24"/>
          <w:lang w:eastAsia="it-IT"/>
        </w:rPr>
      </w:pPr>
      <w:r w:rsidRPr="009753CA">
        <w:rPr>
          <w:rFonts w:asciiTheme="majorHAnsi" w:hAnsiTheme="majorHAnsi" w:cs="Arial"/>
          <w:sz w:val="24"/>
          <w:szCs w:val="24"/>
        </w:rPr>
        <w:t>Il servizio deve essere espletato nel territorio dei Comuni di:</w:t>
      </w:r>
      <w:r w:rsidRPr="009753CA">
        <w:rPr>
          <w:rFonts w:asciiTheme="majorHAnsi" w:eastAsia="Times New Roman" w:hAnsiTheme="majorHAnsi"/>
          <w:sz w:val="24"/>
          <w:szCs w:val="24"/>
          <w:lang w:eastAsia="it-IT"/>
        </w:rPr>
        <w:t xml:space="preserve"> Attimis, Buttrio, Campoformido, Cassacco, Cividale del Friuli, Corno di Rosazzo, Drenchia, Faedis, Grimacco, Lusevera, Magnano in Riviera, Manzano, Martignacco, Moimacco, Nimis, Pagnacco, Pasian di Prato, Pavia di Udine, Povoletto, Pozzuolo del Friuli, Pradamano, Premariacco, Prepotto, </w:t>
      </w:r>
      <w:proofErr w:type="spellStart"/>
      <w:r w:rsidRPr="009753CA">
        <w:rPr>
          <w:rFonts w:asciiTheme="majorHAnsi" w:eastAsia="Times New Roman" w:hAnsiTheme="majorHAnsi"/>
          <w:sz w:val="24"/>
          <w:szCs w:val="24"/>
          <w:lang w:eastAsia="it-IT"/>
        </w:rPr>
        <w:t>Pulfero</w:t>
      </w:r>
      <w:proofErr w:type="spellEnd"/>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Reana</w:t>
      </w:r>
      <w:proofErr w:type="spellEnd"/>
      <w:r w:rsidRPr="009753CA">
        <w:rPr>
          <w:rFonts w:asciiTheme="majorHAnsi" w:eastAsia="Times New Roman" w:hAnsiTheme="majorHAnsi"/>
          <w:sz w:val="24"/>
          <w:szCs w:val="24"/>
          <w:lang w:eastAsia="it-IT"/>
        </w:rPr>
        <w:t xml:space="preserve"> del </w:t>
      </w:r>
      <w:proofErr w:type="spellStart"/>
      <w:r w:rsidRPr="009753CA">
        <w:rPr>
          <w:rFonts w:asciiTheme="majorHAnsi" w:eastAsia="Times New Roman" w:hAnsiTheme="majorHAnsi"/>
          <w:sz w:val="24"/>
          <w:szCs w:val="24"/>
          <w:lang w:eastAsia="it-IT"/>
        </w:rPr>
        <w:t>Rojale</w:t>
      </w:r>
      <w:proofErr w:type="spellEnd"/>
      <w:r w:rsidRPr="009753CA">
        <w:rPr>
          <w:rFonts w:asciiTheme="majorHAnsi" w:eastAsia="Times New Roman" w:hAnsiTheme="majorHAnsi"/>
          <w:sz w:val="24"/>
          <w:szCs w:val="24"/>
          <w:lang w:eastAsia="it-IT"/>
        </w:rPr>
        <w:t xml:space="preserve">, </w:t>
      </w:r>
      <w:proofErr w:type="spellStart"/>
      <w:r w:rsidRPr="009753CA">
        <w:rPr>
          <w:rFonts w:asciiTheme="majorHAnsi" w:eastAsia="Times New Roman" w:hAnsiTheme="majorHAnsi"/>
          <w:sz w:val="24"/>
          <w:szCs w:val="24"/>
          <w:lang w:eastAsia="it-IT"/>
        </w:rPr>
        <w:t>Remanzacco</w:t>
      </w:r>
      <w:proofErr w:type="spellEnd"/>
      <w:r w:rsidRPr="009753CA">
        <w:rPr>
          <w:rFonts w:asciiTheme="majorHAnsi" w:eastAsia="Times New Roman" w:hAnsiTheme="majorHAnsi"/>
          <w:sz w:val="24"/>
          <w:szCs w:val="24"/>
          <w:lang w:eastAsia="it-IT"/>
        </w:rPr>
        <w:t>, San Giovanni al Natisone, San Leonardo, San Pietro al Natisone, Savogna, Stregna, Taipana, Tarcento, Tavagna</w:t>
      </w:r>
      <w:r w:rsidR="00225BCE" w:rsidRPr="009753CA">
        <w:rPr>
          <w:rFonts w:asciiTheme="majorHAnsi" w:eastAsia="Times New Roman" w:hAnsiTheme="majorHAnsi"/>
          <w:sz w:val="24"/>
          <w:szCs w:val="24"/>
          <w:lang w:eastAsia="it-IT"/>
        </w:rPr>
        <w:t>cco, Torreano, Tricesimo, Udine.</w:t>
      </w:r>
    </w:p>
    <w:p w:rsidR="00B155BD" w:rsidRPr="009753CA" w:rsidRDefault="00B155BD" w:rsidP="00284DBD">
      <w:pPr>
        <w:spacing w:line="240" w:lineRule="auto"/>
        <w:jc w:val="both"/>
        <w:rPr>
          <w:rFonts w:asciiTheme="majorHAnsi" w:hAnsiTheme="majorHAnsi" w:cs="Arial"/>
          <w:sz w:val="24"/>
          <w:szCs w:val="24"/>
        </w:rPr>
      </w:pPr>
      <w:r w:rsidRPr="009753CA">
        <w:rPr>
          <w:rFonts w:asciiTheme="majorHAnsi" w:hAnsiTheme="majorHAnsi" w:cs="Arial"/>
          <w:sz w:val="24"/>
          <w:szCs w:val="24"/>
        </w:rPr>
        <w:t>Ai fini della predisposizione dell’offerta si rendono noti i seguenti dati:</w:t>
      </w:r>
    </w:p>
    <w:p w:rsidR="00C048D5" w:rsidRPr="009753CA" w:rsidRDefault="00C048D5" w:rsidP="00284DBD">
      <w:pPr>
        <w:spacing w:line="240" w:lineRule="auto"/>
        <w:jc w:val="both"/>
        <w:rPr>
          <w:rFonts w:asciiTheme="majorHAnsi" w:hAnsiTheme="majorHAnsi" w:cs="Arial"/>
          <w:sz w:val="24"/>
          <w:szCs w:val="24"/>
        </w:rPr>
      </w:pPr>
    </w:p>
    <w:tbl>
      <w:tblPr>
        <w:tblStyle w:val="Grigliatabella"/>
        <w:tblW w:w="0" w:type="auto"/>
        <w:jc w:val="center"/>
        <w:tblLook w:val="04A0"/>
      </w:tblPr>
      <w:tblGrid>
        <w:gridCol w:w="1629"/>
        <w:gridCol w:w="1630"/>
        <w:gridCol w:w="1629"/>
        <w:gridCol w:w="1630"/>
      </w:tblGrid>
      <w:tr w:rsidR="00C51881" w:rsidRPr="009753CA" w:rsidTr="00462D13">
        <w:trPr>
          <w:jc w:val="center"/>
        </w:trPr>
        <w:tc>
          <w:tcPr>
            <w:tcW w:w="3259" w:type="dxa"/>
            <w:gridSpan w:val="2"/>
            <w:shd w:val="clear" w:color="auto" w:fill="FDE9D9" w:themeFill="accent6" w:themeFillTint="33"/>
          </w:tcPr>
          <w:p w:rsidR="00C51881" w:rsidRPr="009753CA" w:rsidRDefault="00C5188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lastRenderedPageBreak/>
              <w:t>LOTTO n.</w:t>
            </w:r>
            <w:r w:rsidR="00AB2309" w:rsidRPr="009753CA">
              <w:rPr>
                <w:rFonts w:asciiTheme="majorHAnsi" w:hAnsiTheme="majorHAnsi" w:cs="Arial"/>
                <w:b/>
                <w:sz w:val="24"/>
                <w:szCs w:val="24"/>
              </w:rPr>
              <w:t>4</w:t>
            </w:r>
          </w:p>
        </w:tc>
        <w:tc>
          <w:tcPr>
            <w:tcW w:w="3259" w:type="dxa"/>
            <w:gridSpan w:val="2"/>
            <w:shd w:val="clear" w:color="auto" w:fill="FDE9D9" w:themeFill="accent6" w:themeFillTint="33"/>
          </w:tcPr>
          <w:p w:rsidR="00C51881" w:rsidRPr="009753CA" w:rsidRDefault="00AB2309"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LOTTO n.4</w:t>
            </w:r>
            <w:r w:rsidR="00C048D5" w:rsidRPr="009753CA">
              <w:rPr>
                <w:rFonts w:asciiTheme="majorHAnsi" w:hAnsiTheme="majorHAnsi" w:cs="Arial"/>
                <w:b/>
                <w:sz w:val="24"/>
                <w:szCs w:val="24"/>
              </w:rPr>
              <w:t xml:space="preserve"> </w:t>
            </w:r>
          </w:p>
        </w:tc>
      </w:tr>
      <w:tr w:rsidR="00936BA1" w:rsidRPr="009753CA" w:rsidTr="002039F6">
        <w:trPr>
          <w:jc w:val="center"/>
        </w:trPr>
        <w:tc>
          <w:tcPr>
            <w:tcW w:w="1629"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catture annuali</w:t>
            </w:r>
          </w:p>
          <w:p w:rsidR="00936BA1" w:rsidRPr="009753CA" w:rsidRDefault="00936BA1" w:rsidP="00284DBD">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c>
          <w:tcPr>
            <w:tcW w:w="1629" w:type="dxa"/>
            <w:shd w:val="clear" w:color="auto" w:fill="FDE9D9" w:themeFill="accent6" w:themeFillTint="33"/>
          </w:tcPr>
          <w:p w:rsidR="00936BA1" w:rsidRPr="009753CA" w:rsidRDefault="00936BA1" w:rsidP="00334878">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interventi di recupero annuali</w:t>
            </w:r>
          </w:p>
          <w:p w:rsidR="00936BA1" w:rsidRPr="009753CA" w:rsidRDefault="00936BA1" w:rsidP="00334878">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r>
      <w:tr w:rsidR="00C51881" w:rsidRPr="009753CA" w:rsidTr="00462D13">
        <w:trPr>
          <w:jc w:val="center"/>
        </w:trPr>
        <w:tc>
          <w:tcPr>
            <w:tcW w:w="1629" w:type="dxa"/>
            <w:shd w:val="clear" w:color="auto" w:fill="FDE9D9" w:themeFill="accent6" w:themeFillTint="33"/>
          </w:tcPr>
          <w:p w:rsidR="00C51881" w:rsidRPr="009753CA" w:rsidRDefault="00C51881"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 xml:space="preserve">680 </w:t>
            </w:r>
          </w:p>
        </w:tc>
        <w:tc>
          <w:tcPr>
            <w:tcW w:w="1630" w:type="dxa"/>
            <w:shd w:val="clear" w:color="auto" w:fill="FDE9D9" w:themeFill="accent6" w:themeFillTint="33"/>
          </w:tcPr>
          <w:p w:rsidR="00C51881" w:rsidRPr="009753CA" w:rsidRDefault="00C51881"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 xml:space="preserve">262 </w:t>
            </w:r>
          </w:p>
        </w:tc>
        <w:tc>
          <w:tcPr>
            <w:tcW w:w="1629" w:type="dxa"/>
            <w:shd w:val="clear" w:color="auto" w:fill="FDE9D9" w:themeFill="accent6" w:themeFillTint="33"/>
          </w:tcPr>
          <w:p w:rsidR="0024014E" w:rsidRPr="009753CA" w:rsidRDefault="005C578E"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80</w:t>
            </w:r>
            <w:r w:rsidR="0024014E" w:rsidRPr="009753CA">
              <w:rPr>
                <w:rFonts w:asciiTheme="majorHAnsi" w:hAnsiTheme="majorHAnsi" w:cs="Arial"/>
                <w:sz w:val="24"/>
                <w:szCs w:val="24"/>
              </w:rPr>
              <w:t xml:space="preserve"> </w:t>
            </w:r>
          </w:p>
        </w:tc>
        <w:tc>
          <w:tcPr>
            <w:tcW w:w="1630" w:type="dxa"/>
            <w:shd w:val="clear" w:color="auto" w:fill="FDE9D9" w:themeFill="accent6" w:themeFillTint="33"/>
          </w:tcPr>
          <w:p w:rsidR="0024014E" w:rsidRPr="009753CA" w:rsidRDefault="0024014E" w:rsidP="00284DBD">
            <w:pPr>
              <w:spacing w:line="240" w:lineRule="auto"/>
              <w:jc w:val="center"/>
              <w:rPr>
                <w:rFonts w:asciiTheme="majorHAnsi" w:hAnsiTheme="majorHAnsi" w:cs="Arial"/>
                <w:sz w:val="24"/>
                <w:szCs w:val="24"/>
              </w:rPr>
            </w:pPr>
            <w:r w:rsidRPr="009753CA">
              <w:rPr>
                <w:rFonts w:asciiTheme="majorHAnsi" w:hAnsiTheme="majorHAnsi" w:cs="Arial"/>
                <w:sz w:val="24"/>
                <w:szCs w:val="24"/>
              </w:rPr>
              <w:t>8</w:t>
            </w:r>
          </w:p>
        </w:tc>
      </w:tr>
    </w:tbl>
    <w:p w:rsidR="00C51881" w:rsidRPr="009753CA" w:rsidRDefault="00C51881" w:rsidP="00284DBD">
      <w:pPr>
        <w:spacing w:line="240" w:lineRule="auto"/>
        <w:jc w:val="both"/>
        <w:rPr>
          <w:rFonts w:asciiTheme="majorHAnsi" w:hAnsiTheme="majorHAnsi" w:cs="Tahoma"/>
          <w:b/>
          <w:sz w:val="24"/>
          <w:szCs w:val="24"/>
        </w:rPr>
      </w:pPr>
    </w:p>
    <w:p w:rsidR="00336D7C" w:rsidRPr="009753CA" w:rsidRDefault="00336D7C" w:rsidP="00284DBD">
      <w:pPr>
        <w:spacing w:line="240" w:lineRule="auto"/>
        <w:jc w:val="both"/>
        <w:rPr>
          <w:rFonts w:asciiTheme="majorHAnsi" w:hAnsiTheme="majorHAnsi" w:cs="Tahoma"/>
          <w:b/>
          <w:sz w:val="24"/>
          <w:szCs w:val="24"/>
          <w:u w:val="single"/>
        </w:rPr>
      </w:pPr>
      <w:r w:rsidRPr="009753CA">
        <w:rPr>
          <w:rFonts w:asciiTheme="majorHAnsi" w:hAnsiTheme="majorHAnsi" w:cs="Arial"/>
          <w:b/>
          <w:sz w:val="24"/>
          <w:szCs w:val="24"/>
          <w:u w:val="single"/>
        </w:rPr>
        <w:t>LOTTO n. 5</w:t>
      </w:r>
      <w:r w:rsidR="00E3632A" w:rsidRPr="009753CA">
        <w:rPr>
          <w:rFonts w:asciiTheme="majorHAnsi" w:hAnsiTheme="majorHAnsi" w:cs="Arial"/>
          <w:b/>
          <w:sz w:val="24"/>
          <w:szCs w:val="24"/>
          <w:u w:val="single"/>
        </w:rPr>
        <w:t xml:space="preserve"> </w:t>
      </w:r>
      <w:r w:rsidRPr="009753CA">
        <w:rPr>
          <w:rFonts w:asciiTheme="majorHAnsi" w:hAnsiTheme="majorHAnsi" w:cs="Tahoma"/>
          <w:b/>
          <w:sz w:val="24"/>
          <w:szCs w:val="24"/>
          <w:u w:val="single"/>
        </w:rPr>
        <w:t>Azienda per l’assistenza sanitaria n.5 “Friuli Occidentale</w:t>
      </w:r>
      <w:r w:rsidR="00AB2309" w:rsidRPr="009753CA">
        <w:rPr>
          <w:rFonts w:asciiTheme="majorHAnsi" w:hAnsiTheme="majorHAnsi" w:cs="Tahoma"/>
          <w:b/>
          <w:sz w:val="24"/>
          <w:szCs w:val="24"/>
          <w:u w:val="single"/>
        </w:rPr>
        <w:t>”</w:t>
      </w:r>
    </w:p>
    <w:p w:rsidR="00BD4DE7" w:rsidRPr="009753CA" w:rsidRDefault="00BD4DE7" w:rsidP="00284DBD">
      <w:pPr>
        <w:spacing w:line="240" w:lineRule="auto"/>
        <w:jc w:val="both"/>
        <w:rPr>
          <w:rFonts w:asciiTheme="majorHAnsi" w:eastAsia="Times New Roman" w:hAnsiTheme="majorHAnsi"/>
          <w:sz w:val="24"/>
          <w:szCs w:val="24"/>
          <w:lang w:eastAsia="it-IT"/>
        </w:rPr>
      </w:pPr>
      <w:r w:rsidRPr="009753CA">
        <w:rPr>
          <w:rFonts w:asciiTheme="majorHAnsi" w:hAnsiTheme="majorHAnsi" w:cs="Arial"/>
          <w:sz w:val="24"/>
          <w:szCs w:val="24"/>
        </w:rPr>
        <w:t>Il servizio deve essere espletato nel territorio dei Comuni di</w:t>
      </w:r>
      <w:r w:rsidRPr="009753CA">
        <w:rPr>
          <w:rFonts w:asciiTheme="majorHAnsi" w:eastAsia="Times New Roman" w:hAnsiTheme="majorHAnsi"/>
          <w:sz w:val="24"/>
          <w:szCs w:val="24"/>
          <w:lang w:eastAsia="it-IT"/>
        </w:rPr>
        <w:t>: Andreis, Arba, Arzene, Aviano, Azzano Decimo, Barcis, Brugnera, Budoia, Caneva, Casarsa della Delizia, Castelnovo del Friuli, Cavasso Nuovo, Chions, Cimolais, Claut, Clauzetto, Cordenons, Cordovado, Erto e Casso, Fanna, Fiume Veneto, Fontanafredda, Frisanco, Maniago, Meduno, Montereale Valcellina, Morsano al Tagliamento, Pasiano di Pordenone, Pinzano al Tagliamento, Polcenigo, Porcia, Pordenone, Prata di Pordenone, Pravisdomini, Roveredo in Piano, Sacile, San Giorgio della Richinvelda, San Martino al Tagliamento, San Quirino, San Vito al Tagliamento, Sequals, Sesto al Reghena, Spilimbergo, Tramonti di Sopra, Tramonti di Sotto, Travesio, Vajont, Valvasone, Vito d'Asio, Vivaro, Zoppola.</w:t>
      </w:r>
    </w:p>
    <w:p w:rsidR="00E1009A" w:rsidRPr="009753CA" w:rsidRDefault="00E1009A" w:rsidP="00284DBD">
      <w:pPr>
        <w:pStyle w:val="Corpodeltesto"/>
        <w:rPr>
          <w:rFonts w:asciiTheme="majorHAnsi" w:hAnsiTheme="majorHAnsi" w:cs="Tahoma"/>
          <w:sz w:val="24"/>
          <w:szCs w:val="24"/>
          <w:u w:val="single"/>
        </w:rPr>
      </w:pPr>
      <w:r w:rsidRPr="009753CA">
        <w:rPr>
          <w:rFonts w:asciiTheme="majorHAnsi" w:hAnsiTheme="majorHAnsi" w:cs="Tahoma"/>
          <w:sz w:val="24"/>
          <w:szCs w:val="24"/>
          <w:u w:val="single"/>
        </w:rPr>
        <w:t>Si specifica che il servizio, per il solo LOTTO 5, dovrà ricomprendere anche gli interventi di primo soccorso.</w:t>
      </w:r>
    </w:p>
    <w:p w:rsidR="00C553D8" w:rsidRPr="009753CA" w:rsidRDefault="00C553D8" w:rsidP="00284DBD">
      <w:pPr>
        <w:spacing w:after="0" w:line="240" w:lineRule="auto"/>
        <w:jc w:val="both"/>
        <w:rPr>
          <w:rFonts w:asciiTheme="majorHAnsi" w:eastAsia="Times New Roman" w:hAnsiTheme="majorHAnsi"/>
          <w:sz w:val="24"/>
          <w:szCs w:val="24"/>
          <w:lang w:eastAsia="it-IT"/>
        </w:rPr>
      </w:pPr>
    </w:p>
    <w:p w:rsidR="00B155BD" w:rsidRPr="009753CA" w:rsidRDefault="00B155BD" w:rsidP="00284DBD">
      <w:pPr>
        <w:spacing w:line="240" w:lineRule="auto"/>
        <w:jc w:val="both"/>
        <w:rPr>
          <w:rFonts w:asciiTheme="majorHAnsi" w:hAnsiTheme="majorHAnsi" w:cs="Arial"/>
          <w:sz w:val="24"/>
          <w:szCs w:val="24"/>
        </w:rPr>
      </w:pPr>
      <w:r w:rsidRPr="009753CA">
        <w:rPr>
          <w:rFonts w:asciiTheme="majorHAnsi" w:hAnsiTheme="majorHAnsi" w:cs="Arial"/>
          <w:sz w:val="24"/>
          <w:szCs w:val="24"/>
        </w:rPr>
        <w:t>Ai fini della predisposizione dell’offerta si rendono noti i seguenti dati:</w:t>
      </w:r>
    </w:p>
    <w:tbl>
      <w:tblPr>
        <w:tblStyle w:val="Grigliatabella"/>
        <w:tblW w:w="0" w:type="auto"/>
        <w:jc w:val="center"/>
        <w:tblLook w:val="04A0"/>
      </w:tblPr>
      <w:tblGrid>
        <w:gridCol w:w="1629"/>
        <w:gridCol w:w="1630"/>
        <w:gridCol w:w="1629"/>
        <w:gridCol w:w="1630"/>
      </w:tblGrid>
      <w:tr w:rsidR="00C51881" w:rsidRPr="009753CA" w:rsidTr="00462D13">
        <w:trPr>
          <w:jc w:val="center"/>
        </w:trPr>
        <w:tc>
          <w:tcPr>
            <w:tcW w:w="3259" w:type="dxa"/>
            <w:gridSpan w:val="2"/>
            <w:shd w:val="clear" w:color="auto" w:fill="FDE9D9" w:themeFill="accent6" w:themeFillTint="33"/>
          </w:tcPr>
          <w:p w:rsidR="00C51881" w:rsidRPr="009753CA" w:rsidRDefault="00C5188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LOTTO n.</w:t>
            </w:r>
            <w:r w:rsidR="00AB2309" w:rsidRPr="009753CA">
              <w:rPr>
                <w:rFonts w:asciiTheme="majorHAnsi" w:hAnsiTheme="majorHAnsi" w:cs="Arial"/>
                <w:b/>
                <w:sz w:val="24"/>
                <w:szCs w:val="24"/>
              </w:rPr>
              <w:t>5</w:t>
            </w:r>
          </w:p>
        </w:tc>
        <w:tc>
          <w:tcPr>
            <w:tcW w:w="3259" w:type="dxa"/>
            <w:gridSpan w:val="2"/>
            <w:shd w:val="clear" w:color="auto" w:fill="FDE9D9" w:themeFill="accent6" w:themeFillTint="33"/>
          </w:tcPr>
          <w:p w:rsidR="00C51881" w:rsidRPr="009753CA" w:rsidRDefault="00C5188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LOTTO n.</w:t>
            </w:r>
            <w:r w:rsidR="00AB2309" w:rsidRPr="009753CA">
              <w:rPr>
                <w:rFonts w:asciiTheme="majorHAnsi" w:hAnsiTheme="majorHAnsi" w:cs="Arial"/>
                <w:b/>
                <w:sz w:val="24"/>
                <w:szCs w:val="24"/>
              </w:rPr>
              <w:t>5</w:t>
            </w:r>
          </w:p>
        </w:tc>
      </w:tr>
      <w:tr w:rsidR="00936BA1" w:rsidRPr="009753CA" w:rsidTr="00462D13">
        <w:trPr>
          <w:jc w:val="center"/>
        </w:trPr>
        <w:tc>
          <w:tcPr>
            <w:tcW w:w="1629"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catture annuali</w:t>
            </w:r>
          </w:p>
          <w:p w:rsidR="00936BA1" w:rsidRPr="009753CA" w:rsidRDefault="00936BA1" w:rsidP="00284DBD">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c>
          <w:tcPr>
            <w:tcW w:w="1629" w:type="dxa"/>
            <w:shd w:val="clear" w:color="auto" w:fill="FDE9D9" w:themeFill="accent6" w:themeFillTint="33"/>
          </w:tcPr>
          <w:p w:rsidR="00936BA1" w:rsidRPr="009753CA" w:rsidRDefault="00936BA1" w:rsidP="00334878">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interventi di recupero annuali</w:t>
            </w:r>
          </w:p>
          <w:p w:rsidR="00936BA1" w:rsidRPr="009753CA" w:rsidRDefault="00936BA1" w:rsidP="00334878">
            <w:pPr>
              <w:spacing w:line="240" w:lineRule="auto"/>
              <w:jc w:val="center"/>
              <w:rPr>
                <w:rFonts w:asciiTheme="majorHAnsi" w:hAnsiTheme="majorHAnsi" w:cs="Arial"/>
                <w:b/>
                <w:sz w:val="24"/>
                <w:szCs w:val="24"/>
              </w:rPr>
            </w:pPr>
          </w:p>
        </w:tc>
        <w:tc>
          <w:tcPr>
            <w:tcW w:w="1630" w:type="dxa"/>
            <w:shd w:val="clear" w:color="auto" w:fill="FDE9D9" w:themeFill="accent6" w:themeFillTint="33"/>
          </w:tcPr>
          <w:p w:rsidR="00936BA1" w:rsidRPr="009753CA" w:rsidRDefault="00936BA1" w:rsidP="00284DBD">
            <w:pPr>
              <w:spacing w:line="240" w:lineRule="auto"/>
              <w:jc w:val="center"/>
              <w:rPr>
                <w:rFonts w:asciiTheme="majorHAnsi" w:hAnsiTheme="majorHAnsi" w:cs="Arial"/>
                <w:b/>
                <w:sz w:val="24"/>
                <w:szCs w:val="24"/>
              </w:rPr>
            </w:pPr>
            <w:r w:rsidRPr="009753CA">
              <w:rPr>
                <w:rFonts w:asciiTheme="majorHAnsi" w:hAnsiTheme="majorHAnsi" w:cs="Arial"/>
                <w:b/>
                <w:sz w:val="24"/>
                <w:szCs w:val="24"/>
              </w:rPr>
              <w:t>Stima presunta numero uscite con esito negativo annuali</w:t>
            </w:r>
          </w:p>
        </w:tc>
      </w:tr>
      <w:tr w:rsidR="002039F6" w:rsidRPr="009753CA" w:rsidTr="00462D13">
        <w:trPr>
          <w:jc w:val="center"/>
        </w:trPr>
        <w:tc>
          <w:tcPr>
            <w:tcW w:w="1629" w:type="dxa"/>
            <w:shd w:val="clear" w:color="auto" w:fill="FDE9D9" w:themeFill="accent6" w:themeFillTint="33"/>
          </w:tcPr>
          <w:p w:rsidR="002039F6" w:rsidRPr="009753CA" w:rsidRDefault="002039F6" w:rsidP="00284DBD">
            <w:pPr>
              <w:spacing w:line="240" w:lineRule="auto"/>
              <w:jc w:val="center"/>
              <w:rPr>
                <w:rFonts w:ascii="Cambria" w:hAnsi="Cambria"/>
                <w:sz w:val="24"/>
                <w:szCs w:val="24"/>
              </w:rPr>
            </w:pPr>
            <w:r w:rsidRPr="009753CA">
              <w:rPr>
                <w:rFonts w:ascii="Cambria" w:hAnsi="Cambria"/>
              </w:rPr>
              <w:t>1134</w:t>
            </w:r>
          </w:p>
        </w:tc>
        <w:tc>
          <w:tcPr>
            <w:tcW w:w="1630" w:type="dxa"/>
            <w:shd w:val="clear" w:color="auto" w:fill="FDE9D9" w:themeFill="accent6" w:themeFillTint="33"/>
          </w:tcPr>
          <w:p w:rsidR="002039F6" w:rsidRPr="009753CA" w:rsidRDefault="002039F6" w:rsidP="00284DBD">
            <w:pPr>
              <w:spacing w:line="240" w:lineRule="auto"/>
              <w:jc w:val="center"/>
              <w:rPr>
                <w:rFonts w:ascii="Cambria" w:hAnsi="Cambria"/>
                <w:sz w:val="24"/>
                <w:szCs w:val="24"/>
              </w:rPr>
            </w:pPr>
            <w:r w:rsidRPr="009753CA">
              <w:rPr>
                <w:rFonts w:ascii="Cambria" w:hAnsi="Cambria"/>
              </w:rPr>
              <w:t>190</w:t>
            </w:r>
          </w:p>
        </w:tc>
        <w:tc>
          <w:tcPr>
            <w:tcW w:w="1629" w:type="dxa"/>
            <w:shd w:val="clear" w:color="auto" w:fill="FDE9D9" w:themeFill="accent6" w:themeFillTint="33"/>
          </w:tcPr>
          <w:p w:rsidR="002039F6" w:rsidRPr="009753CA" w:rsidRDefault="002039F6" w:rsidP="00284DBD">
            <w:pPr>
              <w:spacing w:line="240" w:lineRule="auto"/>
              <w:jc w:val="center"/>
              <w:rPr>
                <w:rFonts w:ascii="Cambria" w:hAnsi="Cambria"/>
                <w:sz w:val="24"/>
                <w:szCs w:val="24"/>
              </w:rPr>
            </w:pPr>
            <w:r w:rsidRPr="009753CA">
              <w:rPr>
                <w:rFonts w:ascii="Cambria" w:hAnsi="Cambria"/>
              </w:rPr>
              <w:t>325</w:t>
            </w:r>
          </w:p>
        </w:tc>
        <w:tc>
          <w:tcPr>
            <w:tcW w:w="1630" w:type="dxa"/>
            <w:shd w:val="clear" w:color="auto" w:fill="FDE9D9" w:themeFill="accent6" w:themeFillTint="33"/>
          </w:tcPr>
          <w:p w:rsidR="002039F6" w:rsidRPr="009753CA" w:rsidRDefault="002039F6" w:rsidP="00284DBD">
            <w:pPr>
              <w:spacing w:line="240" w:lineRule="auto"/>
              <w:jc w:val="center"/>
              <w:rPr>
                <w:rFonts w:ascii="Cambria" w:hAnsi="Cambria"/>
                <w:sz w:val="24"/>
                <w:szCs w:val="24"/>
              </w:rPr>
            </w:pPr>
            <w:r w:rsidRPr="009753CA">
              <w:rPr>
                <w:rFonts w:ascii="Cambria" w:hAnsi="Cambria"/>
              </w:rPr>
              <w:t>36</w:t>
            </w:r>
          </w:p>
        </w:tc>
      </w:tr>
    </w:tbl>
    <w:p w:rsidR="00325785" w:rsidRPr="009753CA" w:rsidRDefault="00325785" w:rsidP="00284DBD">
      <w:pPr>
        <w:pStyle w:val="Corpodeltesto"/>
        <w:rPr>
          <w:rFonts w:asciiTheme="majorHAnsi" w:hAnsiTheme="majorHAnsi" w:cs="Tahoma"/>
          <w:sz w:val="24"/>
          <w:szCs w:val="24"/>
          <w:u w:val="single"/>
        </w:rPr>
      </w:pPr>
    </w:p>
    <w:p w:rsidR="002039F6" w:rsidRPr="009753CA" w:rsidRDefault="002039F6" w:rsidP="00284DBD">
      <w:pPr>
        <w:pStyle w:val="Corpodeltesto"/>
        <w:rPr>
          <w:rFonts w:asciiTheme="majorHAnsi" w:hAnsiTheme="majorHAnsi" w:cs="Tahoma"/>
          <w:sz w:val="24"/>
          <w:szCs w:val="24"/>
          <w:u w:val="single"/>
        </w:rPr>
      </w:pPr>
    </w:p>
    <w:p w:rsidR="00DE31A8" w:rsidRPr="009753CA" w:rsidRDefault="00DE31A8" w:rsidP="00284DBD">
      <w:pPr>
        <w:pStyle w:val="Paragrafoelenco"/>
        <w:numPr>
          <w:ilvl w:val="0"/>
          <w:numId w:val="11"/>
        </w:numPr>
        <w:spacing w:after="0" w:line="240" w:lineRule="auto"/>
        <w:ind w:right="-1"/>
        <w:rPr>
          <w:rFonts w:asciiTheme="majorHAnsi" w:hAnsiTheme="majorHAnsi" w:cs="Tahoma"/>
          <w:sz w:val="24"/>
          <w:szCs w:val="24"/>
        </w:rPr>
      </w:pPr>
      <w:r w:rsidRPr="009753CA">
        <w:rPr>
          <w:rFonts w:asciiTheme="majorHAnsi" w:hAnsiTheme="majorHAnsi" w:cs="Tahoma"/>
          <w:b/>
          <w:sz w:val="24"/>
          <w:szCs w:val="24"/>
        </w:rPr>
        <w:t xml:space="preserve">PERSONALE ADDETTO AL SERVIZIO </w:t>
      </w:r>
    </w:p>
    <w:p w:rsidR="00707F0D" w:rsidRPr="009753CA" w:rsidRDefault="00707F0D" w:rsidP="00284DBD">
      <w:pPr>
        <w:spacing w:after="0" w:line="240" w:lineRule="auto"/>
        <w:ind w:left="360" w:right="-1"/>
        <w:jc w:val="both"/>
        <w:rPr>
          <w:rFonts w:asciiTheme="majorHAnsi" w:hAnsiTheme="majorHAnsi" w:cs="Tahoma"/>
          <w:sz w:val="24"/>
          <w:szCs w:val="24"/>
        </w:rPr>
      </w:pPr>
    </w:p>
    <w:p w:rsidR="006847EC" w:rsidRPr="009753CA" w:rsidRDefault="006847EC" w:rsidP="00284DBD">
      <w:pPr>
        <w:autoSpaceDE w:val="0"/>
        <w:autoSpaceDN w:val="0"/>
        <w:adjustRightInd w:val="0"/>
        <w:spacing w:line="240" w:lineRule="auto"/>
        <w:jc w:val="both"/>
        <w:rPr>
          <w:rFonts w:asciiTheme="majorHAnsi" w:hAnsiTheme="majorHAnsi" w:cstheme="minorHAnsi"/>
          <w:sz w:val="24"/>
          <w:szCs w:val="24"/>
        </w:rPr>
      </w:pPr>
      <w:r w:rsidRPr="009753CA">
        <w:rPr>
          <w:rFonts w:asciiTheme="majorHAnsi" w:hAnsiTheme="majorHAnsi" w:cstheme="minorHAnsi"/>
          <w:sz w:val="24"/>
          <w:szCs w:val="24"/>
        </w:rPr>
        <w:t xml:space="preserve">Il personale addetto all’attività del servizio dovrà possedere i requisiti di professionalità </w:t>
      </w:r>
      <w:r w:rsidR="00D9257A" w:rsidRPr="009753CA">
        <w:rPr>
          <w:rFonts w:asciiTheme="majorHAnsi" w:hAnsiTheme="majorHAnsi" w:cstheme="minorHAnsi"/>
          <w:sz w:val="24"/>
          <w:szCs w:val="24"/>
        </w:rPr>
        <w:t xml:space="preserve">e moralità </w:t>
      </w:r>
      <w:r w:rsidRPr="009753CA">
        <w:rPr>
          <w:rFonts w:asciiTheme="majorHAnsi" w:hAnsiTheme="majorHAnsi" w:cstheme="minorHAnsi"/>
          <w:sz w:val="24"/>
          <w:szCs w:val="24"/>
        </w:rPr>
        <w:t>necessari per lo svolgimento di tutte le prestazioni previste nel presente capitolato per ciascun lotto, ivi comprese le prestazioni sanitarie, ed essere a conoscenza delle diverse problematiche concernenti  le realtà  della cattura , ricovero e cura degli animali.</w:t>
      </w:r>
    </w:p>
    <w:p w:rsidR="006847EC" w:rsidRPr="009753CA" w:rsidRDefault="006847EC" w:rsidP="00284DBD">
      <w:pPr>
        <w:autoSpaceDE w:val="0"/>
        <w:autoSpaceDN w:val="0"/>
        <w:adjustRightInd w:val="0"/>
        <w:spacing w:line="240" w:lineRule="auto"/>
        <w:jc w:val="both"/>
        <w:rPr>
          <w:rFonts w:asciiTheme="majorHAnsi" w:hAnsiTheme="majorHAnsi" w:cstheme="minorHAnsi"/>
          <w:sz w:val="24"/>
          <w:szCs w:val="24"/>
        </w:rPr>
      </w:pPr>
      <w:r w:rsidRPr="009753CA">
        <w:rPr>
          <w:rFonts w:asciiTheme="majorHAnsi" w:hAnsiTheme="majorHAnsi" w:cstheme="minorHAnsi"/>
          <w:sz w:val="24"/>
          <w:szCs w:val="24"/>
        </w:rPr>
        <w:lastRenderedPageBreak/>
        <w:t>I profili del personale impiegato nell’appalto ed i percorsi formativi devono essere documentari in sede di presentazione offerta.</w:t>
      </w:r>
    </w:p>
    <w:p w:rsidR="006847EC" w:rsidRPr="009753CA" w:rsidRDefault="006847EC" w:rsidP="00284DBD">
      <w:pPr>
        <w:autoSpaceDE w:val="0"/>
        <w:autoSpaceDN w:val="0"/>
        <w:adjustRightInd w:val="0"/>
        <w:spacing w:line="240" w:lineRule="auto"/>
        <w:jc w:val="both"/>
        <w:rPr>
          <w:rFonts w:asciiTheme="majorHAnsi" w:hAnsiTheme="majorHAnsi" w:cstheme="minorHAnsi"/>
          <w:sz w:val="24"/>
          <w:szCs w:val="24"/>
        </w:rPr>
      </w:pPr>
      <w:r w:rsidRPr="009753CA">
        <w:rPr>
          <w:rFonts w:asciiTheme="majorHAnsi" w:hAnsiTheme="majorHAnsi" w:cstheme="minorHAnsi"/>
          <w:sz w:val="24"/>
          <w:szCs w:val="24"/>
        </w:rPr>
        <w:t>Tutto il personale dovrà essere informato in materia di sicurezza e prevenzione infortuni sul lavoro (D</w:t>
      </w:r>
      <w:r w:rsidR="00E52202" w:rsidRPr="009753CA">
        <w:rPr>
          <w:rFonts w:asciiTheme="majorHAnsi" w:hAnsiTheme="majorHAnsi" w:cstheme="minorHAnsi"/>
          <w:sz w:val="24"/>
          <w:szCs w:val="24"/>
        </w:rPr>
        <w:t>.lgs.</w:t>
      </w:r>
      <w:r w:rsidRPr="009753CA">
        <w:rPr>
          <w:rFonts w:asciiTheme="majorHAnsi" w:hAnsiTheme="majorHAnsi" w:cstheme="minorHAnsi"/>
          <w:sz w:val="24"/>
          <w:szCs w:val="24"/>
        </w:rPr>
        <w:t xml:space="preserve"> 81/2008 e successive modificazioni).</w:t>
      </w:r>
    </w:p>
    <w:p w:rsidR="006847EC" w:rsidRPr="009753CA" w:rsidRDefault="006847EC" w:rsidP="00284DBD">
      <w:pPr>
        <w:autoSpaceDE w:val="0"/>
        <w:autoSpaceDN w:val="0"/>
        <w:adjustRightInd w:val="0"/>
        <w:spacing w:line="240" w:lineRule="auto"/>
        <w:jc w:val="both"/>
        <w:rPr>
          <w:rFonts w:asciiTheme="majorHAnsi" w:hAnsiTheme="majorHAnsi" w:cstheme="minorHAnsi"/>
          <w:sz w:val="24"/>
          <w:szCs w:val="24"/>
        </w:rPr>
      </w:pPr>
      <w:r w:rsidRPr="009753CA">
        <w:rPr>
          <w:rFonts w:asciiTheme="majorHAnsi" w:hAnsiTheme="majorHAnsi" w:cstheme="minorHAnsi"/>
          <w:sz w:val="24"/>
          <w:szCs w:val="24"/>
        </w:rPr>
        <w:t>Il personale dipenderà ad ogni effetto dalla ditta aggiudicataria; dovrà mantenere in servizio un contegno irreprensibile e decoroso e rispettare il Codice di comportamento dell’Azienda</w:t>
      </w:r>
      <w:r w:rsidR="00D9257A" w:rsidRPr="009753CA">
        <w:rPr>
          <w:rFonts w:asciiTheme="majorHAnsi" w:hAnsiTheme="majorHAnsi" w:cstheme="minorHAnsi"/>
          <w:sz w:val="24"/>
          <w:szCs w:val="24"/>
        </w:rPr>
        <w:t xml:space="preserve"> affidante</w:t>
      </w:r>
      <w:r w:rsidRPr="009753CA">
        <w:rPr>
          <w:rFonts w:asciiTheme="majorHAnsi" w:hAnsiTheme="majorHAnsi" w:cstheme="minorHAnsi"/>
          <w:sz w:val="24"/>
          <w:szCs w:val="24"/>
        </w:rPr>
        <w:t xml:space="preserve">. Tale codice sarà consegnato all’aggiudicatario in sede di avvio del servizio. </w:t>
      </w:r>
    </w:p>
    <w:p w:rsidR="006847EC" w:rsidRPr="009753CA" w:rsidRDefault="006847EC" w:rsidP="00284DBD">
      <w:pPr>
        <w:autoSpaceDE w:val="0"/>
        <w:autoSpaceDN w:val="0"/>
        <w:adjustRightInd w:val="0"/>
        <w:spacing w:line="240" w:lineRule="auto"/>
        <w:jc w:val="both"/>
        <w:rPr>
          <w:rFonts w:asciiTheme="majorHAnsi" w:hAnsiTheme="majorHAnsi" w:cstheme="minorHAnsi"/>
          <w:sz w:val="24"/>
          <w:szCs w:val="24"/>
        </w:rPr>
      </w:pPr>
      <w:r w:rsidRPr="009753CA">
        <w:rPr>
          <w:rFonts w:asciiTheme="majorHAnsi" w:hAnsiTheme="majorHAnsi" w:cstheme="minorHAnsi"/>
          <w:sz w:val="24"/>
          <w:szCs w:val="24"/>
        </w:rPr>
        <w:t>La ditta aggiudicataria è unica ed esclusiva responsabile nei confronti del personale da lui assegnato al servizio per l’adempimento di tutte le obbligazioni di legge, normative e contrattuali, disciplinanti il rapporto di lavoro e in particolare di tutti gli obblighi previdenziali, assistenziali e assicurativi. Dovrà in ogni caso predisporre e controllare che i servizi vengano prestati nel rigoroso rispetto delle normative antinfortunistiche, di sicurezza igienico - sanitaria, ecc.</w:t>
      </w:r>
    </w:p>
    <w:p w:rsidR="006847EC" w:rsidRPr="009753CA" w:rsidRDefault="006847EC" w:rsidP="00284DBD">
      <w:pPr>
        <w:autoSpaceDE w:val="0"/>
        <w:autoSpaceDN w:val="0"/>
        <w:adjustRightInd w:val="0"/>
        <w:spacing w:line="240" w:lineRule="auto"/>
        <w:jc w:val="both"/>
        <w:rPr>
          <w:rFonts w:asciiTheme="majorHAnsi" w:hAnsiTheme="majorHAnsi" w:cstheme="minorHAnsi"/>
          <w:sz w:val="24"/>
          <w:szCs w:val="24"/>
        </w:rPr>
      </w:pPr>
      <w:r w:rsidRPr="009753CA">
        <w:rPr>
          <w:rFonts w:asciiTheme="majorHAnsi" w:hAnsiTheme="majorHAnsi" w:cstheme="minorHAnsi"/>
          <w:sz w:val="24"/>
          <w:szCs w:val="24"/>
        </w:rPr>
        <w:t>L’appaltatore dovrà applicare al personale in servizio condizioni normative e retributive non inferiori a quelle risultanti dal contratto collettivo nazionale di lavoro in vigore, durante l’appalto, per la categoria di cui  trattasi.</w:t>
      </w:r>
    </w:p>
    <w:p w:rsidR="006847EC" w:rsidRPr="009753CA" w:rsidRDefault="006847EC" w:rsidP="00284DBD">
      <w:pPr>
        <w:autoSpaceDE w:val="0"/>
        <w:autoSpaceDN w:val="0"/>
        <w:adjustRightInd w:val="0"/>
        <w:spacing w:line="240" w:lineRule="auto"/>
        <w:jc w:val="both"/>
        <w:rPr>
          <w:rFonts w:asciiTheme="majorHAnsi" w:hAnsiTheme="majorHAnsi" w:cstheme="minorHAnsi"/>
          <w:sz w:val="24"/>
          <w:szCs w:val="24"/>
        </w:rPr>
      </w:pPr>
      <w:r w:rsidRPr="009753CA">
        <w:rPr>
          <w:rFonts w:asciiTheme="majorHAnsi" w:hAnsiTheme="majorHAnsi" w:cstheme="minorHAnsi"/>
          <w:sz w:val="24"/>
          <w:szCs w:val="24"/>
        </w:rPr>
        <w:t>Nel redigere l’offerta la ditta dovrà tener conto degli oneri derivanti dagli obblighi connessi alle disposizioni in materia di sicurezza e protezione dei lavoratori, nonché alle condizioni di lavoro.</w:t>
      </w:r>
    </w:p>
    <w:p w:rsidR="00DE31A8" w:rsidRPr="009753CA" w:rsidRDefault="00DE31A8" w:rsidP="00284DBD">
      <w:pPr>
        <w:autoSpaceDE w:val="0"/>
        <w:autoSpaceDN w:val="0"/>
        <w:adjustRightInd w:val="0"/>
        <w:spacing w:line="240" w:lineRule="auto"/>
        <w:jc w:val="both"/>
        <w:rPr>
          <w:rFonts w:asciiTheme="majorHAnsi" w:hAnsiTheme="majorHAnsi" w:cs="Tahoma"/>
          <w:bCs/>
          <w:sz w:val="24"/>
          <w:szCs w:val="24"/>
        </w:rPr>
      </w:pPr>
      <w:r w:rsidRPr="009753CA">
        <w:rPr>
          <w:rFonts w:asciiTheme="majorHAnsi" w:hAnsiTheme="majorHAnsi" w:cs="Tahoma"/>
          <w:bCs/>
          <w:sz w:val="24"/>
          <w:szCs w:val="24"/>
        </w:rPr>
        <w:t>Prima dell’inizio del servizio, la ditta aggiudicataria dovrà fornire all’Azienda l’elenco nominativo del personale impiegato. Tale elenco dovrà essere aggiornato in caso di successive sostituzioni.</w:t>
      </w:r>
    </w:p>
    <w:p w:rsidR="00DE31A8" w:rsidRPr="009753CA" w:rsidRDefault="00DE31A8" w:rsidP="00284DBD">
      <w:pPr>
        <w:pStyle w:val="Paragrafoelenco"/>
        <w:numPr>
          <w:ilvl w:val="0"/>
          <w:numId w:val="11"/>
        </w:numPr>
        <w:spacing w:after="0" w:line="240" w:lineRule="auto"/>
        <w:jc w:val="both"/>
        <w:rPr>
          <w:rFonts w:asciiTheme="majorHAnsi" w:hAnsiTheme="majorHAnsi" w:cs="Tahoma"/>
          <w:b/>
          <w:sz w:val="24"/>
          <w:szCs w:val="24"/>
        </w:rPr>
      </w:pPr>
      <w:r w:rsidRPr="009753CA">
        <w:rPr>
          <w:rFonts w:asciiTheme="majorHAnsi" w:hAnsiTheme="majorHAnsi" w:cs="Tahoma"/>
          <w:b/>
          <w:sz w:val="24"/>
          <w:szCs w:val="24"/>
        </w:rPr>
        <w:t>RESPONSABILE DEL SERVIZIO</w:t>
      </w:r>
    </w:p>
    <w:p w:rsidR="00DE31A8" w:rsidRPr="009753CA" w:rsidRDefault="00DE31A8" w:rsidP="00284DBD">
      <w:pPr>
        <w:spacing w:line="240" w:lineRule="auto"/>
        <w:ind w:left="360"/>
        <w:rPr>
          <w:rFonts w:asciiTheme="majorHAnsi" w:hAnsiTheme="majorHAnsi" w:cs="Tahoma"/>
          <w:b/>
          <w:sz w:val="24"/>
          <w:szCs w:val="24"/>
        </w:rPr>
      </w:pPr>
    </w:p>
    <w:p w:rsidR="00DE31A8" w:rsidRPr="009753CA" w:rsidRDefault="00DE31A8" w:rsidP="00284DBD">
      <w:pPr>
        <w:adjustRightInd w:val="0"/>
        <w:spacing w:line="240" w:lineRule="auto"/>
        <w:jc w:val="both"/>
        <w:rPr>
          <w:rFonts w:asciiTheme="majorHAnsi" w:hAnsiTheme="majorHAnsi" w:cs="Tahoma"/>
          <w:sz w:val="24"/>
          <w:szCs w:val="24"/>
        </w:rPr>
      </w:pPr>
      <w:r w:rsidRPr="009753CA">
        <w:rPr>
          <w:rFonts w:asciiTheme="majorHAnsi" w:hAnsiTheme="majorHAnsi" w:cs="Tahoma"/>
          <w:sz w:val="24"/>
          <w:szCs w:val="24"/>
        </w:rPr>
        <w:t>Prima dell’inizio del servizio, la ditta aggiudicataria nominerà un Responsabile, scelto tra persone di comprovata esperienza nella gestione dei servizi in appalto, che sarà il referente della ditta nei riguardi dell’Azienda e ne comunicherà il nominativo, il luogo di residenza</w:t>
      </w:r>
      <w:r w:rsidR="006612ED" w:rsidRPr="009753CA">
        <w:rPr>
          <w:rFonts w:asciiTheme="majorHAnsi" w:hAnsiTheme="majorHAnsi" w:cs="Tahoma"/>
          <w:sz w:val="24"/>
          <w:szCs w:val="24"/>
        </w:rPr>
        <w:t>,</w:t>
      </w:r>
      <w:r w:rsidRPr="009753CA">
        <w:rPr>
          <w:rFonts w:asciiTheme="majorHAnsi" w:hAnsiTheme="majorHAnsi" w:cs="Tahoma"/>
          <w:sz w:val="24"/>
          <w:szCs w:val="24"/>
        </w:rPr>
        <w:t xml:space="preserve"> l’indirizzo ed il recapito telefonico, sia fisso che mobile.</w:t>
      </w:r>
    </w:p>
    <w:p w:rsidR="00DE31A8" w:rsidRPr="009753CA" w:rsidRDefault="00DE31A8" w:rsidP="00284DBD">
      <w:pPr>
        <w:adjustRightInd w:val="0"/>
        <w:spacing w:line="240" w:lineRule="auto"/>
        <w:jc w:val="both"/>
        <w:rPr>
          <w:rFonts w:asciiTheme="majorHAnsi" w:hAnsiTheme="majorHAnsi" w:cs="Tahoma"/>
          <w:sz w:val="24"/>
          <w:szCs w:val="24"/>
        </w:rPr>
      </w:pPr>
      <w:r w:rsidRPr="009753CA">
        <w:rPr>
          <w:rFonts w:asciiTheme="majorHAnsi" w:hAnsiTheme="majorHAnsi" w:cs="Tahoma"/>
          <w:sz w:val="24"/>
          <w:szCs w:val="24"/>
        </w:rPr>
        <w:t>L’aggiudicataria dovrà inoltre indicare anche il nominativo ed il recapito telefonico di un sostituto in possesso di idonea qualificazione professionale.</w:t>
      </w:r>
    </w:p>
    <w:p w:rsidR="00DE31A8" w:rsidRPr="009753CA" w:rsidRDefault="00DE31A8"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Il Responsabile del servizio dovrà</w:t>
      </w:r>
      <w:r w:rsidR="0081572C" w:rsidRPr="009753CA">
        <w:rPr>
          <w:rFonts w:asciiTheme="majorHAnsi" w:hAnsiTheme="majorHAnsi" w:cs="Tahoma"/>
          <w:sz w:val="24"/>
          <w:szCs w:val="24"/>
        </w:rPr>
        <w:t xml:space="preserve"> essere</w:t>
      </w:r>
      <w:r w:rsidRPr="009753CA">
        <w:rPr>
          <w:rFonts w:asciiTheme="majorHAnsi" w:hAnsiTheme="majorHAnsi" w:cs="Tahoma"/>
          <w:sz w:val="24"/>
          <w:szCs w:val="24"/>
        </w:rPr>
        <w:t xml:space="preserve"> sempre reperibile durante l</w:t>
      </w:r>
      <w:r w:rsidR="0081572C" w:rsidRPr="009753CA">
        <w:rPr>
          <w:rFonts w:asciiTheme="majorHAnsi" w:hAnsiTheme="majorHAnsi" w:cs="Tahoma"/>
          <w:sz w:val="24"/>
          <w:szCs w:val="24"/>
        </w:rPr>
        <w:t>’orario diurno</w:t>
      </w:r>
      <w:r w:rsidR="00FE04F0" w:rsidRPr="009753CA">
        <w:rPr>
          <w:rFonts w:asciiTheme="majorHAnsi" w:hAnsiTheme="majorHAnsi" w:cs="Tahoma"/>
          <w:sz w:val="24"/>
          <w:szCs w:val="24"/>
        </w:rPr>
        <w:t xml:space="preserve"> lavorativo feriale</w:t>
      </w:r>
      <w:r w:rsidR="0081572C" w:rsidRPr="009753CA">
        <w:rPr>
          <w:rFonts w:asciiTheme="majorHAnsi" w:hAnsiTheme="majorHAnsi" w:cs="Tahoma"/>
          <w:sz w:val="24"/>
          <w:szCs w:val="24"/>
        </w:rPr>
        <w:t>.</w:t>
      </w:r>
    </w:p>
    <w:p w:rsidR="00DE31A8" w:rsidRPr="009753CA" w:rsidRDefault="00DE31A8"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 xml:space="preserve">Dovrà disporre inoltre dei poteri e dei mezzi atti a garantire la rispondenza del servizio al presente capitolato. </w:t>
      </w:r>
      <w:r w:rsidRPr="009753CA">
        <w:rPr>
          <w:rFonts w:asciiTheme="majorHAnsi" w:hAnsiTheme="majorHAnsi" w:cs="Tahoma"/>
          <w:sz w:val="24"/>
          <w:szCs w:val="24"/>
          <w:lang w:eastAsia="zh-CN"/>
        </w:rPr>
        <w:t>Allo stesso si farà riferimento per ogni problema o per ogni comunicazione urgente che dovesse rendersi necessaria.</w:t>
      </w:r>
    </w:p>
    <w:p w:rsidR="00DE31A8" w:rsidRPr="009753CA" w:rsidRDefault="00DE31A8"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 xml:space="preserve">Avrà il compito di: </w:t>
      </w:r>
    </w:p>
    <w:p w:rsidR="00DE31A8" w:rsidRPr="009753CA" w:rsidRDefault="00DE31A8" w:rsidP="00284DBD">
      <w:pPr>
        <w:numPr>
          <w:ilvl w:val="1"/>
          <w:numId w:val="4"/>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rapportarsi per tutte le attività oggetto del presente capitolato, con il referente per l’esecuzione nominato dall’Azienda oppure con un suo delegato;</w:t>
      </w:r>
    </w:p>
    <w:p w:rsidR="00DE31A8" w:rsidRPr="009753CA" w:rsidRDefault="00DE31A8" w:rsidP="00284DBD">
      <w:pPr>
        <w:numPr>
          <w:ilvl w:val="1"/>
          <w:numId w:val="4"/>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organizzare e gestire il personale esercitando nei suoi confronti i poteri direttivi e organizzativi;</w:t>
      </w:r>
    </w:p>
    <w:p w:rsidR="00DE31A8" w:rsidRPr="009753CA" w:rsidRDefault="00DE31A8" w:rsidP="00284DBD">
      <w:pPr>
        <w:numPr>
          <w:ilvl w:val="1"/>
          <w:numId w:val="4"/>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sovraintendere e coordinare le attività di servizio richieste;</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lastRenderedPageBreak/>
        <w:t>assumere i provvedimenti necessari ordinari e straordinari per il rispetto degli</w:t>
      </w:r>
      <w:r w:rsidR="0025567B" w:rsidRPr="009753CA">
        <w:rPr>
          <w:rFonts w:asciiTheme="majorHAnsi" w:hAnsiTheme="majorHAnsi" w:cs="Tahoma"/>
          <w:sz w:val="24"/>
          <w:szCs w:val="24"/>
        </w:rPr>
        <w:t xml:space="preserve"> obblighi connessi al servizio </w:t>
      </w:r>
      <w:r w:rsidRPr="009753CA">
        <w:rPr>
          <w:rFonts w:asciiTheme="majorHAnsi" w:hAnsiTheme="majorHAnsi" w:cs="Tahoma"/>
          <w:sz w:val="24"/>
          <w:szCs w:val="24"/>
        </w:rPr>
        <w:t>in appalto;</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segnalare tempestivamente all’Amministrazione appaltante qualsiasi problema inerente il servizio e rapportarsi con il personale dell’Azienda addetto alla verifica dell’attività stessa;</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monitorare il servizio, con particolare riferimento al rispetto delle prescrizioni inerenti il personale ed il rispetto delle procedure aziendali, se ed in quanto previste;</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prendere in esame l’operato del personale impiegato nel servizio, anche al fine di evidenziare eventuali inadeguatezze o inadempienze e di indicare la necessità di procedere ad eventuali sostituzioni con l’obiettivo di rilevare in itinere l’impatto quantitativo e qualitativo del servizio, nonché le criticità più significative e di individuare le possibili soluzioni;</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 xml:space="preserve">vigilare sul regolare svolgimento delle prestazioni secondo le modalità stabilite dal presente capitolato; </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garantire la partecipazione del personale alle attività formative/di aggiornamento</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partecipare alle verifiche relative ai controlli di qualità e funzionalità del servizio.</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 xml:space="preserve">ricevere le segnalazioni di non </w:t>
      </w:r>
      <w:proofErr w:type="spellStart"/>
      <w:r w:rsidRPr="009753CA">
        <w:rPr>
          <w:rFonts w:asciiTheme="majorHAnsi" w:hAnsiTheme="majorHAnsi" w:cs="Tahoma"/>
          <w:sz w:val="24"/>
          <w:szCs w:val="24"/>
        </w:rPr>
        <w:t>confomità</w:t>
      </w:r>
      <w:proofErr w:type="spellEnd"/>
      <w:r w:rsidRPr="009753CA">
        <w:rPr>
          <w:rFonts w:asciiTheme="majorHAnsi" w:hAnsiTheme="majorHAnsi" w:cs="Tahoma"/>
          <w:sz w:val="24"/>
          <w:szCs w:val="24"/>
        </w:rPr>
        <w:t xml:space="preserve">, a cui possono conseguire l’irrogazione delle penali </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 xml:space="preserve">tenere sotto controllo le azioni correttive, nei tempi di tolleranza consentiti </w:t>
      </w:r>
    </w:p>
    <w:p w:rsidR="00DE31A8" w:rsidRPr="009753CA" w:rsidRDefault="00DE31A8"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 xml:space="preserve">partecipare agli eventuali audit periodici sull’andamento del servizio. In quella sede è tenuto a fornire spiegazioni e riscontri sulle problematiche occorse e a fornire dettagli e dati sulla risoluzione di eventuali non conformità contestate, anche al fine di verificare l’applicabilità di eventuali penali di cui all’art. 6 dell’Allegato 1 . </w:t>
      </w:r>
    </w:p>
    <w:p w:rsidR="00DE31A8" w:rsidRPr="009753CA" w:rsidRDefault="0025567B" w:rsidP="00284DBD">
      <w:pPr>
        <w:numPr>
          <w:ilvl w:val="0"/>
          <w:numId w:val="7"/>
        </w:numPr>
        <w:tabs>
          <w:tab w:val="clear" w:pos="1440"/>
          <w:tab w:val="num" w:pos="720"/>
        </w:tabs>
        <w:spacing w:after="0" w:line="240" w:lineRule="auto"/>
        <w:ind w:left="720"/>
        <w:jc w:val="both"/>
        <w:rPr>
          <w:rFonts w:asciiTheme="majorHAnsi" w:hAnsiTheme="majorHAnsi" w:cs="Tahoma"/>
          <w:sz w:val="24"/>
          <w:szCs w:val="24"/>
        </w:rPr>
      </w:pPr>
      <w:r w:rsidRPr="009753CA">
        <w:rPr>
          <w:rFonts w:asciiTheme="majorHAnsi" w:hAnsiTheme="majorHAnsi" w:cs="Tahoma"/>
          <w:sz w:val="24"/>
          <w:szCs w:val="24"/>
        </w:rPr>
        <w:t>a</w:t>
      </w:r>
      <w:r w:rsidR="00DE31A8" w:rsidRPr="009753CA">
        <w:rPr>
          <w:rFonts w:asciiTheme="majorHAnsi" w:hAnsiTheme="majorHAnsi" w:cs="Tahoma"/>
          <w:sz w:val="24"/>
          <w:szCs w:val="24"/>
        </w:rPr>
        <w:t>ssumere, se titolato, l’incarico di Responsabile Esterno ai sensi della normativa sulla Privacy.</w:t>
      </w:r>
    </w:p>
    <w:p w:rsidR="00DE31A8" w:rsidRPr="009753CA" w:rsidRDefault="00DE31A8"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Le comunicazioni e le eventuali contestazioni fatte dall</w:t>
      </w:r>
      <w:r w:rsidR="006847EC" w:rsidRPr="009753CA">
        <w:rPr>
          <w:rFonts w:asciiTheme="majorHAnsi" w:hAnsiTheme="majorHAnsi" w:cs="Tahoma"/>
          <w:sz w:val="24"/>
          <w:szCs w:val="24"/>
        </w:rPr>
        <w:t xml:space="preserve">e </w:t>
      </w:r>
      <w:r w:rsidRPr="009753CA">
        <w:rPr>
          <w:rFonts w:asciiTheme="majorHAnsi" w:hAnsiTheme="majorHAnsi" w:cs="Tahoma"/>
          <w:sz w:val="24"/>
          <w:szCs w:val="24"/>
        </w:rPr>
        <w:t>A</w:t>
      </w:r>
      <w:r w:rsidR="006847EC" w:rsidRPr="009753CA">
        <w:rPr>
          <w:rFonts w:asciiTheme="majorHAnsi" w:hAnsiTheme="majorHAnsi" w:cs="Tahoma"/>
          <w:sz w:val="24"/>
          <w:szCs w:val="24"/>
        </w:rPr>
        <w:t>AS</w:t>
      </w:r>
      <w:r w:rsidRPr="009753CA">
        <w:rPr>
          <w:rFonts w:asciiTheme="majorHAnsi" w:hAnsiTheme="majorHAnsi" w:cs="Tahoma"/>
          <w:sz w:val="24"/>
          <w:szCs w:val="24"/>
        </w:rPr>
        <w:t xml:space="preserve"> al Responsabile del servizio, si intendono come presentate direttamente alla ditta.</w:t>
      </w:r>
    </w:p>
    <w:p w:rsidR="00DE31A8" w:rsidRPr="009753CA" w:rsidRDefault="00DE31A8" w:rsidP="00284DBD">
      <w:pPr>
        <w:pStyle w:val="Corpodeltesto"/>
        <w:rPr>
          <w:rFonts w:asciiTheme="majorHAnsi" w:hAnsiTheme="majorHAnsi"/>
          <w:sz w:val="24"/>
          <w:szCs w:val="24"/>
        </w:rPr>
      </w:pPr>
    </w:p>
    <w:p w:rsidR="00DE31A8" w:rsidRPr="009753CA" w:rsidRDefault="00DE31A8" w:rsidP="00284DBD">
      <w:pPr>
        <w:numPr>
          <w:ilvl w:val="0"/>
          <w:numId w:val="11"/>
        </w:numPr>
        <w:spacing w:after="0" w:line="240" w:lineRule="auto"/>
        <w:jc w:val="both"/>
        <w:rPr>
          <w:rFonts w:asciiTheme="majorHAnsi" w:hAnsiTheme="majorHAnsi" w:cs="Tahoma"/>
          <w:b/>
          <w:sz w:val="24"/>
          <w:szCs w:val="24"/>
        </w:rPr>
      </w:pPr>
      <w:r w:rsidRPr="009753CA">
        <w:rPr>
          <w:rFonts w:asciiTheme="majorHAnsi" w:hAnsiTheme="majorHAnsi" w:cs="Tahoma"/>
          <w:b/>
          <w:sz w:val="24"/>
          <w:szCs w:val="24"/>
        </w:rPr>
        <w:t>ONERI A CARICO DELLA DITTA</w:t>
      </w:r>
    </w:p>
    <w:p w:rsidR="00DE31A8" w:rsidRPr="009753CA" w:rsidRDefault="00DE31A8" w:rsidP="00284DBD">
      <w:pPr>
        <w:spacing w:line="240" w:lineRule="auto"/>
        <w:jc w:val="both"/>
        <w:rPr>
          <w:rFonts w:asciiTheme="majorHAnsi" w:hAnsiTheme="majorHAnsi" w:cs="Tahoma"/>
          <w:sz w:val="24"/>
          <w:szCs w:val="24"/>
        </w:rPr>
      </w:pPr>
    </w:p>
    <w:p w:rsidR="00DE31A8" w:rsidRPr="009753CA" w:rsidRDefault="00DE31A8" w:rsidP="00284DBD">
      <w:pPr>
        <w:spacing w:line="240" w:lineRule="auto"/>
        <w:jc w:val="both"/>
        <w:rPr>
          <w:rFonts w:asciiTheme="majorHAnsi" w:hAnsiTheme="majorHAnsi" w:cs="Tahoma"/>
          <w:bCs/>
          <w:sz w:val="24"/>
          <w:szCs w:val="24"/>
        </w:rPr>
      </w:pPr>
      <w:r w:rsidRPr="009753CA">
        <w:rPr>
          <w:rFonts w:asciiTheme="majorHAnsi" w:hAnsiTheme="majorHAnsi" w:cs="Tahoma"/>
          <w:sz w:val="24"/>
          <w:szCs w:val="24"/>
        </w:rPr>
        <w:t>La Ditta, oltre a quanto indicato nella propria offerta (che contestualmente all’aggiudicazione si intende integralmente recepito) ed ai diversi oneri derivanti dal presente Capitolato Speciale, dovrà:</w:t>
      </w:r>
    </w:p>
    <w:p w:rsidR="00DE31A8" w:rsidRPr="009753CA" w:rsidRDefault="00DE31A8" w:rsidP="00284DBD">
      <w:pPr>
        <w:spacing w:line="240" w:lineRule="auto"/>
        <w:ind w:left="1412" w:hanging="845"/>
        <w:jc w:val="both"/>
        <w:rPr>
          <w:rFonts w:asciiTheme="majorHAnsi" w:hAnsiTheme="majorHAnsi" w:cs="Tahoma"/>
          <w:sz w:val="24"/>
          <w:szCs w:val="24"/>
        </w:rPr>
      </w:pPr>
      <w:r w:rsidRPr="009753CA">
        <w:rPr>
          <w:rFonts w:asciiTheme="majorHAnsi" w:hAnsiTheme="majorHAnsi" w:cs="Tahoma"/>
          <w:sz w:val="24"/>
          <w:szCs w:val="24"/>
        </w:rPr>
        <w:t>a)</w:t>
      </w:r>
      <w:r w:rsidRPr="009753CA">
        <w:rPr>
          <w:rFonts w:asciiTheme="majorHAnsi" w:hAnsiTheme="majorHAnsi" w:cs="Tahoma"/>
          <w:sz w:val="24"/>
          <w:szCs w:val="24"/>
        </w:rPr>
        <w:tab/>
      </w:r>
      <w:r w:rsidRPr="009753CA">
        <w:rPr>
          <w:rFonts w:asciiTheme="majorHAnsi" w:hAnsiTheme="majorHAnsi" w:cs="Tahoma"/>
          <w:sz w:val="24"/>
          <w:szCs w:val="24"/>
        </w:rPr>
        <w:tab/>
        <w:t>garantire la regolarità del servizio, secondo quanto stabilito dal presente CSA con la messa a disposizione di personale qualificato sia sul piano tecnico che su quello dell’esperienza specifica per la tipologia del servizio affidato, garantendone la sostituzione se necessaria;</w:t>
      </w:r>
    </w:p>
    <w:p w:rsidR="00DE31A8" w:rsidRPr="009753CA" w:rsidRDefault="00DE31A8" w:rsidP="00284DBD">
      <w:pPr>
        <w:spacing w:line="240" w:lineRule="auto"/>
        <w:ind w:left="1412" w:hanging="845"/>
        <w:jc w:val="both"/>
        <w:rPr>
          <w:rFonts w:asciiTheme="majorHAnsi" w:hAnsiTheme="majorHAnsi" w:cs="Tahoma"/>
          <w:sz w:val="24"/>
          <w:szCs w:val="24"/>
        </w:rPr>
      </w:pPr>
      <w:r w:rsidRPr="009753CA">
        <w:rPr>
          <w:rFonts w:asciiTheme="majorHAnsi" w:hAnsiTheme="majorHAnsi" w:cs="Tahoma"/>
          <w:sz w:val="24"/>
          <w:szCs w:val="24"/>
        </w:rPr>
        <w:t>b)</w:t>
      </w:r>
      <w:r w:rsidRPr="009753CA">
        <w:rPr>
          <w:rFonts w:asciiTheme="majorHAnsi" w:hAnsiTheme="majorHAnsi" w:cs="Tahoma"/>
          <w:sz w:val="24"/>
          <w:szCs w:val="24"/>
        </w:rPr>
        <w:tab/>
        <w:t>garantire momenti di aggiornamento-formazione specifica del personale già dipendente e di nuova assunzione, da realizzarsi al di fuori dell’attività oggetto del presente appalto;</w:t>
      </w:r>
    </w:p>
    <w:p w:rsidR="00DE31A8" w:rsidRPr="009753CA" w:rsidRDefault="00DE31A8" w:rsidP="00284DBD">
      <w:pPr>
        <w:spacing w:line="240" w:lineRule="auto"/>
        <w:ind w:left="1416" w:hanging="845"/>
        <w:jc w:val="both"/>
        <w:rPr>
          <w:rFonts w:asciiTheme="majorHAnsi" w:hAnsiTheme="majorHAnsi" w:cs="Tahoma"/>
          <w:sz w:val="24"/>
          <w:szCs w:val="24"/>
        </w:rPr>
      </w:pPr>
      <w:r w:rsidRPr="009753CA">
        <w:rPr>
          <w:rFonts w:asciiTheme="majorHAnsi" w:hAnsiTheme="majorHAnsi" w:cs="Tahoma"/>
          <w:sz w:val="24"/>
          <w:szCs w:val="24"/>
        </w:rPr>
        <w:t>c)</w:t>
      </w:r>
      <w:r w:rsidRPr="009753CA">
        <w:rPr>
          <w:rFonts w:asciiTheme="majorHAnsi" w:hAnsiTheme="majorHAnsi" w:cs="Tahoma"/>
          <w:sz w:val="24"/>
          <w:szCs w:val="24"/>
        </w:rPr>
        <w:tab/>
        <w:t xml:space="preserve">fornire a tutto il personale addetto </w:t>
      </w:r>
      <w:r w:rsidR="0082064D" w:rsidRPr="009753CA">
        <w:rPr>
          <w:rFonts w:asciiTheme="majorHAnsi" w:hAnsiTheme="majorHAnsi" w:cs="Tahoma"/>
          <w:sz w:val="24"/>
          <w:szCs w:val="24"/>
        </w:rPr>
        <w:t>i</w:t>
      </w:r>
      <w:r w:rsidRPr="009753CA">
        <w:rPr>
          <w:rFonts w:asciiTheme="majorHAnsi" w:hAnsiTheme="majorHAnsi" w:cs="Tahoma"/>
          <w:sz w:val="24"/>
          <w:szCs w:val="24"/>
        </w:rPr>
        <w:t xml:space="preserve"> dispositivi di protezione individuale</w:t>
      </w:r>
      <w:r w:rsidR="0082064D" w:rsidRPr="009753CA">
        <w:rPr>
          <w:rFonts w:asciiTheme="majorHAnsi" w:hAnsiTheme="majorHAnsi" w:cs="Tahoma"/>
          <w:sz w:val="24"/>
          <w:szCs w:val="24"/>
        </w:rPr>
        <w:t xml:space="preserve"> e la</w:t>
      </w:r>
      <w:r w:rsidRPr="009753CA">
        <w:rPr>
          <w:rFonts w:asciiTheme="majorHAnsi" w:hAnsiTheme="majorHAnsi" w:cs="Tahoma"/>
          <w:sz w:val="24"/>
          <w:szCs w:val="24"/>
        </w:rPr>
        <w:t xml:space="preserve"> strumentazione professionale necessaria;</w:t>
      </w:r>
    </w:p>
    <w:p w:rsidR="00C75D4E" w:rsidRPr="009753CA" w:rsidRDefault="00A84EB2" w:rsidP="00284DBD">
      <w:pPr>
        <w:autoSpaceDE w:val="0"/>
        <w:autoSpaceDN w:val="0"/>
        <w:adjustRightInd w:val="0"/>
        <w:spacing w:line="240" w:lineRule="auto"/>
        <w:ind w:left="1411" w:hanging="840"/>
        <w:jc w:val="both"/>
        <w:rPr>
          <w:rFonts w:asciiTheme="majorHAnsi" w:hAnsiTheme="majorHAnsi" w:cstheme="minorHAnsi"/>
          <w:sz w:val="24"/>
          <w:szCs w:val="24"/>
        </w:rPr>
      </w:pPr>
      <w:r w:rsidRPr="009753CA">
        <w:rPr>
          <w:rFonts w:asciiTheme="majorHAnsi" w:hAnsiTheme="majorHAnsi" w:cstheme="minorHAnsi"/>
          <w:sz w:val="24"/>
          <w:szCs w:val="24"/>
        </w:rPr>
        <w:t>d</w:t>
      </w:r>
      <w:r w:rsidR="00C75D4E" w:rsidRPr="009753CA">
        <w:rPr>
          <w:rFonts w:asciiTheme="majorHAnsi" w:hAnsiTheme="majorHAnsi" w:cstheme="minorHAnsi"/>
          <w:sz w:val="24"/>
          <w:szCs w:val="24"/>
        </w:rPr>
        <w:t xml:space="preserve">) </w:t>
      </w:r>
      <w:r w:rsidR="00C75D4E" w:rsidRPr="009753CA">
        <w:rPr>
          <w:rFonts w:asciiTheme="majorHAnsi" w:hAnsiTheme="majorHAnsi" w:cstheme="minorHAnsi"/>
          <w:sz w:val="24"/>
          <w:szCs w:val="24"/>
        </w:rPr>
        <w:tab/>
      </w:r>
      <w:r w:rsidR="006612ED" w:rsidRPr="009753CA">
        <w:rPr>
          <w:rFonts w:asciiTheme="majorHAnsi" w:hAnsiTheme="majorHAnsi" w:cstheme="minorHAnsi"/>
          <w:sz w:val="24"/>
          <w:szCs w:val="24"/>
        </w:rPr>
        <w:t>a</w:t>
      </w:r>
      <w:r w:rsidR="00C75D4E" w:rsidRPr="009753CA">
        <w:rPr>
          <w:rFonts w:asciiTheme="majorHAnsi" w:hAnsiTheme="majorHAnsi" w:cstheme="minorHAnsi"/>
          <w:sz w:val="24"/>
          <w:szCs w:val="24"/>
        </w:rPr>
        <w:t>ttenersi alle indicazioni/procedure/programmi dell’A</w:t>
      </w:r>
      <w:r w:rsidR="000B13B7" w:rsidRPr="009753CA">
        <w:rPr>
          <w:rFonts w:asciiTheme="majorHAnsi" w:hAnsiTheme="majorHAnsi" w:cstheme="minorHAnsi"/>
          <w:sz w:val="24"/>
          <w:szCs w:val="24"/>
        </w:rPr>
        <w:t>zienda</w:t>
      </w:r>
      <w:r w:rsidR="00C75D4E" w:rsidRPr="009753CA">
        <w:rPr>
          <w:rFonts w:asciiTheme="majorHAnsi" w:hAnsiTheme="majorHAnsi" w:cstheme="minorHAnsi"/>
          <w:sz w:val="24"/>
          <w:szCs w:val="24"/>
        </w:rPr>
        <w:t xml:space="preserve"> in materia di assistenza veterinaria con l’adozione di strumenti/protocolli/istruzioni operative proposte d</w:t>
      </w:r>
      <w:r w:rsidR="000B13B7" w:rsidRPr="009753CA">
        <w:rPr>
          <w:rFonts w:asciiTheme="majorHAnsi" w:hAnsiTheme="majorHAnsi" w:cstheme="minorHAnsi"/>
          <w:sz w:val="24"/>
          <w:szCs w:val="24"/>
        </w:rPr>
        <w:t>all’Azienda</w:t>
      </w:r>
      <w:r w:rsidR="00C75D4E" w:rsidRPr="009753CA">
        <w:rPr>
          <w:rFonts w:asciiTheme="majorHAnsi" w:hAnsiTheme="majorHAnsi" w:cstheme="minorHAnsi"/>
          <w:sz w:val="24"/>
          <w:szCs w:val="24"/>
        </w:rPr>
        <w:t xml:space="preserve"> stessa</w:t>
      </w:r>
    </w:p>
    <w:p w:rsidR="00384C78" w:rsidRPr="009753CA" w:rsidRDefault="00C75D4E" w:rsidP="00284DBD">
      <w:pPr>
        <w:autoSpaceDE w:val="0"/>
        <w:autoSpaceDN w:val="0"/>
        <w:adjustRightInd w:val="0"/>
        <w:spacing w:line="240" w:lineRule="auto"/>
        <w:ind w:left="1411" w:hanging="840"/>
        <w:jc w:val="both"/>
        <w:rPr>
          <w:rFonts w:asciiTheme="majorHAnsi" w:hAnsiTheme="majorHAnsi" w:cstheme="minorHAnsi"/>
          <w:bCs/>
          <w:sz w:val="24"/>
          <w:szCs w:val="24"/>
        </w:rPr>
      </w:pPr>
      <w:r w:rsidRPr="009753CA">
        <w:rPr>
          <w:rFonts w:asciiTheme="majorHAnsi" w:hAnsiTheme="majorHAnsi" w:cstheme="minorHAnsi"/>
          <w:sz w:val="24"/>
          <w:szCs w:val="24"/>
        </w:rPr>
        <w:lastRenderedPageBreak/>
        <w:t>f)</w:t>
      </w:r>
      <w:r w:rsidR="00384C78" w:rsidRPr="009753CA">
        <w:rPr>
          <w:rFonts w:asciiTheme="majorHAnsi" w:hAnsiTheme="majorHAnsi" w:cstheme="minorHAnsi"/>
          <w:sz w:val="24"/>
          <w:szCs w:val="24"/>
        </w:rPr>
        <w:t xml:space="preserve"> </w:t>
      </w:r>
      <w:r w:rsidR="00384C78" w:rsidRPr="009753CA">
        <w:rPr>
          <w:rFonts w:asciiTheme="majorHAnsi" w:hAnsiTheme="majorHAnsi" w:cstheme="minorHAnsi"/>
          <w:sz w:val="24"/>
          <w:szCs w:val="24"/>
        </w:rPr>
        <w:tab/>
      </w:r>
      <w:r w:rsidR="00384C78" w:rsidRPr="009753CA">
        <w:rPr>
          <w:rFonts w:asciiTheme="majorHAnsi" w:hAnsiTheme="majorHAnsi" w:cstheme="minorHAnsi"/>
          <w:bCs/>
          <w:sz w:val="24"/>
          <w:szCs w:val="24"/>
        </w:rPr>
        <w:t xml:space="preserve">fornire al Servizio </w:t>
      </w:r>
      <w:r w:rsidR="000A6B5F" w:rsidRPr="009753CA">
        <w:rPr>
          <w:rFonts w:asciiTheme="majorHAnsi" w:hAnsiTheme="majorHAnsi" w:cstheme="minorHAnsi"/>
          <w:bCs/>
          <w:sz w:val="24"/>
          <w:szCs w:val="24"/>
        </w:rPr>
        <w:t>Veterinario</w:t>
      </w:r>
      <w:r w:rsidR="00384C78" w:rsidRPr="009753CA">
        <w:rPr>
          <w:rFonts w:asciiTheme="majorHAnsi" w:hAnsiTheme="majorHAnsi" w:cstheme="minorHAnsi"/>
          <w:bCs/>
          <w:sz w:val="24"/>
          <w:szCs w:val="24"/>
        </w:rPr>
        <w:t xml:space="preserve"> reports mensili per un opportuno monitoraggio delle attività e dei risultati.</w:t>
      </w:r>
    </w:p>
    <w:p w:rsidR="00384C78" w:rsidRPr="009753CA" w:rsidRDefault="00384C78" w:rsidP="00284DBD">
      <w:pPr>
        <w:autoSpaceDE w:val="0"/>
        <w:autoSpaceDN w:val="0"/>
        <w:adjustRightInd w:val="0"/>
        <w:spacing w:line="240" w:lineRule="auto"/>
        <w:ind w:left="1411" w:hanging="840"/>
        <w:jc w:val="both"/>
        <w:rPr>
          <w:rFonts w:asciiTheme="majorHAnsi" w:hAnsiTheme="majorHAnsi" w:cstheme="minorHAnsi"/>
          <w:sz w:val="24"/>
          <w:szCs w:val="24"/>
        </w:rPr>
      </w:pPr>
      <w:r w:rsidRPr="009753CA">
        <w:rPr>
          <w:rFonts w:asciiTheme="majorHAnsi" w:hAnsiTheme="majorHAnsi" w:cstheme="minorHAnsi"/>
          <w:bCs/>
          <w:sz w:val="24"/>
          <w:szCs w:val="24"/>
        </w:rPr>
        <w:t>g)</w:t>
      </w:r>
      <w:r w:rsidRPr="009753CA">
        <w:rPr>
          <w:rFonts w:asciiTheme="majorHAnsi" w:hAnsiTheme="majorHAnsi" w:cstheme="minorHAnsi"/>
          <w:bCs/>
          <w:sz w:val="24"/>
          <w:szCs w:val="24"/>
        </w:rPr>
        <w:tab/>
      </w:r>
      <w:r w:rsidRPr="009753CA">
        <w:rPr>
          <w:rFonts w:asciiTheme="majorHAnsi" w:hAnsiTheme="majorHAnsi" w:cstheme="minorHAnsi"/>
          <w:sz w:val="24"/>
          <w:szCs w:val="24"/>
        </w:rPr>
        <w:t>far fronte ad ogni qualsiasi responsabilità risarcitoria inerente allo svolgimento delle attività che possano eventualmente derivare da danni causati agli immobili, a cose, agli utenti o a terzi, personale dipendente compreso, esonerand</w:t>
      </w:r>
      <w:r w:rsidR="000B13B7" w:rsidRPr="009753CA">
        <w:rPr>
          <w:rFonts w:asciiTheme="majorHAnsi" w:hAnsiTheme="majorHAnsi" w:cstheme="minorHAnsi"/>
          <w:sz w:val="24"/>
          <w:szCs w:val="24"/>
        </w:rPr>
        <w:t>o con il presente contratto l’Azienda</w:t>
      </w:r>
      <w:r w:rsidRPr="009753CA">
        <w:rPr>
          <w:rFonts w:asciiTheme="majorHAnsi" w:hAnsiTheme="majorHAnsi" w:cstheme="minorHAnsi"/>
          <w:sz w:val="24"/>
          <w:szCs w:val="24"/>
        </w:rPr>
        <w:t xml:space="preserve"> da qualsiasi responsabilità penale, civile ed amministrativa, </w:t>
      </w:r>
      <w:proofErr w:type="spellStart"/>
      <w:r w:rsidRPr="009753CA">
        <w:rPr>
          <w:rFonts w:asciiTheme="majorHAnsi" w:hAnsiTheme="majorHAnsi" w:cstheme="minorHAnsi"/>
          <w:sz w:val="24"/>
          <w:szCs w:val="24"/>
        </w:rPr>
        <w:t>purchè</w:t>
      </w:r>
      <w:proofErr w:type="spellEnd"/>
      <w:r w:rsidRPr="009753CA">
        <w:rPr>
          <w:rFonts w:asciiTheme="majorHAnsi" w:hAnsiTheme="majorHAnsi" w:cstheme="minorHAnsi"/>
          <w:sz w:val="24"/>
          <w:szCs w:val="24"/>
        </w:rPr>
        <w:t xml:space="preserve"> queste non siano imputabili o derivanti da in</w:t>
      </w:r>
      <w:r w:rsidR="0081572C" w:rsidRPr="009753CA">
        <w:rPr>
          <w:rFonts w:asciiTheme="majorHAnsi" w:hAnsiTheme="majorHAnsi" w:cstheme="minorHAnsi"/>
          <w:sz w:val="24"/>
          <w:szCs w:val="24"/>
        </w:rPr>
        <w:t>adempienze da parte dell</w:t>
      </w:r>
      <w:r w:rsidR="000B13B7" w:rsidRPr="009753CA">
        <w:rPr>
          <w:rFonts w:asciiTheme="majorHAnsi" w:hAnsiTheme="majorHAnsi" w:cstheme="minorHAnsi"/>
          <w:sz w:val="24"/>
          <w:szCs w:val="24"/>
        </w:rPr>
        <w:t>’Azienda</w:t>
      </w:r>
      <w:r w:rsidRPr="009753CA">
        <w:rPr>
          <w:rFonts w:asciiTheme="majorHAnsi" w:hAnsiTheme="majorHAnsi" w:cstheme="minorHAnsi"/>
          <w:sz w:val="24"/>
          <w:szCs w:val="24"/>
        </w:rPr>
        <w:t xml:space="preserve"> stessa.</w:t>
      </w:r>
    </w:p>
    <w:p w:rsidR="00384C78" w:rsidRPr="009753CA" w:rsidRDefault="00384C78" w:rsidP="00284DBD">
      <w:pPr>
        <w:spacing w:line="240" w:lineRule="auto"/>
        <w:ind w:left="1412" w:hanging="845"/>
        <w:jc w:val="both"/>
        <w:rPr>
          <w:rFonts w:asciiTheme="majorHAnsi" w:hAnsiTheme="majorHAnsi" w:cs="Tahoma"/>
          <w:sz w:val="24"/>
          <w:szCs w:val="24"/>
        </w:rPr>
      </w:pPr>
      <w:r w:rsidRPr="009753CA">
        <w:rPr>
          <w:rFonts w:asciiTheme="majorHAnsi" w:hAnsiTheme="majorHAnsi" w:cstheme="minorHAnsi"/>
          <w:sz w:val="24"/>
          <w:szCs w:val="24"/>
        </w:rPr>
        <w:t>h)</w:t>
      </w:r>
      <w:r w:rsidRPr="009753CA">
        <w:rPr>
          <w:rFonts w:asciiTheme="majorHAnsi" w:hAnsiTheme="majorHAnsi" w:cstheme="minorHAnsi"/>
          <w:sz w:val="24"/>
          <w:szCs w:val="24"/>
        </w:rPr>
        <w:tab/>
      </w:r>
      <w:r w:rsidRPr="009753CA">
        <w:rPr>
          <w:rFonts w:asciiTheme="majorHAnsi" w:hAnsiTheme="majorHAnsi" w:cs="Tahoma"/>
          <w:sz w:val="24"/>
          <w:szCs w:val="24"/>
        </w:rPr>
        <w:t>predisporre e controllare che il servizio venga prestato nel rigoroso rispetto delle normative antinfortunistiche e di sicurezza igienico-sanitaria;</w:t>
      </w:r>
    </w:p>
    <w:p w:rsidR="00384C78" w:rsidRPr="009753CA" w:rsidRDefault="00384C78" w:rsidP="00284DBD">
      <w:pPr>
        <w:autoSpaceDE w:val="0"/>
        <w:autoSpaceDN w:val="0"/>
        <w:adjustRightInd w:val="0"/>
        <w:spacing w:line="240" w:lineRule="auto"/>
        <w:ind w:left="1411" w:hanging="840"/>
        <w:jc w:val="both"/>
        <w:rPr>
          <w:rFonts w:asciiTheme="majorHAnsi" w:hAnsiTheme="majorHAnsi" w:cs="Tahoma"/>
          <w:sz w:val="24"/>
          <w:szCs w:val="24"/>
        </w:rPr>
      </w:pPr>
      <w:r w:rsidRPr="009753CA">
        <w:rPr>
          <w:rFonts w:asciiTheme="majorHAnsi" w:hAnsiTheme="majorHAnsi" w:cs="Tahoma"/>
          <w:sz w:val="24"/>
          <w:szCs w:val="24"/>
        </w:rPr>
        <w:t>i)</w:t>
      </w:r>
      <w:r w:rsidRPr="009753CA">
        <w:rPr>
          <w:rFonts w:asciiTheme="majorHAnsi" w:hAnsiTheme="majorHAnsi" w:cs="Tahoma"/>
          <w:sz w:val="24"/>
          <w:szCs w:val="24"/>
        </w:rPr>
        <w:tab/>
      </w:r>
      <w:r w:rsidR="00DE31A8" w:rsidRPr="009753CA">
        <w:rPr>
          <w:rFonts w:asciiTheme="majorHAnsi" w:hAnsiTheme="majorHAnsi" w:cs="Tahoma"/>
          <w:sz w:val="24"/>
          <w:szCs w:val="24"/>
        </w:rPr>
        <w:t xml:space="preserve">conoscere e sorvegliare la corretta applicazione, da parte degli operatori impiegati, dei protocolli aziendali </w:t>
      </w:r>
    </w:p>
    <w:p w:rsidR="00DE31A8" w:rsidRPr="009753CA" w:rsidRDefault="00384C78" w:rsidP="00284DBD">
      <w:pPr>
        <w:spacing w:line="240" w:lineRule="auto"/>
        <w:ind w:left="1412" w:hanging="845"/>
        <w:jc w:val="both"/>
        <w:rPr>
          <w:rFonts w:asciiTheme="majorHAnsi" w:hAnsiTheme="majorHAnsi" w:cs="Tahoma"/>
          <w:sz w:val="24"/>
          <w:szCs w:val="24"/>
        </w:rPr>
      </w:pPr>
      <w:r w:rsidRPr="009753CA">
        <w:rPr>
          <w:rFonts w:asciiTheme="majorHAnsi" w:hAnsiTheme="majorHAnsi" w:cs="Tahoma"/>
          <w:sz w:val="24"/>
          <w:szCs w:val="24"/>
        </w:rPr>
        <w:t>l</w:t>
      </w:r>
      <w:r w:rsidR="00DE31A8" w:rsidRPr="009753CA">
        <w:rPr>
          <w:rFonts w:asciiTheme="majorHAnsi" w:hAnsiTheme="majorHAnsi" w:cs="Tahoma"/>
          <w:sz w:val="24"/>
          <w:szCs w:val="24"/>
        </w:rPr>
        <w:t>)</w:t>
      </w:r>
      <w:r w:rsidR="00DE31A8" w:rsidRPr="009753CA">
        <w:rPr>
          <w:rFonts w:asciiTheme="majorHAnsi" w:hAnsiTheme="majorHAnsi" w:cs="Tahoma"/>
          <w:sz w:val="24"/>
          <w:szCs w:val="24"/>
        </w:rPr>
        <w:tab/>
        <w:t xml:space="preserve">rispettare ed attuare tutte le disposizioni di legge, quelle sanitarie, di prevenzione e sicurezza applicabili nei confronti delle persone impiegate nel servizio a qualsiasi titolo; </w:t>
      </w:r>
    </w:p>
    <w:p w:rsidR="00DE31A8" w:rsidRPr="009753CA" w:rsidRDefault="00DE31A8" w:rsidP="00284DBD">
      <w:pPr>
        <w:pStyle w:val="Corpodeltesto"/>
        <w:rPr>
          <w:rFonts w:asciiTheme="majorHAnsi" w:hAnsiTheme="majorHAnsi"/>
          <w:sz w:val="24"/>
          <w:szCs w:val="24"/>
        </w:rPr>
      </w:pPr>
    </w:p>
    <w:p w:rsidR="00DE31A8" w:rsidRPr="009753CA" w:rsidRDefault="00DE31A8" w:rsidP="00284DBD">
      <w:pPr>
        <w:numPr>
          <w:ilvl w:val="0"/>
          <w:numId w:val="11"/>
        </w:numPr>
        <w:spacing w:after="0" w:line="240" w:lineRule="auto"/>
        <w:jc w:val="both"/>
        <w:rPr>
          <w:rFonts w:asciiTheme="majorHAnsi" w:hAnsiTheme="majorHAnsi" w:cs="Tahoma"/>
          <w:b/>
          <w:sz w:val="24"/>
          <w:szCs w:val="24"/>
        </w:rPr>
      </w:pPr>
      <w:r w:rsidRPr="009753CA">
        <w:rPr>
          <w:rFonts w:asciiTheme="majorHAnsi" w:hAnsiTheme="majorHAnsi" w:cs="Tahoma"/>
          <w:b/>
          <w:sz w:val="24"/>
          <w:szCs w:val="24"/>
        </w:rPr>
        <w:t>ONERI A CARICO DELL’AZIENDA SANITARIA</w:t>
      </w:r>
    </w:p>
    <w:p w:rsidR="00DE31A8" w:rsidRPr="009753CA" w:rsidRDefault="00DE31A8" w:rsidP="00284DBD">
      <w:pPr>
        <w:spacing w:line="240" w:lineRule="auto"/>
        <w:ind w:left="360"/>
        <w:rPr>
          <w:rFonts w:asciiTheme="majorHAnsi" w:hAnsiTheme="majorHAnsi" w:cs="Tahoma"/>
          <w:b/>
          <w:sz w:val="24"/>
          <w:szCs w:val="24"/>
          <w:highlight w:val="yellow"/>
        </w:rPr>
      </w:pPr>
    </w:p>
    <w:p w:rsidR="0003683E" w:rsidRPr="009753CA" w:rsidRDefault="0003683E" w:rsidP="00284DBD">
      <w:pPr>
        <w:spacing w:after="0" w:line="240" w:lineRule="auto"/>
        <w:jc w:val="both"/>
        <w:rPr>
          <w:rFonts w:asciiTheme="majorHAnsi" w:hAnsiTheme="majorHAnsi" w:cstheme="minorHAnsi"/>
          <w:sz w:val="24"/>
          <w:szCs w:val="24"/>
        </w:rPr>
      </w:pPr>
      <w:r w:rsidRPr="009753CA">
        <w:rPr>
          <w:rFonts w:asciiTheme="majorHAnsi" w:hAnsiTheme="majorHAnsi" w:cstheme="minorHAnsi"/>
          <w:sz w:val="24"/>
          <w:szCs w:val="24"/>
        </w:rPr>
        <w:t xml:space="preserve">Il Servizio </w:t>
      </w:r>
      <w:r w:rsidR="000A6B5F" w:rsidRPr="009753CA">
        <w:rPr>
          <w:rFonts w:asciiTheme="majorHAnsi" w:hAnsiTheme="majorHAnsi" w:cstheme="minorHAnsi"/>
          <w:sz w:val="24"/>
          <w:szCs w:val="24"/>
        </w:rPr>
        <w:t>veterinario</w:t>
      </w:r>
      <w:r w:rsidRPr="009753CA">
        <w:rPr>
          <w:rFonts w:asciiTheme="majorHAnsi" w:hAnsiTheme="majorHAnsi" w:cstheme="minorHAnsi"/>
          <w:sz w:val="24"/>
          <w:szCs w:val="24"/>
        </w:rPr>
        <w:t xml:space="preserve"> delle </w:t>
      </w:r>
      <w:r w:rsidR="00962956" w:rsidRPr="009753CA">
        <w:rPr>
          <w:rFonts w:asciiTheme="majorHAnsi" w:hAnsiTheme="majorHAnsi" w:cstheme="minorHAnsi"/>
          <w:sz w:val="24"/>
          <w:szCs w:val="24"/>
        </w:rPr>
        <w:t>A</w:t>
      </w:r>
      <w:r w:rsidR="000B13B7" w:rsidRPr="009753CA">
        <w:rPr>
          <w:rFonts w:asciiTheme="majorHAnsi" w:hAnsiTheme="majorHAnsi" w:cstheme="minorHAnsi"/>
          <w:sz w:val="24"/>
          <w:szCs w:val="24"/>
        </w:rPr>
        <w:t>ziende</w:t>
      </w:r>
      <w:r w:rsidR="00962956" w:rsidRPr="009753CA">
        <w:rPr>
          <w:rFonts w:asciiTheme="majorHAnsi" w:hAnsiTheme="majorHAnsi" w:cstheme="minorHAnsi"/>
          <w:sz w:val="24"/>
          <w:szCs w:val="24"/>
        </w:rPr>
        <w:t xml:space="preserve"> assicura la vigilanza sulla struttura ed i compiti di polizia veterinaria, al fine di garantire il ricovero e la custodia temporanea dei cani</w:t>
      </w:r>
      <w:r w:rsidR="00A84EB2" w:rsidRPr="009753CA">
        <w:rPr>
          <w:rFonts w:asciiTheme="majorHAnsi" w:hAnsiTheme="majorHAnsi" w:cstheme="minorHAnsi"/>
          <w:sz w:val="24"/>
          <w:szCs w:val="24"/>
        </w:rPr>
        <w:t xml:space="preserve"> e gatti</w:t>
      </w:r>
      <w:r w:rsidR="00962956" w:rsidRPr="009753CA">
        <w:rPr>
          <w:rFonts w:asciiTheme="majorHAnsi" w:hAnsiTheme="majorHAnsi" w:cstheme="minorHAnsi"/>
          <w:sz w:val="24"/>
          <w:szCs w:val="24"/>
        </w:rPr>
        <w:t xml:space="preserve">, nei casi previsti dal </w:t>
      </w:r>
      <w:hyperlink r:id="rId12" w:history="1">
        <w:r w:rsidR="00962956" w:rsidRPr="009753CA">
          <w:rPr>
            <w:rFonts w:asciiTheme="majorHAnsi" w:hAnsiTheme="majorHAnsi" w:cstheme="minorHAnsi"/>
            <w:sz w:val="24"/>
            <w:szCs w:val="24"/>
          </w:rPr>
          <w:t>decreto del Presidente della Repubblica 8 febbraio 1954, n. 320</w:t>
        </w:r>
      </w:hyperlink>
      <w:r w:rsidR="00962956" w:rsidRPr="009753CA">
        <w:rPr>
          <w:rFonts w:asciiTheme="majorHAnsi" w:hAnsiTheme="majorHAnsi" w:cstheme="minorHAnsi"/>
          <w:sz w:val="24"/>
          <w:szCs w:val="24"/>
        </w:rPr>
        <w:t xml:space="preserve">, nonché per ogni altro compito demandato alle Aziende </w:t>
      </w:r>
      <w:r w:rsidR="000B13B7" w:rsidRPr="009753CA">
        <w:rPr>
          <w:rFonts w:asciiTheme="majorHAnsi" w:hAnsiTheme="majorHAnsi" w:cstheme="minorHAnsi"/>
          <w:sz w:val="24"/>
          <w:szCs w:val="24"/>
        </w:rPr>
        <w:t>sanitarie stesse</w:t>
      </w:r>
      <w:r w:rsidR="00962956" w:rsidRPr="009753CA">
        <w:rPr>
          <w:rFonts w:asciiTheme="majorHAnsi" w:hAnsiTheme="majorHAnsi" w:cstheme="minorHAnsi"/>
          <w:sz w:val="24"/>
          <w:szCs w:val="24"/>
        </w:rPr>
        <w:t>.</w:t>
      </w:r>
      <w:r w:rsidRPr="009753CA">
        <w:rPr>
          <w:rFonts w:asciiTheme="majorHAnsi" w:hAnsiTheme="majorHAnsi" w:cstheme="minorHAnsi"/>
          <w:sz w:val="24"/>
          <w:szCs w:val="24"/>
        </w:rPr>
        <w:t xml:space="preserve"> </w:t>
      </w:r>
    </w:p>
    <w:p w:rsidR="00962956" w:rsidRPr="009753CA" w:rsidRDefault="00962956" w:rsidP="00284DBD">
      <w:pPr>
        <w:numPr>
          <w:ins w:id="4" w:author="Unknown"/>
        </w:numPr>
        <w:autoSpaceDE w:val="0"/>
        <w:autoSpaceDN w:val="0"/>
        <w:adjustRightInd w:val="0"/>
        <w:spacing w:after="0" w:line="240" w:lineRule="auto"/>
        <w:jc w:val="both"/>
        <w:rPr>
          <w:rFonts w:asciiTheme="majorHAnsi" w:hAnsiTheme="majorHAnsi" w:cstheme="minorHAnsi"/>
          <w:sz w:val="24"/>
          <w:szCs w:val="24"/>
        </w:rPr>
      </w:pPr>
    </w:p>
    <w:p w:rsidR="00DE31A8" w:rsidRPr="009753CA" w:rsidRDefault="00DE31A8" w:rsidP="00284DBD">
      <w:pPr>
        <w:numPr>
          <w:ilvl w:val="0"/>
          <w:numId w:val="11"/>
        </w:numPr>
        <w:spacing w:after="0" w:line="240" w:lineRule="auto"/>
        <w:jc w:val="both"/>
        <w:rPr>
          <w:rFonts w:asciiTheme="majorHAnsi" w:hAnsiTheme="majorHAnsi" w:cs="Tahoma"/>
          <w:b/>
          <w:sz w:val="24"/>
          <w:szCs w:val="24"/>
        </w:rPr>
      </w:pPr>
      <w:r w:rsidRPr="009753CA">
        <w:rPr>
          <w:rFonts w:asciiTheme="majorHAnsi" w:hAnsiTheme="majorHAnsi" w:cs="Tahoma"/>
          <w:b/>
          <w:sz w:val="24"/>
          <w:szCs w:val="24"/>
        </w:rPr>
        <w:t xml:space="preserve">MODALITA’ DI AVVIO DEL SERVIZIO </w:t>
      </w:r>
    </w:p>
    <w:p w:rsidR="00DE31A8" w:rsidRPr="009753CA" w:rsidRDefault="00DE31A8" w:rsidP="00284DBD">
      <w:pPr>
        <w:spacing w:line="240" w:lineRule="auto"/>
        <w:ind w:left="360"/>
        <w:rPr>
          <w:rFonts w:asciiTheme="majorHAnsi" w:hAnsiTheme="majorHAnsi" w:cs="Tahoma"/>
          <w:b/>
          <w:sz w:val="24"/>
          <w:szCs w:val="24"/>
        </w:rPr>
      </w:pPr>
    </w:p>
    <w:p w:rsidR="00DE31A8" w:rsidRPr="009753CA" w:rsidRDefault="00DE31A8" w:rsidP="00284DBD">
      <w:pPr>
        <w:spacing w:line="240" w:lineRule="auto"/>
        <w:jc w:val="both"/>
        <w:rPr>
          <w:rFonts w:asciiTheme="majorHAnsi" w:hAnsiTheme="majorHAnsi" w:cs="Tahoma"/>
          <w:b/>
          <w:iCs/>
          <w:sz w:val="24"/>
          <w:szCs w:val="24"/>
        </w:rPr>
      </w:pPr>
      <w:r w:rsidRPr="009753CA">
        <w:rPr>
          <w:rFonts w:asciiTheme="majorHAnsi" w:hAnsiTheme="majorHAnsi" w:cs="Tahoma"/>
          <w:iCs/>
          <w:sz w:val="24"/>
          <w:szCs w:val="24"/>
        </w:rPr>
        <w:t xml:space="preserve">Per consentire un ordinato svolgimento delle attività nella fase iniziale del servizio la ditta dovrà programmare ed attuare una fase di pre-avvio.  </w:t>
      </w:r>
    </w:p>
    <w:p w:rsidR="00DE31A8" w:rsidRPr="009753CA" w:rsidRDefault="00DE31A8" w:rsidP="00284DBD">
      <w:pPr>
        <w:spacing w:line="240" w:lineRule="auto"/>
        <w:jc w:val="both"/>
        <w:rPr>
          <w:rFonts w:asciiTheme="majorHAnsi" w:hAnsiTheme="majorHAnsi" w:cs="Tahoma"/>
          <w:iCs/>
          <w:sz w:val="24"/>
          <w:szCs w:val="24"/>
        </w:rPr>
      </w:pPr>
      <w:r w:rsidRPr="009753CA">
        <w:rPr>
          <w:rFonts w:asciiTheme="majorHAnsi" w:hAnsiTheme="majorHAnsi" w:cs="Tahoma"/>
          <w:iCs/>
          <w:sz w:val="24"/>
          <w:szCs w:val="24"/>
        </w:rPr>
        <w:t>A seguire si elencano le attività propedeutiche considerate di pre-avvio:</w:t>
      </w:r>
    </w:p>
    <w:p w:rsidR="0003683E" w:rsidRPr="009753CA" w:rsidRDefault="00DE31A8" w:rsidP="00284DBD">
      <w:pPr>
        <w:pStyle w:val="Elencoacolori-Colore11"/>
        <w:numPr>
          <w:ilvl w:val="0"/>
          <w:numId w:val="6"/>
        </w:numPr>
        <w:autoSpaceDE w:val="0"/>
        <w:autoSpaceDN w:val="0"/>
        <w:ind w:left="1077" w:hanging="357"/>
        <w:jc w:val="both"/>
        <w:rPr>
          <w:rFonts w:asciiTheme="majorHAnsi" w:hAnsiTheme="majorHAnsi" w:cs="Tahoma"/>
          <w:iCs/>
          <w:sz w:val="24"/>
          <w:szCs w:val="24"/>
        </w:rPr>
      </w:pPr>
      <w:r w:rsidRPr="009753CA">
        <w:rPr>
          <w:rFonts w:asciiTheme="majorHAnsi" w:hAnsiTheme="majorHAnsi" w:cs="Tahoma"/>
          <w:sz w:val="24"/>
          <w:szCs w:val="24"/>
        </w:rPr>
        <w:t>predisporre ed attuare un piano di subentro al personale az</w:t>
      </w:r>
      <w:r w:rsidR="0003683E" w:rsidRPr="009753CA">
        <w:rPr>
          <w:rFonts w:asciiTheme="majorHAnsi" w:hAnsiTheme="majorHAnsi" w:cs="Tahoma"/>
          <w:sz w:val="24"/>
          <w:szCs w:val="24"/>
        </w:rPr>
        <w:t xml:space="preserve">iendale </w:t>
      </w:r>
      <w:r w:rsidRPr="009753CA">
        <w:rPr>
          <w:rFonts w:asciiTheme="majorHAnsi" w:hAnsiTheme="majorHAnsi" w:cs="Tahoma"/>
          <w:sz w:val="24"/>
          <w:szCs w:val="24"/>
        </w:rPr>
        <w:t xml:space="preserve">per conoscere le modalità organizzative nonché le procedure di tipo amministrativo e tecnico in uso presso i servizi </w:t>
      </w:r>
      <w:r w:rsidR="0003683E" w:rsidRPr="009753CA">
        <w:rPr>
          <w:rFonts w:asciiTheme="majorHAnsi" w:hAnsiTheme="majorHAnsi" w:cs="Tahoma"/>
          <w:sz w:val="24"/>
          <w:szCs w:val="24"/>
        </w:rPr>
        <w:t>veterinari</w:t>
      </w:r>
    </w:p>
    <w:p w:rsidR="00DE31A8" w:rsidRPr="009753CA" w:rsidRDefault="00DE31A8" w:rsidP="00284DBD">
      <w:pPr>
        <w:pStyle w:val="Elencoacolori-Colore11"/>
        <w:numPr>
          <w:ilvl w:val="0"/>
          <w:numId w:val="6"/>
        </w:numPr>
        <w:autoSpaceDE w:val="0"/>
        <w:autoSpaceDN w:val="0"/>
        <w:ind w:left="1077" w:hanging="357"/>
        <w:jc w:val="both"/>
        <w:rPr>
          <w:rFonts w:asciiTheme="majorHAnsi" w:hAnsiTheme="majorHAnsi" w:cs="Tahoma"/>
          <w:iCs/>
          <w:sz w:val="24"/>
          <w:szCs w:val="24"/>
        </w:rPr>
      </w:pPr>
      <w:r w:rsidRPr="009753CA">
        <w:rPr>
          <w:rFonts w:asciiTheme="majorHAnsi" w:hAnsiTheme="majorHAnsi" w:cs="Tahoma"/>
          <w:iCs/>
          <w:sz w:val="24"/>
          <w:szCs w:val="24"/>
        </w:rPr>
        <w:t>comunicare i dati del Responsabile del servizio e del suo sostituto, nel rispetto delle indicazioni più sopra riportate;</w:t>
      </w:r>
      <w:r w:rsidRPr="009753CA">
        <w:rPr>
          <w:rFonts w:asciiTheme="majorHAnsi" w:hAnsiTheme="majorHAnsi" w:cs="Tahoma"/>
          <w:iCs/>
          <w:strike/>
          <w:sz w:val="24"/>
          <w:szCs w:val="24"/>
        </w:rPr>
        <w:t xml:space="preserve"> </w:t>
      </w:r>
    </w:p>
    <w:p w:rsidR="00DE31A8" w:rsidRPr="009753CA" w:rsidRDefault="00DE31A8" w:rsidP="00284DBD">
      <w:pPr>
        <w:numPr>
          <w:ilvl w:val="0"/>
          <w:numId w:val="6"/>
        </w:numPr>
        <w:autoSpaceDE w:val="0"/>
        <w:autoSpaceDN w:val="0"/>
        <w:spacing w:after="0" w:line="240" w:lineRule="auto"/>
        <w:ind w:left="1077" w:hanging="357"/>
        <w:jc w:val="both"/>
        <w:rPr>
          <w:rFonts w:asciiTheme="majorHAnsi" w:hAnsiTheme="majorHAnsi" w:cs="Tahoma"/>
          <w:iCs/>
          <w:sz w:val="24"/>
          <w:szCs w:val="24"/>
        </w:rPr>
      </w:pPr>
      <w:r w:rsidRPr="009753CA">
        <w:rPr>
          <w:rFonts w:asciiTheme="majorHAnsi" w:hAnsiTheme="majorHAnsi" w:cs="Tahoma"/>
          <w:iCs/>
          <w:sz w:val="24"/>
          <w:szCs w:val="24"/>
        </w:rPr>
        <w:t>fornire il piano sicurezza e accordarsi con il preposto ufficio di ciascuna Azienda per il necessario coordinamento;</w:t>
      </w:r>
    </w:p>
    <w:p w:rsidR="00DE31A8" w:rsidRPr="009753CA" w:rsidRDefault="00DE31A8" w:rsidP="00284DBD">
      <w:pPr>
        <w:numPr>
          <w:ilvl w:val="0"/>
          <w:numId w:val="6"/>
        </w:numPr>
        <w:autoSpaceDE w:val="0"/>
        <w:autoSpaceDN w:val="0"/>
        <w:spacing w:after="0" w:line="240" w:lineRule="auto"/>
        <w:ind w:left="1077" w:hanging="357"/>
        <w:jc w:val="both"/>
        <w:rPr>
          <w:rFonts w:asciiTheme="majorHAnsi" w:hAnsiTheme="majorHAnsi" w:cs="Tahoma"/>
          <w:iCs/>
          <w:sz w:val="24"/>
          <w:szCs w:val="24"/>
        </w:rPr>
      </w:pPr>
      <w:r w:rsidRPr="009753CA">
        <w:rPr>
          <w:rFonts w:asciiTheme="majorHAnsi" w:hAnsiTheme="majorHAnsi" w:cs="Tahoma"/>
          <w:iCs/>
          <w:sz w:val="24"/>
          <w:szCs w:val="24"/>
        </w:rPr>
        <w:t>comunicare ogni informazione necessaria allo svolgimento del servizio;</w:t>
      </w:r>
    </w:p>
    <w:p w:rsidR="00DE31A8" w:rsidRPr="009753CA" w:rsidRDefault="00DE31A8" w:rsidP="00284DBD">
      <w:pPr>
        <w:numPr>
          <w:ilvl w:val="0"/>
          <w:numId w:val="6"/>
        </w:numPr>
        <w:autoSpaceDE w:val="0"/>
        <w:autoSpaceDN w:val="0"/>
        <w:spacing w:after="0" w:line="240" w:lineRule="auto"/>
        <w:ind w:left="1077" w:hanging="357"/>
        <w:jc w:val="both"/>
        <w:rPr>
          <w:rFonts w:asciiTheme="majorHAnsi" w:hAnsiTheme="majorHAnsi" w:cs="Tahoma"/>
          <w:iCs/>
          <w:sz w:val="24"/>
          <w:szCs w:val="24"/>
        </w:rPr>
      </w:pPr>
      <w:r w:rsidRPr="009753CA">
        <w:rPr>
          <w:rFonts w:asciiTheme="majorHAnsi" w:hAnsiTheme="majorHAnsi" w:cs="Tahoma"/>
          <w:iCs/>
          <w:sz w:val="24"/>
          <w:szCs w:val="24"/>
        </w:rPr>
        <w:t>organizzare in collaborazione con il Responsabile aziendale l’attività formativa di tutto il personale tecnico assegnato alla commessa;</w:t>
      </w:r>
    </w:p>
    <w:p w:rsidR="00DE31A8" w:rsidRPr="009753CA" w:rsidRDefault="00DE31A8" w:rsidP="00284DBD">
      <w:pPr>
        <w:pStyle w:val="Elencoacolori-Colore11"/>
        <w:numPr>
          <w:ilvl w:val="0"/>
          <w:numId w:val="6"/>
        </w:numPr>
        <w:autoSpaceDE w:val="0"/>
        <w:autoSpaceDN w:val="0"/>
        <w:ind w:left="1077" w:hanging="357"/>
        <w:jc w:val="both"/>
        <w:rPr>
          <w:rFonts w:asciiTheme="majorHAnsi" w:hAnsiTheme="majorHAnsi" w:cs="Tahoma"/>
          <w:iCs/>
          <w:sz w:val="24"/>
          <w:szCs w:val="24"/>
        </w:rPr>
      </w:pPr>
      <w:r w:rsidRPr="009753CA">
        <w:rPr>
          <w:rFonts w:asciiTheme="majorHAnsi" w:hAnsiTheme="majorHAnsi" w:cs="Tahoma"/>
          <w:sz w:val="24"/>
          <w:szCs w:val="24"/>
        </w:rPr>
        <w:t>organizzare una riunione di coordinamento per la predisposizione del DUVRI</w:t>
      </w:r>
      <w:r w:rsidR="00A84EB2" w:rsidRPr="009753CA">
        <w:rPr>
          <w:rFonts w:asciiTheme="majorHAnsi" w:hAnsiTheme="majorHAnsi" w:cs="Tahoma"/>
          <w:sz w:val="24"/>
          <w:szCs w:val="24"/>
        </w:rPr>
        <w:t xml:space="preserve"> ove necessario</w:t>
      </w:r>
      <w:r w:rsidRPr="009753CA">
        <w:rPr>
          <w:rFonts w:asciiTheme="majorHAnsi" w:hAnsiTheme="majorHAnsi" w:cs="Tahoma"/>
          <w:sz w:val="24"/>
          <w:szCs w:val="24"/>
        </w:rPr>
        <w:t>;</w:t>
      </w:r>
    </w:p>
    <w:p w:rsidR="00DE31A8" w:rsidRPr="009753CA" w:rsidRDefault="00DE31A8" w:rsidP="00284DBD">
      <w:pPr>
        <w:pStyle w:val="Elencoacolori-Colore11"/>
        <w:numPr>
          <w:ilvl w:val="0"/>
          <w:numId w:val="6"/>
        </w:numPr>
        <w:autoSpaceDE w:val="0"/>
        <w:autoSpaceDN w:val="0"/>
        <w:ind w:left="1077" w:hanging="357"/>
        <w:jc w:val="both"/>
        <w:rPr>
          <w:rFonts w:asciiTheme="majorHAnsi" w:hAnsiTheme="majorHAnsi" w:cs="Tahoma"/>
          <w:iCs/>
          <w:sz w:val="24"/>
          <w:szCs w:val="24"/>
        </w:rPr>
      </w:pPr>
      <w:r w:rsidRPr="009753CA">
        <w:rPr>
          <w:rFonts w:asciiTheme="majorHAnsi" w:hAnsiTheme="majorHAnsi" w:cs="Tahoma"/>
          <w:iCs/>
          <w:sz w:val="24"/>
          <w:szCs w:val="24"/>
        </w:rPr>
        <w:t>definire le modalità di accesso e di permanenza del personale in loco, in funzione delle competenze e dei turni;</w:t>
      </w:r>
    </w:p>
    <w:p w:rsidR="00DE31A8" w:rsidRPr="009753CA" w:rsidRDefault="00DE31A8" w:rsidP="00284DBD">
      <w:pPr>
        <w:numPr>
          <w:ilvl w:val="0"/>
          <w:numId w:val="6"/>
        </w:numPr>
        <w:spacing w:after="0" w:line="240" w:lineRule="auto"/>
        <w:ind w:left="1077" w:hanging="357"/>
        <w:jc w:val="both"/>
        <w:rPr>
          <w:rFonts w:asciiTheme="majorHAnsi" w:hAnsiTheme="majorHAnsi" w:cs="Tahoma"/>
          <w:sz w:val="24"/>
          <w:szCs w:val="24"/>
        </w:rPr>
      </w:pPr>
      <w:r w:rsidRPr="009753CA">
        <w:rPr>
          <w:rFonts w:asciiTheme="majorHAnsi" w:hAnsiTheme="majorHAnsi" w:cs="Tahoma"/>
          <w:sz w:val="24"/>
          <w:szCs w:val="24"/>
        </w:rPr>
        <w:t>fornire le schede tecniche e di sicurezza di tutti i prodotti utilizzati nonché le schede tecniche delle attrezzature/mezzi di proprietà della stessa;</w:t>
      </w:r>
    </w:p>
    <w:p w:rsidR="00DE31A8" w:rsidRPr="009753CA" w:rsidRDefault="00DE31A8" w:rsidP="00284DBD">
      <w:pPr>
        <w:numPr>
          <w:ilvl w:val="0"/>
          <w:numId w:val="6"/>
        </w:numPr>
        <w:spacing w:after="0" w:line="240" w:lineRule="auto"/>
        <w:ind w:left="1077" w:hanging="357"/>
        <w:jc w:val="both"/>
        <w:rPr>
          <w:rFonts w:asciiTheme="majorHAnsi" w:hAnsiTheme="majorHAnsi" w:cs="Tahoma"/>
          <w:sz w:val="24"/>
          <w:szCs w:val="24"/>
        </w:rPr>
      </w:pPr>
      <w:r w:rsidRPr="009753CA">
        <w:rPr>
          <w:rFonts w:asciiTheme="majorHAnsi" w:hAnsiTheme="majorHAnsi" w:cs="Tahoma"/>
          <w:sz w:val="24"/>
          <w:szCs w:val="24"/>
        </w:rPr>
        <w:lastRenderedPageBreak/>
        <w:t xml:space="preserve">sottoporre all’approvazione della </w:t>
      </w:r>
      <w:r w:rsidR="00A84EB2" w:rsidRPr="009753CA">
        <w:rPr>
          <w:rFonts w:asciiTheme="majorHAnsi" w:hAnsiTheme="majorHAnsi" w:cs="Tahoma"/>
          <w:sz w:val="24"/>
          <w:szCs w:val="24"/>
        </w:rPr>
        <w:t xml:space="preserve">Servizio </w:t>
      </w:r>
      <w:r w:rsidR="000A6B5F" w:rsidRPr="009753CA">
        <w:rPr>
          <w:rFonts w:asciiTheme="majorHAnsi" w:hAnsiTheme="majorHAnsi" w:cs="Tahoma"/>
          <w:sz w:val="24"/>
          <w:szCs w:val="24"/>
        </w:rPr>
        <w:t>veterinario</w:t>
      </w:r>
      <w:r w:rsidRPr="009753CA">
        <w:rPr>
          <w:rFonts w:asciiTheme="majorHAnsi" w:hAnsiTheme="majorHAnsi" w:cs="Tahoma"/>
          <w:sz w:val="24"/>
          <w:szCs w:val="24"/>
        </w:rPr>
        <w:t xml:space="preserve"> la scheda di </w:t>
      </w:r>
      <w:proofErr w:type="spellStart"/>
      <w:r w:rsidRPr="009753CA">
        <w:rPr>
          <w:rFonts w:asciiTheme="majorHAnsi" w:hAnsiTheme="majorHAnsi" w:cs="Tahoma"/>
          <w:sz w:val="24"/>
          <w:szCs w:val="24"/>
        </w:rPr>
        <w:t>autovaluzione</w:t>
      </w:r>
      <w:proofErr w:type="spellEnd"/>
      <w:r w:rsidRPr="009753CA">
        <w:rPr>
          <w:rFonts w:asciiTheme="majorHAnsi" w:hAnsiTheme="majorHAnsi" w:cs="Tahoma"/>
          <w:sz w:val="24"/>
          <w:szCs w:val="24"/>
        </w:rPr>
        <w:t xml:space="preserve"> mensile sull’esito del servizio svolto.</w:t>
      </w:r>
    </w:p>
    <w:p w:rsidR="00DE31A8" w:rsidRPr="009753CA" w:rsidRDefault="00DE31A8" w:rsidP="00284DBD">
      <w:pPr>
        <w:pStyle w:val="Elencoacolori-Colore11"/>
        <w:autoSpaceDE w:val="0"/>
        <w:autoSpaceDN w:val="0"/>
        <w:ind w:left="0"/>
        <w:jc w:val="both"/>
        <w:rPr>
          <w:rFonts w:asciiTheme="majorHAnsi" w:hAnsiTheme="majorHAnsi" w:cs="Tahoma"/>
          <w:iCs/>
          <w:sz w:val="24"/>
          <w:szCs w:val="24"/>
        </w:rPr>
      </w:pPr>
    </w:p>
    <w:p w:rsidR="00DE31A8" w:rsidRPr="009753CA" w:rsidRDefault="00DE31A8" w:rsidP="00284DBD">
      <w:pPr>
        <w:pStyle w:val="Nessunaspaziatura1"/>
        <w:rPr>
          <w:rFonts w:asciiTheme="majorHAnsi" w:hAnsiTheme="majorHAnsi" w:cs="Tahoma"/>
          <w:iCs/>
          <w:sz w:val="24"/>
          <w:szCs w:val="24"/>
        </w:rPr>
      </w:pPr>
      <w:r w:rsidRPr="009753CA">
        <w:rPr>
          <w:rFonts w:asciiTheme="majorHAnsi" w:hAnsiTheme="majorHAnsi" w:cs="Tahoma"/>
          <w:iCs/>
          <w:sz w:val="24"/>
          <w:szCs w:val="24"/>
        </w:rPr>
        <w:t xml:space="preserve">Per le attività di </w:t>
      </w:r>
      <w:proofErr w:type="spellStart"/>
      <w:r w:rsidRPr="009753CA">
        <w:rPr>
          <w:rFonts w:asciiTheme="majorHAnsi" w:hAnsiTheme="majorHAnsi" w:cs="Tahoma"/>
          <w:iCs/>
          <w:sz w:val="24"/>
          <w:szCs w:val="24"/>
        </w:rPr>
        <w:t>pre-avviamento</w:t>
      </w:r>
      <w:proofErr w:type="spellEnd"/>
      <w:r w:rsidRPr="009753CA">
        <w:rPr>
          <w:rFonts w:asciiTheme="majorHAnsi" w:hAnsiTheme="majorHAnsi" w:cs="Tahoma"/>
          <w:iCs/>
          <w:sz w:val="24"/>
          <w:szCs w:val="24"/>
        </w:rPr>
        <w:t xml:space="preserve"> non è previsto alcun compenso in quanto attività propedeutiche allo svolgimento del servizio oggetto del presente appalto. </w:t>
      </w:r>
    </w:p>
    <w:p w:rsidR="00942BE4" w:rsidRPr="009753CA" w:rsidRDefault="00942BE4" w:rsidP="00284DBD">
      <w:pPr>
        <w:pStyle w:val="Nessunaspaziatura1"/>
        <w:rPr>
          <w:rFonts w:asciiTheme="majorHAnsi" w:hAnsiTheme="majorHAnsi" w:cs="Tahoma"/>
          <w:iCs/>
          <w:sz w:val="24"/>
          <w:szCs w:val="24"/>
        </w:rPr>
      </w:pPr>
    </w:p>
    <w:p w:rsidR="00DE31A8" w:rsidRPr="009753CA" w:rsidRDefault="00DE31A8" w:rsidP="00284DBD">
      <w:pPr>
        <w:pStyle w:val="Paragrafoelenco"/>
        <w:numPr>
          <w:ilvl w:val="0"/>
          <w:numId w:val="11"/>
        </w:numPr>
        <w:spacing w:line="240" w:lineRule="auto"/>
        <w:rPr>
          <w:rFonts w:asciiTheme="majorHAnsi" w:hAnsiTheme="majorHAnsi" w:cs="Tahoma"/>
          <w:b/>
          <w:sz w:val="24"/>
          <w:szCs w:val="24"/>
        </w:rPr>
      </w:pPr>
      <w:r w:rsidRPr="009753CA">
        <w:rPr>
          <w:rFonts w:asciiTheme="majorHAnsi" w:hAnsiTheme="majorHAnsi" w:cs="Tahoma"/>
          <w:b/>
          <w:sz w:val="24"/>
          <w:szCs w:val="24"/>
        </w:rPr>
        <w:t xml:space="preserve"> CONTROLLO DI QUALITA’</w:t>
      </w:r>
    </w:p>
    <w:p w:rsidR="0003683E" w:rsidRPr="009753CA" w:rsidRDefault="0003683E" w:rsidP="00284DBD">
      <w:pPr>
        <w:spacing w:line="240" w:lineRule="auto"/>
        <w:jc w:val="both"/>
        <w:rPr>
          <w:rFonts w:asciiTheme="majorHAnsi" w:hAnsiTheme="majorHAnsi" w:cstheme="minorHAnsi"/>
          <w:sz w:val="24"/>
          <w:szCs w:val="24"/>
        </w:rPr>
      </w:pPr>
      <w:r w:rsidRPr="009753CA">
        <w:rPr>
          <w:rFonts w:asciiTheme="majorHAnsi" w:hAnsiTheme="majorHAnsi" w:cstheme="minorHAnsi"/>
          <w:bCs/>
          <w:sz w:val="24"/>
          <w:szCs w:val="24"/>
        </w:rPr>
        <w:t xml:space="preserve">Tutta l’attività inerente </w:t>
      </w:r>
      <w:r w:rsidR="00942BE4" w:rsidRPr="009753CA">
        <w:rPr>
          <w:rFonts w:asciiTheme="majorHAnsi" w:hAnsiTheme="majorHAnsi" w:cstheme="minorHAnsi"/>
          <w:bCs/>
          <w:sz w:val="24"/>
          <w:szCs w:val="24"/>
        </w:rPr>
        <w:t>a</w:t>
      </w:r>
      <w:r w:rsidRPr="009753CA">
        <w:rPr>
          <w:rFonts w:asciiTheme="majorHAnsi" w:hAnsiTheme="majorHAnsi" w:cstheme="minorHAnsi"/>
          <w:bCs/>
          <w:sz w:val="24"/>
          <w:szCs w:val="24"/>
        </w:rPr>
        <w:t xml:space="preserve">l presente appalto è sottoposta alla vigilanza e verifica da parte del Servizio </w:t>
      </w:r>
      <w:r w:rsidR="000A6B5F" w:rsidRPr="009753CA">
        <w:rPr>
          <w:rFonts w:asciiTheme="majorHAnsi" w:hAnsiTheme="majorHAnsi" w:cstheme="minorHAnsi"/>
          <w:bCs/>
          <w:sz w:val="24"/>
          <w:szCs w:val="24"/>
        </w:rPr>
        <w:t>Veterinario</w:t>
      </w:r>
      <w:r w:rsidRPr="009753CA">
        <w:rPr>
          <w:rFonts w:asciiTheme="majorHAnsi" w:hAnsiTheme="majorHAnsi" w:cstheme="minorHAnsi"/>
          <w:sz w:val="24"/>
          <w:szCs w:val="24"/>
        </w:rPr>
        <w:t xml:space="preserve"> che potrà </w:t>
      </w:r>
      <w:r w:rsidR="00942BE4" w:rsidRPr="009753CA">
        <w:rPr>
          <w:rFonts w:asciiTheme="majorHAnsi" w:hAnsiTheme="majorHAnsi" w:cstheme="minorHAnsi"/>
          <w:sz w:val="24"/>
          <w:szCs w:val="24"/>
        </w:rPr>
        <w:t>compiere in qualsiasi momento</w:t>
      </w:r>
      <w:r w:rsidRPr="009753CA">
        <w:rPr>
          <w:rFonts w:asciiTheme="majorHAnsi" w:hAnsiTheme="majorHAnsi" w:cstheme="minorHAnsi"/>
          <w:sz w:val="24"/>
          <w:szCs w:val="24"/>
        </w:rPr>
        <w:t xml:space="preserve"> controlli circa la qualità e funzionalità del servizio, riservandosi di applicare le penali o sospendere i pagamenti nel caso in cui le prestazioni non venissero effettuate nel rispetto del  presente capitolato</w:t>
      </w:r>
      <w:r w:rsidR="0023756B" w:rsidRPr="009753CA">
        <w:rPr>
          <w:rFonts w:asciiTheme="majorHAnsi" w:hAnsiTheme="majorHAnsi" w:cstheme="minorHAnsi"/>
          <w:sz w:val="24"/>
          <w:szCs w:val="24"/>
        </w:rPr>
        <w:t xml:space="preserve"> e dell’offerta presentata in gara</w:t>
      </w:r>
      <w:r w:rsidRPr="009753CA">
        <w:rPr>
          <w:rFonts w:asciiTheme="majorHAnsi" w:hAnsiTheme="majorHAnsi" w:cstheme="minorHAnsi"/>
          <w:sz w:val="24"/>
          <w:szCs w:val="24"/>
        </w:rPr>
        <w:t xml:space="preserve">. </w:t>
      </w:r>
    </w:p>
    <w:p w:rsidR="00DE31A8" w:rsidRPr="009753CA" w:rsidRDefault="00DE31A8" w:rsidP="00284DBD">
      <w:pPr>
        <w:spacing w:line="240" w:lineRule="auto"/>
        <w:jc w:val="both"/>
        <w:rPr>
          <w:rFonts w:asciiTheme="majorHAnsi" w:hAnsiTheme="majorHAnsi"/>
          <w:sz w:val="24"/>
          <w:szCs w:val="24"/>
        </w:rPr>
      </w:pPr>
      <w:r w:rsidRPr="009753CA">
        <w:rPr>
          <w:rFonts w:asciiTheme="majorHAnsi" w:hAnsiTheme="majorHAnsi" w:cs="Tahoma"/>
          <w:sz w:val="24"/>
          <w:szCs w:val="24"/>
        </w:rPr>
        <w:t>L’Azienda potrà attivare autonomamente tutti i meccanismi di controllo che riterrà opportuni per verificare l'adempimento d</w:t>
      </w:r>
      <w:r w:rsidR="0023756B" w:rsidRPr="009753CA">
        <w:rPr>
          <w:rFonts w:asciiTheme="majorHAnsi" w:hAnsiTheme="majorHAnsi" w:cs="Tahoma"/>
          <w:sz w:val="24"/>
          <w:szCs w:val="24"/>
        </w:rPr>
        <w:t>egli</w:t>
      </w:r>
      <w:r w:rsidRPr="009753CA">
        <w:rPr>
          <w:rFonts w:asciiTheme="majorHAnsi" w:hAnsiTheme="majorHAnsi" w:cs="Tahoma"/>
          <w:sz w:val="24"/>
          <w:szCs w:val="24"/>
        </w:rPr>
        <w:t xml:space="preserve"> obblighi contrattuali</w:t>
      </w:r>
      <w:r w:rsidRPr="009753CA">
        <w:rPr>
          <w:rFonts w:asciiTheme="majorHAnsi" w:hAnsiTheme="majorHAnsi"/>
          <w:sz w:val="24"/>
          <w:szCs w:val="24"/>
        </w:rPr>
        <w:t>.</w:t>
      </w:r>
    </w:p>
    <w:p w:rsidR="00DE31A8" w:rsidRPr="009753CA" w:rsidRDefault="00DE31A8" w:rsidP="00284DBD">
      <w:pPr>
        <w:pStyle w:val="Style6"/>
        <w:spacing w:line="240" w:lineRule="auto"/>
        <w:rPr>
          <w:rStyle w:val="FontStyle44"/>
          <w:rFonts w:asciiTheme="majorHAnsi" w:hAnsiTheme="majorHAnsi"/>
          <w:color w:val="auto"/>
        </w:rPr>
      </w:pPr>
      <w:r w:rsidRPr="009753CA">
        <w:rPr>
          <w:rStyle w:val="FontStyle44"/>
          <w:rFonts w:asciiTheme="majorHAnsi" w:hAnsiTheme="majorHAnsi"/>
          <w:color w:val="auto"/>
        </w:rPr>
        <w:t xml:space="preserve">Il controllo potrà essere </w:t>
      </w:r>
      <w:r w:rsidR="00942BE4" w:rsidRPr="009753CA">
        <w:rPr>
          <w:rStyle w:val="FontStyle44"/>
          <w:rFonts w:asciiTheme="majorHAnsi" w:hAnsiTheme="majorHAnsi"/>
          <w:color w:val="auto"/>
        </w:rPr>
        <w:t>eseguito</w:t>
      </w:r>
      <w:r w:rsidRPr="009753CA">
        <w:rPr>
          <w:rStyle w:val="FontStyle44"/>
          <w:rFonts w:asciiTheme="majorHAnsi" w:hAnsiTheme="majorHAnsi"/>
          <w:color w:val="auto"/>
        </w:rPr>
        <w:t xml:space="preserve"> anche sulle attrezzature, </w:t>
      </w:r>
      <w:r w:rsidR="0023756B" w:rsidRPr="009753CA">
        <w:rPr>
          <w:rStyle w:val="FontStyle44"/>
          <w:rFonts w:asciiTheme="majorHAnsi" w:hAnsiTheme="majorHAnsi"/>
          <w:color w:val="auto"/>
        </w:rPr>
        <w:t xml:space="preserve">i </w:t>
      </w:r>
      <w:r w:rsidRPr="009753CA">
        <w:rPr>
          <w:rStyle w:val="FontStyle44"/>
          <w:rFonts w:asciiTheme="majorHAnsi" w:hAnsiTheme="majorHAnsi"/>
          <w:color w:val="auto"/>
        </w:rPr>
        <w:t xml:space="preserve">mezzi di trasporto, </w:t>
      </w:r>
      <w:r w:rsidR="0023756B" w:rsidRPr="009753CA">
        <w:rPr>
          <w:rStyle w:val="FontStyle44"/>
          <w:rFonts w:asciiTheme="majorHAnsi" w:hAnsiTheme="majorHAnsi"/>
          <w:color w:val="auto"/>
        </w:rPr>
        <w:t xml:space="preserve">i prodotti di consumo </w:t>
      </w:r>
      <w:r w:rsidR="00384C78" w:rsidRPr="009753CA">
        <w:rPr>
          <w:rStyle w:val="FontStyle44"/>
          <w:rFonts w:asciiTheme="majorHAnsi" w:hAnsiTheme="majorHAnsi"/>
          <w:color w:val="auto"/>
        </w:rPr>
        <w:t xml:space="preserve">e su ogni </w:t>
      </w:r>
      <w:r w:rsidRPr="009753CA">
        <w:rPr>
          <w:rStyle w:val="FontStyle44"/>
          <w:rFonts w:asciiTheme="majorHAnsi" w:hAnsiTheme="majorHAnsi"/>
          <w:color w:val="auto"/>
        </w:rPr>
        <w:t>local</w:t>
      </w:r>
      <w:r w:rsidR="00384C78" w:rsidRPr="009753CA">
        <w:rPr>
          <w:rStyle w:val="FontStyle44"/>
          <w:rFonts w:asciiTheme="majorHAnsi" w:hAnsiTheme="majorHAnsi"/>
          <w:color w:val="auto"/>
        </w:rPr>
        <w:t xml:space="preserve">e che faccia parte </w:t>
      </w:r>
      <w:r w:rsidRPr="009753CA">
        <w:rPr>
          <w:rStyle w:val="FontStyle44"/>
          <w:rFonts w:asciiTheme="majorHAnsi" w:hAnsiTheme="majorHAnsi"/>
          <w:color w:val="auto"/>
        </w:rPr>
        <w:t>dell'organizzazione del Servizio.</w:t>
      </w:r>
    </w:p>
    <w:p w:rsidR="00384C78" w:rsidRPr="009753CA" w:rsidRDefault="00384C78" w:rsidP="00284DBD">
      <w:pPr>
        <w:spacing w:line="240" w:lineRule="auto"/>
        <w:rPr>
          <w:rFonts w:asciiTheme="majorHAnsi" w:hAnsiTheme="majorHAnsi"/>
          <w:sz w:val="24"/>
          <w:szCs w:val="24"/>
          <w:lang w:eastAsia="zh-CN"/>
        </w:rPr>
      </w:pPr>
    </w:p>
    <w:p w:rsidR="00DE31A8" w:rsidRPr="009753CA" w:rsidRDefault="00DE31A8"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L’Azienda si asterrà dal fare alcuna osservazione diretta ai dipendenti della Ditta, rivolgendo le proprie osservazioni esclusivamente al Responsabile del servizio</w:t>
      </w:r>
      <w:r w:rsidR="00942BE4" w:rsidRPr="009753CA">
        <w:rPr>
          <w:rFonts w:asciiTheme="majorHAnsi" w:hAnsiTheme="majorHAnsi" w:cs="Tahoma"/>
          <w:sz w:val="24"/>
          <w:szCs w:val="24"/>
        </w:rPr>
        <w:t>,</w:t>
      </w:r>
      <w:r w:rsidRPr="009753CA">
        <w:rPr>
          <w:rFonts w:asciiTheme="majorHAnsi" w:hAnsiTheme="majorHAnsi" w:cs="Tahoma"/>
          <w:sz w:val="24"/>
          <w:szCs w:val="24"/>
        </w:rPr>
        <w:t xml:space="preserve"> cui saranno formulate le eventuali contestazioni.</w:t>
      </w:r>
    </w:p>
    <w:p w:rsidR="00DE31A8" w:rsidRPr="009753CA" w:rsidRDefault="00DE31A8" w:rsidP="00284DBD">
      <w:pPr>
        <w:spacing w:line="240" w:lineRule="auto"/>
        <w:jc w:val="both"/>
        <w:rPr>
          <w:rFonts w:asciiTheme="majorHAnsi" w:hAnsiTheme="majorHAnsi" w:cs="Tahoma"/>
          <w:sz w:val="24"/>
          <w:szCs w:val="24"/>
        </w:rPr>
      </w:pPr>
      <w:r w:rsidRPr="009753CA">
        <w:rPr>
          <w:rFonts w:asciiTheme="majorHAnsi" w:hAnsiTheme="majorHAnsi" w:cs="Tahoma"/>
          <w:bCs/>
          <w:sz w:val="24"/>
          <w:szCs w:val="24"/>
        </w:rPr>
        <w:t>A seguito di contraddittorio con la Ditta sarà poi prodotta idonea documentazione, che l’Azienda potrà utilizzare per gli eventuali provvedimenti e determinazioni di competenza.</w:t>
      </w:r>
    </w:p>
    <w:p w:rsidR="009251DB" w:rsidRPr="009753CA" w:rsidRDefault="009251DB" w:rsidP="00284DBD">
      <w:pPr>
        <w:spacing w:after="0" w:line="240" w:lineRule="auto"/>
        <w:rPr>
          <w:rFonts w:asciiTheme="majorHAnsi" w:hAnsiTheme="majorHAnsi" w:cs="Tahoma"/>
          <w:sz w:val="24"/>
          <w:szCs w:val="24"/>
        </w:rPr>
      </w:pPr>
    </w:p>
    <w:p w:rsidR="00774FD7" w:rsidRPr="009753CA" w:rsidRDefault="00774FD7" w:rsidP="00284DBD">
      <w:pPr>
        <w:pStyle w:val="Paragrafoelenco"/>
        <w:numPr>
          <w:ilvl w:val="0"/>
          <w:numId w:val="11"/>
        </w:numPr>
        <w:spacing w:after="0" w:line="240" w:lineRule="auto"/>
        <w:rPr>
          <w:rFonts w:asciiTheme="majorHAnsi" w:hAnsiTheme="majorHAnsi" w:cs="Tahoma"/>
          <w:b/>
          <w:sz w:val="24"/>
          <w:szCs w:val="24"/>
        </w:rPr>
      </w:pPr>
      <w:r w:rsidRPr="009753CA">
        <w:rPr>
          <w:rFonts w:asciiTheme="majorHAnsi" w:hAnsiTheme="majorHAnsi" w:cs="Tahoma"/>
          <w:b/>
          <w:sz w:val="24"/>
          <w:szCs w:val="24"/>
        </w:rPr>
        <w:t>CLAUSOLE PENALI</w:t>
      </w:r>
      <w:r w:rsidRPr="009753CA">
        <w:rPr>
          <w:rFonts w:asciiTheme="majorHAnsi" w:hAnsiTheme="majorHAnsi" w:cs="Tahoma"/>
          <w:b/>
          <w:sz w:val="24"/>
          <w:szCs w:val="24"/>
        </w:rPr>
        <w:tab/>
      </w:r>
    </w:p>
    <w:p w:rsidR="00774FD7" w:rsidRPr="009753CA" w:rsidRDefault="00774FD7" w:rsidP="00284DBD">
      <w:pPr>
        <w:tabs>
          <w:tab w:val="left" w:pos="0"/>
        </w:tabs>
        <w:spacing w:line="240" w:lineRule="auto"/>
        <w:jc w:val="both"/>
        <w:rPr>
          <w:rFonts w:asciiTheme="majorHAnsi" w:hAnsiTheme="majorHAnsi" w:cs="Tahoma"/>
          <w:sz w:val="24"/>
          <w:szCs w:val="24"/>
        </w:rPr>
      </w:pPr>
      <w:r w:rsidRPr="009753CA">
        <w:rPr>
          <w:rFonts w:asciiTheme="majorHAnsi" w:hAnsiTheme="majorHAnsi" w:cs="Tahoma"/>
          <w:sz w:val="24"/>
          <w:szCs w:val="24"/>
        </w:rPr>
        <w:t>Qualora le prestazioni richieste non siano rese secondo le modalità previste dal presente Capitolato, in assenza di giustificazione scritta elaborata dalla ditta aggiudicataria validata dall’Azienda, potranno esser</w:t>
      </w:r>
      <w:r w:rsidR="00942BE4" w:rsidRPr="009753CA">
        <w:rPr>
          <w:rFonts w:asciiTheme="majorHAnsi" w:hAnsiTheme="majorHAnsi" w:cs="Tahoma"/>
          <w:sz w:val="24"/>
          <w:szCs w:val="24"/>
        </w:rPr>
        <w:t>e</w:t>
      </w:r>
      <w:r w:rsidRPr="009753CA">
        <w:rPr>
          <w:rFonts w:asciiTheme="majorHAnsi" w:hAnsiTheme="majorHAnsi" w:cs="Tahoma"/>
          <w:sz w:val="24"/>
          <w:szCs w:val="24"/>
        </w:rPr>
        <w:t xml:space="preserve"> applicate penali di entità diversa a seconda della gravità dell’inadempienza ed in particolare:</w:t>
      </w:r>
    </w:p>
    <w:p w:rsidR="00774FD7" w:rsidRPr="009753CA" w:rsidRDefault="00774FD7" w:rsidP="00284DBD">
      <w:pPr>
        <w:tabs>
          <w:tab w:val="left" w:pos="0"/>
        </w:tabs>
        <w:spacing w:line="240" w:lineRule="auto"/>
        <w:jc w:val="both"/>
        <w:rPr>
          <w:rFonts w:asciiTheme="majorHAnsi" w:hAnsiTheme="majorHAnsi" w:cs="Tahoma"/>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0"/>
        <w:gridCol w:w="2290"/>
      </w:tblGrid>
      <w:tr w:rsidR="00774FD7" w:rsidRPr="009753CA" w:rsidTr="00774FD7">
        <w:tc>
          <w:tcPr>
            <w:tcW w:w="7380" w:type="dxa"/>
          </w:tcPr>
          <w:p w:rsidR="00774FD7" w:rsidRPr="009753CA" w:rsidRDefault="00774FD7" w:rsidP="00284DBD">
            <w:pPr>
              <w:tabs>
                <w:tab w:val="left" w:pos="0"/>
              </w:tabs>
              <w:spacing w:line="240" w:lineRule="auto"/>
              <w:jc w:val="both"/>
              <w:rPr>
                <w:rFonts w:asciiTheme="majorHAnsi" w:hAnsiTheme="majorHAnsi" w:cs="Tahoma"/>
                <w:b/>
                <w:sz w:val="24"/>
                <w:szCs w:val="24"/>
              </w:rPr>
            </w:pPr>
            <w:r w:rsidRPr="009753CA">
              <w:rPr>
                <w:rFonts w:asciiTheme="majorHAnsi" w:hAnsiTheme="majorHAnsi" w:cs="Tahoma"/>
                <w:b/>
                <w:sz w:val="24"/>
                <w:szCs w:val="24"/>
              </w:rPr>
              <w:t>Inadempimento</w:t>
            </w:r>
          </w:p>
        </w:tc>
        <w:tc>
          <w:tcPr>
            <w:tcW w:w="2290" w:type="dxa"/>
          </w:tcPr>
          <w:p w:rsidR="00774FD7" w:rsidRPr="009753CA" w:rsidRDefault="00774FD7" w:rsidP="00284DBD">
            <w:pPr>
              <w:tabs>
                <w:tab w:val="left" w:pos="0"/>
              </w:tabs>
              <w:spacing w:line="240" w:lineRule="auto"/>
              <w:jc w:val="both"/>
              <w:rPr>
                <w:rFonts w:asciiTheme="majorHAnsi" w:hAnsiTheme="majorHAnsi" w:cs="Tahoma"/>
                <w:b/>
                <w:sz w:val="24"/>
                <w:szCs w:val="24"/>
              </w:rPr>
            </w:pPr>
            <w:r w:rsidRPr="009753CA">
              <w:rPr>
                <w:rFonts w:asciiTheme="majorHAnsi" w:hAnsiTheme="majorHAnsi" w:cs="Tahoma"/>
                <w:b/>
                <w:sz w:val="24"/>
                <w:szCs w:val="24"/>
              </w:rPr>
              <w:t>Penale</w:t>
            </w:r>
          </w:p>
        </w:tc>
      </w:tr>
      <w:tr w:rsidR="00774FD7" w:rsidRPr="009753CA" w:rsidTr="00774FD7">
        <w:tc>
          <w:tcPr>
            <w:tcW w:w="7380" w:type="dxa"/>
          </w:tcPr>
          <w:p w:rsidR="00774FD7" w:rsidRPr="009753CA" w:rsidRDefault="00774FD7" w:rsidP="00284DBD">
            <w:pPr>
              <w:tabs>
                <w:tab w:val="left" w:pos="0"/>
              </w:tabs>
              <w:spacing w:line="240" w:lineRule="auto"/>
              <w:jc w:val="both"/>
              <w:rPr>
                <w:rFonts w:asciiTheme="majorHAnsi" w:hAnsiTheme="majorHAnsi" w:cs="Tahoma"/>
                <w:sz w:val="24"/>
                <w:szCs w:val="24"/>
              </w:rPr>
            </w:pPr>
            <w:r w:rsidRPr="009753CA">
              <w:rPr>
                <w:rFonts w:asciiTheme="majorHAnsi" w:hAnsiTheme="majorHAnsi" w:cs="Tahoma"/>
                <w:sz w:val="24"/>
                <w:szCs w:val="24"/>
              </w:rPr>
              <w:t>Per ogni mancata risposta alla chiamata d’intervento o ritardo degli operatori  nell’esecuzione del servizio conformemente a quanto indicato nel capitolato speciale.</w:t>
            </w:r>
          </w:p>
        </w:tc>
        <w:tc>
          <w:tcPr>
            <w:tcW w:w="2290" w:type="dxa"/>
          </w:tcPr>
          <w:p w:rsidR="00774FD7" w:rsidRPr="009753CA" w:rsidRDefault="00774FD7" w:rsidP="00D51FB4">
            <w:pPr>
              <w:tabs>
                <w:tab w:val="left" w:pos="0"/>
              </w:tabs>
              <w:spacing w:line="240" w:lineRule="auto"/>
              <w:jc w:val="center"/>
              <w:rPr>
                <w:rFonts w:asciiTheme="majorHAnsi" w:hAnsiTheme="majorHAnsi" w:cs="Tahoma"/>
                <w:sz w:val="24"/>
                <w:szCs w:val="24"/>
              </w:rPr>
            </w:pPr>
            <w:r w:rsidRPr="009753CA">
              <w:rPr>
                <w:rFonts w:asciiTheme="majorHAnsi" w:hAnsiTheme="majorHAnsi" w:cs="Tahoma"/>
                <w:sz w:val="24"/>
                <w:szCs w:val="24"/>
              </w:rPr>
              <w:t>€ 100,00</w:t>
            </w:r>
          </w:p>
        </w:tc>
      </w:tr>
      <w:tr w:rsidR="00774FD7" w:rsidRPr="009753CA" w:rsidTr="00774FD7">
        <w:tc>
          <w:tcPr>
            <w:tcW w:w="7380" w:type="dxa"/>
          </w:tcPr>
          <w:p w:rsidR="00774FD7" w:rsidRPr="009753CA" w:rsidRDefault="00774FD7" w:rsidP="00284DBD">
            <w:pPr>
              <w:tabs>
                <w:tab w:val="left" w:pos="0"/>
              </w:tabs>
              <w:spacing w:line="240" w:lineRule="auto"/>
              <w:jc w:val="both"/>
              <w:rPr>
                <w:rFonts w:asciiTheme="majorHAnsi" w:hAnsiTheme="majorHAnsi" w:cs="Tahoma"/>
                <w:sz w:val="24"/>
                <w:szCs w:val="24"/>
              </w:rPr>
            </w:pPr>
            <w:r w:rsidRPr="009753CA">
              <w:rPr>
                <w:rFonts w:asciiTheme="majorHAnsi" w:hAnsiTheme="majorHAnsi" w:cs="Tahoma"/>
                <w:sz w:val="24"/>
                <w:szCs w:val="24"/>
              </w:rPr>
              <w:t xml:space="preserve">Per ogni segnalazione documentata di comportamento scorretto o maleducato nei confronti dell’utenza, verso gli operatori dell’Azienda o altri enti co-interessati dal servizio. </w:t>
            </w:r>
          </w:p>
        </w:tc>
        <w:tc>
          <w:tcPr>
            <w:tcW w:w="2290" w:type="dxa"/>
          </w:tcPr>
          <w:p w:rsidR="00774FD7" w:rsidRPr="009753CA" w:rsidRDefault="00774FD7" w:rsidP="00D51FB4">
            <w:pPr>
              <w:tabs>
                <w:tab w:val="left" w:pos="0"/>
              </w:tabs>
              <w:spacing w:line="240" w:lineRule="auto"/>
              <w:jc w:val="center"/>
              <w:rPr>
                <w:rFonts w:asciiTheme="majorHAnsi" w:hAnsiTheme="majorHAnsi" w:cs="Tahoma"/>
                <w:sz w:val="24"/>
                <w:szCs w:val="24"/>
              </w:rPr>
            </w:pPr>
            <w:r w:rsidRPr="009753CA">
              <w:rPr>
                <w:rFonts w:asciiTheme="majorHAnsi" w:hAnsiTheme="majorHAnsi" w:cs="Tahoma"/>
                <w:sz w:val="24"/>
                <w:szCs w:val="24"/>
              </w:rPr>
              <w:t>€ 100,00</w:t>
            </w:r>
          </w:p>
        </w:tc>
      </w:tr>
      <w:tr w:rsidR="00AC41C2" w:rsidRPr="009753CA" w:rsidTr="00774FD7">
        <w:tc>
          <w:tcPr>
            <w:tcW w:w="7380" w:type="dxa"/>
            <w:tcBorders>
              <w:top w:val="single" w:sz="4" w:space="0" w:color="auto"/>
              <w:left w:val="single" w:sz="4" w:space="0" w:color="auto"/>
              <w:bottom w:val="single" w:sz="4" w:space="0" w:color="auto"/>
              <w:right w:val="single" w:sz="4" w:space="0" w:color="auto"/>
            </w:tcBorders>
          </w:tcPr>
          <w:p w:rsidR="00AC41C2" w:rsidRPr="009753CA" w:rsidRDefault="00AC41C2"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Per ogni giorno di ritardo nella presentazione delle fatture</w:t>
            </w:r>
          </w:p>
        </w:tc>
        <w:tc>
          <w:tcPr>
            <w:tcW w:w="2290" w:type="dxa"/>
            <w:tcBorders>
              <w:top w:val="single" w:sz="4" w:space="0" w:color="auto"/>
              <w:left w:val="single" w:sz="4" w:space="0" w:color="auto"/>
              <w:bottom w:val="single" w:sz="4" w:space="0" w:color="auto"/>
              <w:right w:val="single" w:sz="4" w:space="0" w:color="auto"/>
            </w:tcBorders>
          </w:tcPr>
          <w:p w:rsidR="00AC41C2" w:rsidRPr="009753CA" w:rsidRDefault="00AC41C2" w:rsidP="00D51FB4">
            <w:pPr>
              <w:tabs>
                <w:tab w:val="left" w:pos="0"/>
              </w:tabs>
              <w:spacing w:line="240" w:lineRule="auto"/>
              <w:jc w:val="center"/>
              <w:rPr>
                <w:rFonts w:asciiTheme="majorHAnsi" w:hAnsiTheme="majorHAnsi" w:cs="Tahoma"/>
                <w:sz w:val="24"/>
                <w:szCs w:val="24"/>
              </w:rPr>
            </w:pPr>
            <w:r w:rsidRPr="009753CA">
              <w:rPr>
                <w:rFonts w:asciiTheme="majorHAnsi" w:hAnsiTheme="majorHAnsi" w:cs="Tahoma"/>
                <w:sz w:val="24"/>
                <w:szCs w:val="24"/>
              </w:rPr>
              <w:t>€ 100,00</w:t>
            </w:r>
          </w:p>
        </w:tc>
      </w:tr>
      <w:tr w:rsidR="00774FD7" w:rsidRPr="009753CA" w:rsidTr="00774FD7">
        <w:tc>
          <w:tcPr>
            <w:tcW w:w="7380" w:type="dxa"/>
            <w:tcBorders>
              <w:top w:val="single" w:sz="4" w:space="0" w:color="auto"/>
              <w:left w:val="single" w:sz="4" w:space="0" w:color="auto"/>
              <w:bottom w:val="single" w:sz="4" w:space="0" w:color="auto"/>
              <w:right w:val="single" w:sz="4" w:space="0" w:color="auto"/>
            </w:tcBorders>
          </w:tcPr>
          <w:p w:rsidR="00774FD7" w:rsidRPr="009753CA" w:rsidRDefault="00774FD7"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Per altri fatti o circostanze che configurino ipotesi di mancata o difforme esecuzione del servizio rispetto a quanto richiesto dal presente CSA.</w:t>
            </w:r>
          </w:p>
        </w:tc>
        <w:tc>
          <w:tcPr>
            <w:tcW w:w="2290" w:type="dxa"/>
            <w:tcBorders>
              <w:top w:val="single" w:sz="4" w:space="0" w:color="auto"/>
              <w:left w:val="single" w:sz="4" w:space="0" w:color="auto"/>
              <w:bottom w:val="single" w:sz="4" w:space="0" w:color="auto"/>
              <w:right w:val="single" w:sz="4" w:space="0" w:color="auto"/>
            </w:tcBorders>
          </w:tcPr>
          <w:p w:rsidR="00774FD7" w:rsidRPr="009753CA" w:rsidRDefault="00774FD7" w:rsidP="00D51FB4">
            <w:pPr>
              <w:tabs>
                <w:tab w:val="left" w:pos="0"/>
              </w:tabs>
              <w:spacing w:line="240" w:lineRule="auto"/>
              <w:jc w:val="center"/>
              <w:rPr>
                <w:rFonts w:asciiTheme="majorHAnsi" w:hAnsiTheme="majorHAnsi" w:cs="Tahoma"/>
                <w:sz w:val="24"/>
                <w:szCs w:val="24"/>
              </w:rPr>
            </w:pPr>
            <w:r w:rsidRPr="009753CA">
              <w:rPr>
                <w:rFonts w:asciiTheme="majorHAnsi" w:hAnsiTheme="majorHAnsi" w:cs="Tahoma"/>
                <w:sz w:val="24"/>
                <w:szCs w:val="24"/>
              </w:rPr>
              <w:t>da €    100,00</w:t>
            </w:r>
          </w:p>
          <w:p w:rsidR="00774FD7" w:rsidRPr="009753CA" w:rsidRDefault="00774FD7" w:rsidP="00D51FB4">
            <w:pPr>
              <w:tabs>
                <w:tab w:val="left" w:pos="0"/>
              </w:tabs>
              <w:spacing w:line="240" w:lineRule="auto"/>
              <w:jc w:val="center"/>
              <w:rPr>
                <w:rFonts w:asciiTheme="majorHAnsi" w:hAnsiTheme="majorHAnsi" w:cs="Tahoma"/>
                <w:sz w:val="24"/>
                <w:szCs w:val="24"/>
              </w:rPr>
            </w:pPr>
            <w:r w:rsidRPr="009753CA">
              <w:rPr>
                <w:rFonts w:asciiTheme="majorHAnsi" w:hAnsiTheme="majorHAnsi" w:cs="Tahoma"/>
                <w:sz w:val="24"/>
                <w:szCs w:val="24"/>
              </w:rPr>
              <w:t>a €. 1.000,00</w:t>
            </w:r>
          </w:p>
        </w:tc>
      </w:tr>
    </w:tbl>
    <w:p w:rsidR="00774FD7" w:rsidRPr="009753CA" w:rsidRDefault="00774FD7" w:rsidP="00284DBD">
      <w:pPr>
        <w:tabs>
          <w:tab w:val="left" w:pos="0"/>
        </w:tabs>
        <w:spacing w:line="240" w:lineRule="auto"/>
        <w:jc w:val="both"/>
        <w:rPr>
          <w:rFonts w:asciiTheme="majorHAnsi" w:hAnsiTheme="majorHAnsi" w:cs="Tahoma"/>
          <w:sz w:val="24"/>
          <w:szCs w:val="24"/>
        </w:rPr>
      </w:pPr>
    </w:p>
    <w:p w:rsidR="00774FD7" w:rsidRPr="009753CA" w:rsidRDefault="00F25671" w:rsidP="00284DBD">
      <w:pPr>
        <w:tabs>
          <w:tab w:val="left" w:pos="0"/>
        </w:tabs>
        <w:spacing w:line="240" w:lineRule="auto"/>
        <w:jc w:val="both"/>
        <w:rPr>
          <w:rFonts w:asciiTheme="majorHAnsi" w:hAnsiTheme="majorHAnsi" w:cs="Tahoma"/>
          <w:sz w:val="24"/>
          <w:szCs w:val="24"/>
        </w:rPr>
      </w:pPr>
      <w:r w:rsidRPr="009753CA">
        <w:rPr>
          <w:rFonts w:asciiTheme="majorHAnsi" w:hAnsiTheme="majorHAnsi" w:cs="Tahoma"/>
          <w:sz w:val="24"/>
          <w:szCs w:val="24"/>
        </w:rPr>
        <w:lastRenderedPageBreak/>
        <w:t xml:space="preserve">L’ammontare della penale varierà in ragione della gravità, della numerosità e della frequenza della violazione riscontrata. </w:t>
      </w:r>
      <w:r w:rsidR="00774FD7" w:rsidRPr="009753CA">
        <w:rPr>
          <w:rFonts w:asciiTheme="majorHAnsi" w:hAnsiTheme="majorHAnsi" w:cs="Tahoma"/>
          <w:sz w:val="24"/>
          <w:szCs w:val="24"/>
        </w:rPr>
        <w:t xml:space="preserve">In caso di recidiva l’entità delle penali è raddoppiata. Le sanzioni sono cumulabili. </w:t>
      </w:r>
    </w:p>
    <w:p w:rsidR="00774FD7" w:rsidRPr="009753CA" w:rsidRDefault="00774FD7" w:rsidP="00284DBD">
      <w:pPr>
        <w:tabs>
          <w:tab w:val="left" w:pos="0"/>
        </w:tabs>
        <w:spacing w:line="240" w:lineRule="auto"/>
        <w:jc w:val="both"/>
        <w:rPr>
          <w:rFonts w:asciiTheme="majorHAnsi" w:hAnsiTheme="majorHAnsi" w:cs="Tahoma"/>
          <w:strike/>
          <w:sz w:val="24"/>
          <w:szCs w:val="24"/>
        </w:rPr>
      </w:pPr>
      <w:r w:rsidRPr="009753CA">
        <w:rPr>
          <w:rFonts w:asciiTheme="majorHAnsi" w:hAnsiTheme="majorHAnsi" w:cs="Tahoma"/>
          <w:sz w:val="24"/>
          <w:szCs w:val="24"/>
        </w:rPr>
        <w:t>Le somme dovute dalla ditta aggiudicataria a titolo di penali e/o di risarcimento del danno derivanti da proprio ritardo, mancato e ingiustificato rispetto dei termini e delle condizioni di contratto saranno recuperate dall</w:t>
      </w:r>
      <w:r w:rsidR="00F25671" w:rsidRPr="009753CA">
        <w:rPr>
          <w:rFonts w:asciiTheme="majorHAnsi" w:hAnsiTheme="majorHAnsi" w:cs="Tahoma"/>
          <w:sz w:val="24"/>
          <w:szCs w:val="24"/>
        </w:rPr>
        <w:t>e A</w:t>
      </w:r>
      <w:r w:rsidR="00942BE4" w:rsidRPr="009753CA">
        <w:rPr>
          <w:rFonts w:asciiTheme="majorHAnsi" w:hAnsiTheme="majorHAnsi" w:cs="Tahoma"/>
          <w:sz w:val="24"/>
          <w:szCs w:val="24"/>
        </w:rPr>
        <w:t>ziende</w:t>
      </w:r>
      <w:r w:rsidRPr="009753CA">
        <w:rPr>
          <w:rFonts w:asciiTheme="majorHAnsi" w:hAnsiTheme="majorHAnsi" w:cs="Tahoma"/>
          <w:sz w:val="24"/>
          <w:szCs w:val="24"/>
        </w:rPr>
        <w:t>, senza ulteriori formalità, dalle somme spettanti alla ditta aggiudicataria per le prestazioni eseguite.</w:t>
      </w:r>
    </w:p>
    <w:p w:rsidR="00774FD7" w:rsidRPr="009753CA" w:rsidRDefault="00774FD7" w:rsidP="00284DBD">
      <w:pPr>
        <w:tabs>
          <w:tab w:val="left" w:pos="0"/>
        </w:tabs>
        <w:spacing w:line="240" w:lineRule="auto"/>
        <w:jc w:val="both"/>
        <w:rPr>
          <w:rFonts w:asciiTheme="majorHAnsi" w:hAnsiTheme="majorHAnsi" w:cs="Tahoma"/>
          <w:sz w:val="24"/>
          <w:szCs w:val="24"/>
        </w:rPr>
      </w:pPr>
      <w:r w:rsidRPr="009753CA">
        <w:rPr>
          <w:rFonts w:asciiTheme="majorHAnsi" w:hAnsiTheme="majorHAnsi" w:cs="Tahoma"/>
          <w:sz w:val="24"/>
          <w:szCs w:val="24"/>
        </w:rPr>
        <w:t>Nel caso di gravi inadempimenti reiterati per almeno due volte nel corso del periodo contrattuale, senza giustificato motivo, contestati con lettera raccomanda</w:t>
      </w:r>
      <w:r w:rsidR="00271AA1" w:rsidRPr="009753CA">
        <w:rPr>
          <w:rFonts w:asciiTheme="majorHAnsi" w:hAnsiTheme="majorHAnsi" w:cs="Tahoma"/>
          <w:sz w:val="24"/>
          <w:szCs w:val="24"/>
        </w:rPr>
        <w:t xml:space="preserve">ta con avviso di ricevimento, le </w:t>
      </w:r>
      <w:r w:rsidRPr="009753CA">
        <w:rPr>
          <w:rFonts w:asciiTheme="majorHAnsi" w:hAnsiTheme="majorHAnsi" w:cs="Tahoma"/>
          <w:sz w:val="24"/>
          <w:szCs w:val="24"/>
        </w:rPr>
        <w:t>A</w:t>
      </w:r>
      <w:r w:rsidR="00271AA1" w:rsidRPr="009753CA">
        <w:rPr>
          <w:rFonts w:asciiTheme="majorHAnsi" w:hAnsiTheme="majorHAnsi" w:cs="Tahoma"/>
          <w:sz w:val="24"/>
          <w:szCs w:val="24"/>
        </w:rPr>
        <w:t>AS</w:t>
      </w:r>
      <w:r w:rsidRPr="009753CA">
        <w:rPr>
          <w:rFonts w:asciiTheme="majorHAnsi" w:hAnsiTheme="majorHAnsi" w:cs="Tahoma"/>
          <w:sz w:val="24"/>
          <w:szCs w:val="24"/>
        </w:rPr>
        <w:t xml:space="preserve"> ha</w:t>
      </w:r>
      <w:r w:rsidR="00271AA1" w:rsidRPr="009753CA">
        <w:rPr>
          <w:rFonts w:asciiTheme="majorHAnsi" w:hAnsiTheme="majorHAnsi" w:cs="Tahoma"/>
          <w:sz w:val="24"/>
          <w:szCs w:val="24"/>
        </w:rPr>
        <w:t>nno</w:t>
      </w:r>
      <w:r w:rsidRPr="009753CA">
        <w:rPr>
          <w:rFonts w:asciiTheme="majorHAnsi" w:hAnsiTheme="majorHAnsi" w:cs="Tahoma"/>
          <w:sz w:val="24"/>
          <w:szCs w:val="24"/>
        </w:rPr>
        <w:t xml:space="preserve"> la facoltà di dichiarare unilateralmente la risoluzione del contratto fermo ed impregiudicato il diritto al risarcimento di tutti gli eventuali danni diretti ed indi</w:t>
      </w:r>
      <w:r w:rsidR="00271AA1" w:rsidRPr="009753CA">
        <w:rPr>
          <w:rFonts w:asciiTheme="majorHAnsi" w:hAnsiTheme="majorHAnsi" w:cs="Tahoma"/>
          <w:sz w:val="24"/>
          <w:szCs w:val="24"/>
        </w:rPr>
        <w:t>retti subiti</w:t>
      </w:r>
      <w:r w:rsidRPr="009753CA">
        <w:rPr>
          <w:rFonts w:asciiTheme="majorHAnsi" w:hAnsiTheme="majorHAnsi" w:cs="Tahoma"/>
          <w:sz w:val="24"/>
          <w:szCs w:val="24"/>
        </w:rPr>
        <w:t>.</w:t>
      </w:r>
    </w:p>
    <w:p w:rsidR="00774FD7" w:rsidRPr="009753CA" w:rsidRDefault="00774FD7" w:rsidP="00284DBD">
      <w:pPr>
        <w:tabs>
          <w:tab w:val="left" w:pos="0"/>
        </w:tabs>
        <w:spacing w:line="240" w:lineRule="auto"/>
        <w:jc w:val="both"/>
        <w:rPr>
          <w:rFonts w:asciiTheme="majorHAnsi" w:hAnsiTheme="majorHAnsi" w:cs="Tahoma"/>
          <w:sz w:val="24"/>
          <w:szCs w:val="24"/>
        </w:rPr>
      </w:pPr>
      <w:r w:rsidRPr="009753CA">
        <w:rPr>
          <w:rFonts w:asciiTheme="majorHAnsi" w:hAnsiTheme="majorHAnsi" w:cs="Tahoma"/>
          <w:sz w:val="24"/>
          <w:szCs w:val="24"/>
        </w:rPr>
        <w:t>Laddove a seguito di ispezioni da parte di organi di vigilanza esterni (NAS etc.) fossero irrogate sanzioni alla ditta aggiudicataria per inadempienze di qualsiasi genere, sarà comunque applicata dall’Azienda una penale (da un minimo di € 100,00 ad un massimo di € 1.000,00 a seconda della tipologia di evento verificatosi) per il danno all’immagine subito.</w:t>
      </w:r>
    </w:p>
    <w:p w:rsidR="00774FD7" w:rsidRPr="009753CA" w:rsidRDefault="00774FD7" w:rsidP="00284DBD">
      <w:pPr>
        <w:tabs>
          <w:tab w:val="left" w:pos="0"/>
        </w:tabs>
        <w:spacing w:line="240" w:lineRule="auto"/>
        <w:jc w:val="both"/>
        <w:rPr>
          <w:rFonts w:asciiTheme="majorHAnsi" w:hAnsiTheme="majorHAnsi" w:cs="Tahoma"/>
          <w:sz w:val="24"/>
          <w:szCs w:val="24"/>
        </w:rPr>
      </w:pPr>
    </w:p>
    <w:p w:rsidR="00774FD7" w:rsidRPr="009753CA" w:rsidRDefault="00774FD7" w:rsidP="00284DBD">
      <w:pPr>
        <w:pStyle w:val="Paragrafoelenco"/>
        <w:numPr>
          <w:ilvl w:val="0"/>
          <w:numId w:val="11"/>
        </w:numPr>
        <w:spacing w:line="240" w:lineRule="auto"/>
        <w:rPr>
          <w:rFonts w:asciiTheme="majorHAnsi" w:hAnsiTheme="majorHAnsi" w:cs="Tahoma"/>
          <w:b/>
          <w:sz w:val="24"/>
          <w:szCs w:val="24"/>
        </w:rPr>
      </w:pPr>
      <w:r w:rsidRPr="009753CA">
        <w:rPr>
          <w:rFonts w:asciiTheme="majorHAnsi" w:hAnsiTheme="majorHAnsi" w:cs="Tahoma"/>
          <w:b/>
          <w:sz w:val="24"/>
          <w:szCs w:val="24"/>
        </w:rPr>
        <w:t xml:space="preserve">OBBLIGHI CONTRATTUALI AL TERMINE DEL SERVIZIO </w:t>
      </w:r>
      <w:r w:rsidRPr="009753CA">
        <w:rPr>
          <w:rFonts w:asciiTheme="majorHAnsi" w:hAnsiTheme="majorHAnsi" w:cs="Tahoma"/>
          <w:b/>
          <w:sz w:val="24"/>
          <w:szCs w:val="24"/>
        </w:rPr>
        <w:tab/>
      </w:r>
    </w:p>
    <w:p w:rsidR="00774FD7" w:rsidRPr="009753CA" w:rsidRDefault="00774FD7"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 xml:space="preserve">Al fine di garantire una corretta ed efficace prosecuzione del servizio al termine del contratto, la ditta aggiudicataria cessante - entro e non oltre 15 giorni dal ricevimento della richiesta formulata dall’appaltante o dalla nuova aggiudicataria – dovrà fornire un report dettagliato sottoscritto dal rappresentante legale, contenente: </w:t>
      </w:r>
    </w:p>
    <w:p w:rsidR="00774FD7" w:rsidRPr="009753CA" w:rsidRDefault="00774FD7" w:rsidP="00284DBD">
      <w:pPr>
        <w:numPr>
          <w:ilvl w:val="1"/>
          <w:numId w:val="9"/>
        </w:numPr>
        <w:tabs>
          <w:tab w:val="clear" w:pos="1440"/>
        </w:tabs>
        <w:spacing w:after="0" w:line="240" w:lineRule="auto"/>
        <w:ind w:left="284" w:hanging="22"/>
        <w:jc w:val="both"/>
        <w:rPr>
          <w:rFonts w:asciiTheme="majorHAnsi" w:hAnsiTheme="majorHAnsi" w:cs="Tahoma"/>
          <w:sz w:val="24"/>
          <w:szCs w:val="24"/>
        </w:rPr>
      </w:pPr>
      <w:r w:rsidRPr="009753CA">
        <w:rPr>
          <w:rFonts w:asciiTheme="majorHAnsi" w:hAnsiTheme="majorHAnsi" w:cs="Tahoma"/>
          <w:sz w:val="24"/>
          <w:szCs w:val="24"/>
        </w:rPr>
        <w:t xml:space="preserve"> dati relativi all’attività svolta negli ultimi 6 mesi;</w:t>
      </w:r>
    </w:p>
    <w:p w:rsidR="00774FD7" w:rsidRPr="009753CA" w:rsidRDefault="00774FD7" w:rsidP="00284DBD">
      <w:pPr>
        <w:numPr>
          <w:ilvl w:val="1"/>
          <w:numId w:val="9"/>
        </w:numPr>
        <w:tabs>
          <w:tab w:val="clear" w:pos="1440"/>
        </w:tabs>
        <w:spacing w:after="0" w:line="240" w:lineRule="auto"/>
        <w:ind w:left="284" w:hanging="22"/>
        <w:jc w:val="both"/>
        <w:rPr>
          <w:rFonts w:asciiTheme="majorHAnsi" w:hAnsiTheme="majorHAnsi" w:cs="Tahoma"/>
          <w:sz w:val="24"/>
          <w:szCs w:val="24"/>
        </w:rPr>
      </w:pPr>
      <w:r w:rsidRPr="009753CA">
        <w:rPr>
          <w:rFonts w:asciiTheme="majorHAnsi" w:hAnsiTheme="majorHAnsi" w:cs="Tahoma"/>
          <w:sz w:val="24"/>
          <w:szCs w:val="24"/>
        </w:rPr>
        <w:t>elenco del personale impiegato indicante livello d’inquadramento, qualifica, mansioni, carichi di lavoro, CNNL applicato, orari e turni;</w:t>
      </w:r>
    </w:p>
    <w:p w:rsidR="00774FD7" w:rsidRPr="009753CA" w:rsidRDefault="00774FD7" w:rsidP="00284DBD">
      <w:pPr>
        <w:numPr>
          <w:ilvl w:val="1"/>
          <w:numId w:val="9"/>
        </w:numPr>
        <w:tabs>
          <w:tab w:val="clear" w:pos="1440"/>
        </w:tabs>
        <w:spacing w:after="0" w:line="240" w:lineRule="auto"/>
        <w:ind w:left="284" w:hanging="22"/>
        <w:jc w:val="both"/>
        <w:rPr>
          <w:rFonts w:asciiTheme="majorHAnsi" w:hAnsiTheme="majorHAnsi" w:cs="Tahoma"/>
          <w:sz w:val="24"/>
          <w:szCs w:val="24"/>
        </w:rPr>
      </w:pPr>
      <w:r w:rsidRPr="009753CA">
        <w:rPr>
          <w:rFonts w:asciiTheme="majorHAnsi" w:hAnsiTheme="majorHAnsi" w:cs="Tahoma"/>
          <w:sz w:val="24"/>
          <w:szCs w:val="24"/>
        </w:rPr>
        <w:t>importo oneri gestione automezzi/attrezzature</w:t>
      </w:r>
      <w:r w:rsidR="00C0564C" w:rsidRPr="009753CA">
        <w:rPr>
          <w:rFonts w:asciiTheme="majorHAnsi" w:hAnsiTheme="majorHAnsi" w:cs="Tahoma"/>
          <w:sz w:val="24"/>
          <w:szCs w:val="24"/>
        </w:rPr>
        <w:t>/strutture.</w:t>
      </w:r>
    </w:p>
    <w:p w:rsidR="00774FD7" w:rsidRPr="009753CA" w:rsidRDefault="00774FD7"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Per le stesse finalità si prevede, che nei 30 giorni precedenti al cambio di titolarità del contratto d’appalto, si svolga un incontro tra la ditta subentrante e quella cessante affinché avvenga uno scambio d’informazioni necessarie alla gestione del servizio. Dell’incontro dovrà essere redatto verbale, sottoscritto da entrambi i legali rappresentanti o da un loro delegato, da consegnare all’Azienda Sanitaria.</w:t>
      </w:r>
    </w:p>
    <w:p w:rsidR="00774FD7" w:rsidRPr="009753CA" w:rsidRDefault="00774FD7" w:rsidP="00284DBD">
      <w:pPr>
        <w:spacing w:line="240" w:lineRule="auto"/>
        <w:ind w:right="-1"/>
        <w:jc w:val="both"/>
        <w:rPr>
          <w:rFonts w:asciiTheme="majorHAnsi" w:hAnsiTheme="majorHAnsi" w:cs="Tahoma"/>
          <w:sz w:val="24"/>
          <w:szCs w:val="24"/>
        </w:rPr>
      </w:pPr>
    </w:p>
    <w:p w:rsidR="00774FD7" w:rsidRPr="009753CA" w:rsidRDefault="00774FD7" w:rsidP="00284DBD">
      <w:pPr>
        <w:pStyle w:val="Paragrafoelenco"/>
        <w:numPr>
          <w:ilvl w:val="0"/>
          <w:numId w:val="11"/>
        </w:numPr>
        <w:spacing w:line="240" w:lineRule="auto"/>
        <w:ind w:right="-1"/>
        <w:rPr>
          <w:rFonts w:asciiTheme="majorHAnsi" w:hAnsiTheme="majorHAnsi" w:cs="Tahoma"/>
          <w:b/>
          <w:sz w:val="24"/>
          <w:szCs w:val="24"/>
        </w:rPr>
      </w:pPr>
      <w:r w:rsidRPr="009753CA">
        <w:rPr>
          <w:rFonts w:asciiTheme="majorHAnsi" w:hAnsiTheme="majorHAnsi" w:cs="Tahoma"/>
          <w:b/>
          <w:sz w:val="24"/>
          <w:szCs w:val="24"/>
        </w:rPr>
        <w:t>FATTURA</w:t>
      </w:r>
      <w:r w:rsidR="00225BCE" w:rsidRPr="009753CA">
        <w:rPr>
          <w:rFonts w:asciiTheme="majorHAnsi" w:hAnsiTheme="majorHAnsi" w:cs="Tahoma"/>
          <w:b/>
          <w:sz w:val="24"/>
          <w:szCs w:val="24"/>
        </w:rPr>
        <w:t>ZIONE</w:t>
      </w:r>
      <w:r w:rsidRPr="009753CA">
        <w:rPr>
          <w:rFonts w:asciiTheme="majorHAnsi" w:hAnsiTheme="majorHAnsi" w:cs="Tahoma"/>
          <w:b/>
          <w:sz w:val="24"/>
          <w:szCs w:val="24"/>
        </w:rPr>
        <w:t xml:space="preserve"> E PAGAMENTI</w:t>
      </w:r>
    </w:p>
    <w:p w:rsidR="00774FD7" w:rsidRPr="009753CA" w:rsidRDefault="00774FD7" w:rsidP="00284DBD">
      <w:pPr>
        <w:pStyle w:val="Testonormale1"/>
        <w:spacing w:after="120"/>
        <w:jc w:val="both"/>
        <w:rPr>
          <w:rFonts w:asciiTheme="majorHAnsi" w:hAnsiTheme="majorHAnsi" w:cs="Tahoma"/>
          <w:sz w:val="24"/>
          <w:szCs w:val="24"/>
          <w:lang w:eastAsia="it-IT"/>
        </w:rPr>
      </w:pPr>
      <w:r w:rsidRPr="009753CA">
        <w:rPr>
          <w:rFonts w:asciiTheme="majorHAnsi" w:hAnsiTheme="majorHAnsi" w:cs="Tahoma"/>
          <w:sz w:val="24"/>
          <w:szCs w:val="24"/>
          <w:lang w:eastAsia="it-IT"/>
        </w:rPr>
        <w:t>L’impresa aggiudicataria dovrà emettere fatture mensili posticipate per il servizio effettuato, intestate</w:t>
      </w:r>
      <w:r w:rsidRPr="009753CA">
        <w:rPr>
          <w:rFonts w:asciiTheme="majorHAnsi" w:hAnsiTheme="majorHAnsi" w:cs="Tahoma"/>
          <w:sz w:val="24"/>
          <w:szCs w:val="24"/>
        </w:rPr>
        <w:t xml:space="preserve"> all’Azienda </w:t>
      </w:r>
      <w:r w:rsidR="00271AA1" w:rsidRPr="009753CA">
        <w:rPr>
          <w:rFonts w:asciiTheme="majorHAnsi" w:hAnsiTheme="majorHAnsi" w:cs="Tahoma"/>
          <w:sz w:val="24"/>
          <w:szCs w:val="24"/>
        </w:rPr>
        <w:t>per l’assistenza sanitaria</w:t>
      </w:r>
      <w:r w:rsidRPr="009753CA">
        <w:rPr>
          <w:rFonts w:asciiTheme="majorHAnsi" w:hAnsiTheme="majorHAnsi" w:cs="Tahoma"/>
          <w:sz w:val="24"/>
          <w:szCs w:val="24"/>
          <w:lang w:eastAsia="it-IT"/>
        </w:rPr>
        <w:t>, che dovranno pervenire entro i primi 20 giorni del mese successivo (farà stato la data di protocollazione del documento), fatta salva la possibilità, per le Parti, di concordare per iscritto diversa scadenza.</w:t>
      </w:r>
    </w:p>
    <w:p w:rsidR="00774FD7" w:rsidRPr="009753CA" w:rsidRDefault="00774FD7" w:rsidP="00284DBD">
      <w:pPr>
        <w:pStyle w:val="Testonormale1"/>
        <w:spacing w:after="120"/>
        <w:jc w:val="both"/>
        <w:rPr>
          <w:rFonts w:asciiTheme="majorHAnsi" w:hAnsiTheme="majorHAnsi" w:cs="Tahoma"/>
          <w:sz w:val="24"/>
          <w:szCs w:val="24"/>
          <w:lang w:eastAsia="it-IT"/>
        </w:rPr>
      </w:pPr>
      <w:r w:rsidRPr="009753CA">
        <w:rPr>
          <w:rFonts w:asciiTheme="majorHAnsi" w:hAnsiTheme="majorHAnsi" w:cs="Tahoma"/>
          <w:sz w:val="24"/>
          <w:szCs w:val="24"/>
          <w:lang w:eastAsia="it-IT"/>
        </w:rPr>
        <w:t>Si precisa che in caso di raggruppamenti d’imprese o consorzi, dovrà essere presentata un’unica fattura ed un unico prospetto con tutti i necessari dettagli.</w:t>
      </w:r>
    </w:p>
    <w:p w:rsidR="00774FD7" w:rsidRPr="009753CA" w:rsidRDefault="00774FD7" w:rsidP="00284DBD">
      <w:pPr>
        <w:pStyle w:val="Testonormale1"/>
        <w:spacing w:after="120"/>
        <w:jc w:val="both"/>
        <w:rPr>
          <w:rFonts w:asciiTheme="majorHAnsi" w:hAnsiTheme="majorHAnsi" w:cs="Tahoma"/>
          <w:sz w:val="24"/>
          <w:szCs w:val="24"/>
        </w:rPr>
      </w:pPr>
      <w:r w:rsidRPr="009753CA">
        <w:rPr>
          <w:rFonts w:asciiTheme="majorHAnsi" w:hAnsiTheme="majorHAnsi" w:cs="Tahoma"/>
          <w:sz w:val="24"/>
          <w:szCs w:val="24"/>
          <w:lang w:eastAsia="it-IT"/>
        </w:rPr>
        <w:t xml:space="preserve">A richiesta dovranno essere esibite le copie delle buste paga ed ogni altra documentazione </w:t>
      </w:r>
      <w:r w:rsidRPr="009753CA">
        <w:rPr>
          <w:rFonts w:asciiTheme="majorHAnsi" w:hAnsiTheme="majorHAnsi" w:cs="Tahoma"/>
          <w:sz w:val="24"/>
          <w:szCs w:val="24"/>
        </w:rPr>
        <w:t>che l’Azienda Sanitaria riterrà necessaria al fine di attestare il puntuale e corretto pagamento – ad opera della ditta - dei compensi spettanti ai propri collaboratori.</w:t>
      </w:r>
    </w:p>
    <w:p w:rsidR="00405620" w:rsidRPr="009753CA" w:rsidRDefault="00405620" w:rsidP="00284DBD">
      <w:pPr>
        <w:pStyle w:val="Testonormale1"/>
        <w:spacing w:after="120"/>
        <w:jc w:val="both"/>
        <w:rPr>
          <w:rFonts w:asciiTheme="majorHAnsi" w:hAnsiTheme="majorHAnsi" w:cs="Tahoma"/>
          <w:sz w:val="24"/>
          <w:szCs w:val="24"/>
          <w:lang w:eastAsia="it-IT"/>
        </w:rPr>
      </w:pPr>
    </w:p>
    <w:p w:rsidR="00271AA1" w:rsidRPr="009753CA" w:rsidRDefault="00271AA1" w:rsidP="00284DBD">
      <w:pPr>
        <w:pStyle w:val="Titolo1"/>
        <w:numPr>
          <w:ilvl w:val="0"/>
          <w:numId w:val="11"/>
        </w:numPr>
        <w:rPr>
          <w:rFonts w:asciiTheme="majorHAnsi" w:hAnsiTheme="majorHAnsi" w:cs="Tahoma"/>
          <w:sz w:val="24"/>
          <w:szCs w:val="24"/>
        </w:rPr>
      </w:pPr>
      <w:r w:rsidRPr="009753CA">
        <w:rPr>
          <w:rFonts w:asciiTheme="majorHAnsi" w:hAnsiTheme="majorHAnsi" w:cs="Tahoma"/>
          <w:sz w:val="24"/>
          <w:szCs w:val="24"/>
        </w:rPr>
        <w:t>DOCUMENTAZIONE TECNICO-QUALITATIVA</w:t>
      </w:r>
    </w:p>
    <w:p w:rsidR="00271AA1" w:rsidRPr="009753CA" w:rsidRDefault="00271AA1" w:rsidP="00284DBD">
      <w:pPr>
        <w:pStyle w:val="Corpodeltesto2"/>
        <w:spacing w:after="0" w:line="240" w:lineRule="auto"/>
        <w:ind w:left="720"/>
        <w:rPr>
          <w:rFonts w:asciiTheme="majorHAnsi" w:hAnsiTheme="majorHAnsi" w:cs="Tahoma"/>
          <w:b/>
          <w:sz w:val="24"/>
          <w:szCs w:val="24"/>
          <w:u w:val="single"/>
        </w:rPr>
      </w:pPr>
    </w:p>
    <w:p w:rsidR="00271AA1" w:rsidRPr="009753CA" w:rsidRDefault="00271AA1"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 xml:space="preserve">La busta n. 2 riportante la dicitura “DOCUMENTAZIONE TECNICO-QUALITATIVA”, distinta per ciascun lotto al quale </w:t>
      </w:r>
      <w:r w:rsidR="00405620" w:rsidRPr="009753CA">
        <w:rPr>
          <w:rFonts w:asciiTheme="majorHAnsi" w:hAnsiTheme="majorHAnsi" w:cs="Tahoma"/>
          <w:sz w:val="24"/>
          <w:szCs w:val="24"/>
        </w:rPr>
        <w:t xml:space="preserve">si </w:t>
      </w:r>
      <w:r w:rsidRPr="009753CA">
        <w:rPr>
          <w:rFonts w:asciiTheme="majorHAnsi" w:hAnsiTheme="majorHAnsi" w:cs="Tahoma"/>
          <w:sz w:val="24"/>
          <w:szCs w:val="24"/>
        </w:rPr>
        <w:t>intend</w:t>
      </w:r>
      <w:r w:rsidR="00405620" w:rsidRPr="009753CA">
        <w:rPr>
          <w:rFonts w:asciiTheme="majorHAnsi" w:hAnsiTheme="majorHAnsi" w:cs="Tahoma"/>
          <w:sz w:val="24"/>
          <w:szCs w:val="24"/>
        </w:rPr>
        <w:t>e</w:t>
      </w:r>
      <w:r w:rsidRPr="009753CA">
        <w:rPr>
          <w:rFonts w:asciiTheme="majorHAnsi" w:hAnsiTheme="majorHAnsi" w:cs="Tahoma"/>
          <w:sz w:val="24"/>
          <w:szCs w:val="24"/>
        </w:rPr>
        <w:t xml:space="preserve"> partecipare, dovrà contenere tutta la documentazione idonea ad illustrare le modalità di gestio</w:t>
      </w:r>
      <w:r w:rsidR="00707F66" w:rsidRPr="009753CA">
        <w:rPr>
          <w:rFonts w:asciiTheme="majorHAnsi" w:hAnsiTheme="majorHAnsi" w:cs="Tahoma"/>
          <w:sz w:val="24"/>
          <w:szCs w:val="24"/>
        </w:rPr>
        <w:t>ne del servizio per il quale si concorre</w:t>
      </w:r>
      <w:r w:rsidRPr="009753CA">
        <w:rPr>
          <w:rFonts w:asciiTheme="majorHAnsi" w:hAnsiTheme="majorHAnsi" w:cs="Tahoma"/>
          <w:sz w:val="24"/>
          <w:szCs w:val="24"/>
        </w:rPr>
        <w:t xml:space="preserve">, rispettando l’ordine e l’articolazione degli argomenti sotto riportati. </w:t>
      </w:r>
    </w:p>
    <w:p w:rsidR="00271AA1" w:rsidRPr="009753CA" w:rsidRDefault="00271AA1"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La mancanza della documentazione comporterà la non attribuzione dei punteggi previsti.</w:t>
      </w:r>
    </w:p>
    <w:p w:rsidR="00271AA1" w:rsidRPr="009753CA" w:rsidRDefault="00271AA1" w:rsidP="00284DBD">
      <w:pPr>
        <w:keepNext/>
        <w:shd w:val="clear" w:color="auto" w:fill="FFFFFF"/>
        <w:spacing w:line="240" w:lineRule="auto"/>
        <w:jc w:val="both"/>
        <w:rPr>
          <w:rFonts w:asciiTheme="majorHAnsi" w:hAnsiTheme="majorHAnsi" w:cs="Tahoma"/>
          <w:sz w:val="24"/>
          <w:szCs w:val="24"/>
        </w:rPr>
      </w:pPr>
      <w:r w:rsidRPr="009753CA">
        <w:rPr>
          <w:rFonts w:asciiTheme="majorHAnsi" w:hAnsiTheme="majorHAnsi" w:cs="Tahoma"/>
          <w:sz w:val="24"/>
          <w:szCs w:val="24"/>
        </w:rPr>
        <w:t xml:space="preserve">Il numero massimo di pagine utilizzabile per l’elaborazione dell’offerta tecnica è di complessive 25 pagine (pari a 50 facciate), con interlinea almeno singola e dimensioni carattere almeno “11 Times New Roman”. Nel predetto numero di pagine non sono comprese le schede tecniche e di sicurezza ed eventuali </w:t>
      </w:r>
      <w:proofErr w:type="spellStart"/>
      <w:r w:rsidRPr="009753CA">
        <w:rPr>
          <w:rFonts w:asciiTheme="majorHAnsi" w:hAnsiTheme="majorHAnsi" w:cs="Tahoma"/>
          <w:sz w:val="24"/>
          <w:szCs w:val="24"/>
        </w:rPr>
        <w:t>depliants</w:t>
      </w:r>
      <w:proofErr w:type="spellEnd"/>
      <w:r w:rsidRPr="009753CA">
        <w:rPr>
          <w:rFonts w:asciiTheme="majorHAnsi" w:hAnsiTheme="majorHAnsi" w:cs="Tahoma"/>
          <w:sz w:val="24"/>
          <w:szCs w:val="24"/>
        </w:rPr>
        <w:t>.</w:t>
      </w:r>
    </w:p>
    <w:p w:rsidR="00271AA1" w:rsidRPr="009753CA" w:rsidRDefault="00271AA1" w:rsidP="00284DBD">
      <w:pPr>
        <w:keepNext/>
        <w:shd w:val="clear" w:color="auto" w:fill="FFFFFF"/>
        <w:spacing w:line="240" w:lineRule="auto"/>
        <w:jc w:val="both"/>
        <w:rPr>
          <w:rFonts w:asciiTheme="majorHAnsi" w:hAnsiTheme="majorHAnsi" w:cs="Tahoma"/>
          <w:sz w:val="24"/>
          <w:szCs w:val="24"/>
        </w:rPr>
      </w:pPr>
      <w:r w:rsidRPr="009753CA">
        <w:rPr>
          <w:rFonts w:asciiTheme="majorHAnsi" w:hAnsiTheme="majorHAnsi" w:cs="Tahoma"/>
          <w:sz w:val="24"/>
          <w:szCs w:val="24"/>
        </w:rPr>
        <w:t>L’offerta tecnica dovrà essere presentata con un indice riassuntivo e con le pagine numerate progressivamente. Gli argomenti dovranno essere sviluppati in modo ordinato ed essenziale, con esplicito riferimento a ciascun punto dell’elenco sotto riportato.</w:t>
      </w:r>
    </w:p>
    <w:p w:rsidR="00951B05" w:rsidRPr="009753CA" w:rsidRDefault="00271AA1" w:rsidP="00284DBD">
      <w:pPr>
        <w:pStyle w:val="Paragrafoelenco"/>
        <w:numPr>
          <w:ilvl w:val="0"/>
          <w:numId w:val="15"/>
        </w:numPr>
        <w:shd w:val="clear" w:color="auto" w:fill="FFFFFF"/>
        <w:suppressAutoHyphens/>
        <w:spacing w:after="0" w:line="240" w:lineRule="auto"/>
        <w:jc w:val="both"/>
        <w:rPr>
          <w:rFonts w:asciiTheme="majorHAnsi" w:hAnsiTheme="majorHAnsi" w:cs="Tahoma"/>
          <w:sz w:val="24"/>
          <w:szCs w:val="24"/>
        </w:rPr>
      </w:pPr>
      <w:r w:rsidRPr="009753CA">
        <w:rPr>
          <w:rFonts w:asciiTheme="majorHAnsi" w:hAnsiTheme="majorHAnsi" w:cs="Tahoma"/>
          <w:b/>
          <w:sz w:val="24"/>
          <w:szCs w:val="24"/>
        </w:rPr>
        <w:t>PROGETTO</w:t>
      </w:r>
    </w:p>
    <w:p w:rsidR="00707F66" w:rsidRPr="009753CA" w:rsidRDefault="00707F66" w:rsidP="00284DBD">
      <w:pPr>
        <w:shd w:val="clear" w:color="auto" w:fill="FFFFFF"/>
        <w:suppressAutoHyphens/>
        <w:spacing w:after="0" w:line="240" w:lineRule="auto"/>
        <w:ind w:left="426"/>
        <w:jc w:val="both"/>
        <w:rPr>
          <w:rFonts w:asciiTheme="majorHAnsi" w:hAnsiTheme="majorHAnsi" w:cs="Tahoma"/>
          <w:b/>
          <w:sz w:val="24"/>
          <w:szCs w:val="24"/>
        </w:rPr>
      </w:pPr>
    </w:p>
    <w:p w:rsidR="00AB2309" w:rsidRPr="009753CA" w:rsidRDefault="00951B05" w:rsidP="00284DBD">
      <w:pPr>
        <w:pStyle w:val="Paragrafoelenco"/>
        <w:shd w:val="clear" w:color="auto" w:fill="FFFFFF"/>
        <w:suppressAutoHyphens/>
        <w:spacing w:after="0" w:line="240" w:lineRule="auto"/>
        <w:jc w:val="both"/>
        <w:rPr>
          <w:rFonts w:asciiTheme="majorHAnsi" w:hAnsiTheme="majorHAnsi" w:cs="Tahoma"/>
          <w:sz w:val="24"/>
          <w:szCs w:val="24"/>
        </w:rPr>
      </w:pPr>
      <w:r w:rsidRPr="009753CA">
        <w:rPr>
          <w:rFonts w:asciiTheme="majorHAnsi" w:hAnsiTheme="majorHAnsi" w:cs="Tahoma"/>
          <w:b/>
          <w:sz w:val="24"/>
          <w:szCs w:val="24"/>
        </w:rPr>
        <w:t xml:space="preserve">A)1. </w:t>
      </w:r>
      <w:r w:rsidR="00271AA1" w:rsidRPr="009753CA">
        <w:rPr>
          <w:rFonts w:asciiTheme="majorHAnsi" w:hAnsiTheme="majorHAnsi" w:cs="Tahoma"/>
          <w:b/>
          <w:sz w:val="24"/>
          <w:szCs w:val="24"/>
        </w:rPr>
        <w:t>Organizzazione del servizio</w:t>
      </w:r>
      <w:r w:rsidR="00271AA1" w:rsidRPr="009753CA">
        <w:rPr>
          <w:rFonts w:asciiTheme="majorHAnsi" w:hAnsiTheme="majorHAnsi" w:cs="Tahoma"/>
          <w:sz w:val="24"/>
          <w:szCs w:val="24"/>
        </w:rPr>
        <w:t>: il progetto deve illustrare in modo dettagliato l’articolazione e lo svolgimento de</w:t>
      </w:r>
      <w:r w:rsidR="00707F66" w:rsidRPr="009753CA">
        <w:rPr>
          <w:rFonts w:asciiTheme="majorHAnsi" w:hAnsiTheme="majorHAnsi" w:cs="Tahoma"/>
          <w:sz w:val="24"/>
          <w:szCs w:val="24"/>
        </w:rPr>
        <w:t>l</w:t>
      </w:r>
      <w:r w:rsidR="00271AA1" w:rsidRPr="009753CA">
        <w:rPr>
          <w:rFonts w:asciiTheme="majorHAnsi" w:hAnsiTheme="majorHAnsi" w:cs="Tahoma"/>
          <w:sz w:val="24"/>
          <w:szCs w:val="24"/>
        </w:rPr>
        <w:t xml:space="preserve"> servizi</w:t>
      </w:r>
      <w:r w:rsidR="00707F66" w:rsidRPr="009753CA">
        <w:rPr>
          <w:rFonts w:asciiTheme="majorHAnsi" w:hAnsiTheme="majorHAnsi" w:cs="Tahoma"/>
          <w:sz w:val="24"/>
          <w:szCs w:val="24"/>
        </w:rPr>
        <w:t>o</w:t>
      </w:r>
      <w:r w:rsidR="00271AA1" w:rsidRPr="009753CA">
        <w:rPr>
          <w:rFonts w:asciiTheme="majorHAnsi" w:hAnsiTheme="majorHAnsi" w:cs="Tahoma"/>
          <w:sz w:val="24"/>
          <w:szCs w:val="24"/>
        </w:rPr>
        <w:t xml:space="preserve"> richiest</w:t>
      </w:r>
      <w:r w:rsidR="00707F66" w:rsidRPr="009753CA">
        <w:rPr>
          <w:rFonts w:asciiTheme="majorHAnsi" w:hAnsiTheme="majorHAnsi" w:cs="Tahoma"/>
          <w:sz w:val="24"/>
          <w:szCs w:val="24"/>
        </w:rPr>
        <w:t>o</w:t>
      </w:r>
      <w:r w:rsidR="00271AA1" w:rsidRPr="009753CA">
        <w:rPr>
          <w:rFonts w:asciiTheme="majorHAnsi" w:hAnsiTheme="majorHAnsi" w:cs="Tahoma"/>
          <w:sz w:val="24"/>
          <w:szCs w:val="24"/>
        </w:rPr>
        <w:t xml:space="preserve"> nel Capitolato speciale d’appalto e</w:t>
      </w:r>
      <w:r w:rsidR="00707F66" w:rsidRPr="009753CA">
        <w:rPr>
          <w:rFonts w:asciiTheme="majorHAnsi" w:hAnsiTheme="majorHAnsi" w:cs="Tahoma"/>
          <w:sz w:val="24"/>
          <w:szCs w:val="24"/>
        </w:rPr>
        <w:t xml:space="preserve"> per il quale si concorre; esso</w:t>
      </w:r>
      <w:r w:rsidR="00271AA1" w:rsidRPr="009753CA">
        <w:rPr>
          <w:rFonts w:asciiTheme="majorHAnsi" w:hAnsiTheme="majorHAnsi" w:cs="Tahoma"/>
          <w:sz w:val="24"/>
          <w:szCs w:val="24"/>
        </w:rPr>
        <w:t xml:space="preserve">, pertanto, </w:t>
      </w:r>
      <w:r w:rsidR="00707F66" w:rsidRPr="009753CA">
        <w:rPr>
          <w:rFonts w:asciiTheme="majorHAnsi" w:hAnsiTheme="majorHAnsi" w:cs="Tahoma"/>
          <w:sz w:val="24"/>
          <w:szCs w:val="24"/>
        </w:rPr>
        <w:t xml:space="preserve">dovrà </w:t>
      </w:r>
      <w:r w:rsidR="00271AA1" w:rsidRPr="009753CA">
        <w:rPr>
          <w:rFonts w:asciiTheme="majorHAnsi" w:hAnsiTheme="majorHAnsi" w:cs="Tahoma"/>
          <w:sz w:val="24"/>
          <w:szCs w:val="24"/>
        </w:rPr>
        <w:t xml:space="preserve">contenere e sviluppare in modo esaustivo le tematiche di seguito elencate: </w:t>
      </w:r>
    </w:p>
    <w:p w:rsidR="00336D7C" w:rsidRPr="009753CA" w:rsidRDefault="00271AA1" w:rsidP="00284DBD">
      <w:pPr>
        <w:pStyle w:val="Paragrafoelenco"/>
        <w:shd w:val="clear" w:color="auto" w:fill="FFFFFF"/>
        <w:suppressAutoHyphens/>
        <w:spacing w:after="0" w:line="240" w:lineRule="auto"/>
        <w:jc w:val="both"/>
        <w:rPr>
          <w:rFonts w:asciiTheme="majorHAnsi" w:hAnsiTheme="majorHAnsi" w:cs="Tahoma"/>
          <w:sz w:val="24"/>
          <w:szCs w:val="24"/>
        </w:rPr>
      </w:pPr>
      <w:r w:rsidRPr="009753CA">
        <w:rPr>
          <w:rFonts w:asciiTheme="majorHAnsi" w:hAnsiTheme="majorHAnsi" w:cs="Tahoma"/>
          <w:sz w:val="24"/>
          <w:szCs w:val="24"/>
        </w:rPr>
        <w:t>modalità organizzative e operative che s’intende adottare per l’esecuzione del servizio, con particolare riguardo a</w:t>
      </w:r>
      <w:r w:rsidR="00336D7C" w:rsidRPr="009753CA">
        <w:rPr>
          <w:rFonts w:asciiTheme="majorHAnsi" w:hAnsiTheme="majorHAnsi" w:cs="Tahoma"/>
          <w:sz w:val="24"/>
          <w:szCs w:val="24"/>
        </w:rPr>
        <w:t xml:space="preserve">lle </w:t>
      </w:r>
      <w:r w:rsidR="00707F66" w:rsidRPr="009753CA">
        <w:rPr>
          <w:rFonts w:asciiTheme="majorHAnsi" w:hAnsiTheme="majorHAnsi" w:cs="Tahoma"/>
          <w:sz w:val="24"/>
          <w:szCs w:val="24"/>
        </w:rPr>
        <w:t>modalità di cattura di cani vaganti e gatti in libertà</w:t>
      </w:r>
      <w:r w:rsidR="00336D7C" w:rsidRPr="009753CA">
        <w:rPr>
          <w:rFonts w:asciiTheme="majorHAnsi" w:hAnsiTheme="majorHAnsi" w:cs="Tahoma"/>
          <w:sz w:val="24"/>
          <w:szCs w:val="24"/>
        </w:rPr>
        <w:t xml:space="preserve"> e alle modalità di intervento </w:t>
      </w:r>
      <w:r w:rsidR="00E52202" w:rsidRPr="009753CA">
        <w:rPr>
          <w:rFonts w:asciiTheme="majorHAnsi" w:hAnsiTheme="majorHAnsi" w:cs="Tahoma"/>
          <w:sz w:val="24"/>
          <w:szCs w:val="24"/>
        </w:rPr>
        <w:t xml:space="preserve">e recupero </w:t>
      </w:r>
      <w:r w:rsidR="00336D7C" w:rsidRPr="009753CA">
        <w:rPr>
          <w:rFonts w:asciiTheme="majorHAnsi" w:hAnsiTheme="majorHAnsi" w:cs="Tahoma"/>
          <w:sz w:val="24"/>
          <w:szCs w:val="24"/>
        </w:rPr>
        <w:t xml:space="preserve">su cani vaganti e gatti in libertà che versino in stato di necessità secondo la definizione di cui al Decreto del </w:t>
      </w:r>
      <w:r w:rsidR="00336D7C" w:rsidRPr="009753CA">
        <w:rPr>
          <w:rStyle w:val="apple-style-span"/>
          <w:rFonts w:asciiTheme="majorHAnsi" w:hAnsiTheme="majorHAnsi"/>
          <w:bCs/>
          <w:sz w:val="24"/>
          <w:szCs w:val="24"/>
        </w:rPr>
        <w:t>Ministero delle infrastrutture e dei trasporti 9 ottobre 2012</w:t>
      </w:r>
    </w:p>
    <w:p w:rsidR="00707F66" w:rsidRPr="009753CA" w:rsidRDefault="00707F66" w:rsidP="00284DBD">
      <w:pPr>
        <w:shd w:val="clear" w:color="auto" w:fill="FFFFFF"/>
        <w:suppressAutoHyphens/>
        <w:spacing w:after="0" w:line="240" w:lineRule="auto"/>
        <w:ind w:left="426"/>
        <w:jc w:val="both"/>
        <w:rPr>
          <w:rFonts w:asciiTheme="majorHAnsi" w:hAnsiTheme="majorHAnsi" w:cs="Tahoma"/>
          <w:sz w:val="24"/>
          <w:szCs w:val="24"/>
        </w:rPr>
      </w:pPr>
    </w:p>
    <w:p w:rsidR="00271AA1" w:rsidRPr="009753CA" w:rsidRDefault="00951B05" w:rsidP="00284DBD">
      <w:pPr>
        <w:keepNext/>
        <w:shd w:val="clear" w:color="auto" w:fill="FFFFFF"/>
        <w:suppressAutoHyphens/>
        <w:spacing w:after="0" w:line="240" w:lineRule="auto"/>
        <w:ind w:left="708"/>
        <w:jc w:val="both"/>
        <w:rPr>
          <w:rFonts w:asciiTheme="majorHAnsi" w:hAnsiTheme="majorHAnsi" w:cs="Tahoma"/>
          <w:sz w:val="24"/>
          <w:szCs w:val="24"/>
        </w:rPr>
      </w:pPr>
      <w:r w:rsidRPr="009753CA">
        <w:rPr>
          <w:rFonts w:asciiTheme="majorHAnsi" w:hAnsiTheme="majorHAnsi" w:cs="Tahoma"/>
          <w:b/>
          <w:sz w:val="24"/>
          <w:szCs w:val="24"/>
        </w:rPr>
        <w:t xml:space="preserve">A)2. </w:t>
      </w:r>
      <w:r w:rsidR="00271AA1" w:rsidRPr="009753CA">
        <w:rPr>
          <w:rFonts w:asciiTheme="majorHAnsi" w:hAnsiTheme="majorHAnsi" w:cs="Tahoma"/>
          <w:b/>
          <w:sz w:val="24"/>
          <w:szCs w:val="24"/>
        </w:rPr>
        <w:t xml:space="preserve">Sistema di monitoraggio del servizio </w:t>
      </w:r>
      <w:r w:rsidR="00271AA1" w:rsidRPr="009753CA">
        <w:rPr>
          <w:rFonts w:asciiTheme="majorHAnsi" w:hAnsiTheme="majorHAnsi" w:cs="Tahoma"/>
          <w:sz w:val="24"/>
          <w:szCs w:val="24"/>
        </w:rPr>
        <w:t>(strumenti, procedure, risorse umane, ecc.) proposti per lo svolgimento del servizio.</w:t>
      </w:r>
    </w:p>
    <w:p w:rsidR="00C642F0" w:rsidRPr="009753CA" w:rsidRDefault="00C642F0" w:rsidP="00284DBD">
      <w:pPr>
        <w:keepNext/>
        <w:shd w:val="clear" w:color="auto" w:fill="FFFFFF"/>
        <w:suppressAutoHyphens/>
        <w:spacing w:after="0" w:line="240" w:lineRule="auto"/>
        <w:ind w:left="708"/>
        <w:jc w:val="both"/>
        <w:rPr>
          <w:rFonts w:asciiTheme="majorHAnsi" w:hAnsiTheme="majorHAnsi" w:cs="Tahoma"/>
          <w:sz w:val="24"/>
          <w:szCs w:val="24"/>
        </w:rPr>
      </w:pPr>
    </w:p>
    <w:p w:rsidR="00C642F0" w:rsidRPr="009753CA" w:rsidRDefault="00C642F0" w:rsidP="00284DBD">
      <w:pPr>
        <w:pStyle w:val="Paragrafoelenco"/>
        <w:numPr>
          <w:ilvl w:val="0"/>
          <w:numId w:val="15"/>
        </w:numPr>
        <w:spacing w:line="240" w:lineRule="auto"/>
        <w:rPr>
          <w:rFonts w:asciiTheme="majorHAnsi" w:hAnsiTheme="majorHAnsi" w:cs="Tahoma"/>
          <w:b/>
          <w:sz w:val="24"/>
          <w:szCs w:val="24"/>
        </w:rPr>
      </w:pPr>
      <w:r w:rsidRPr="009753CA">
        <w:rPr>
          <w:rFonts w:asciiTheme="majorHAnsi" w:hAnsiTheme="majorHAnsi" w:cs="Tahoma"/>
          <w:b/>
          <w:sz w:val="24"/>
          <w:szCs w:val="24"/>
        </w:rPr>
        <w:t>INSERIMENTO DI SOGGETTI SVANTAGGIATI</w:t>
      </w:r>
    </w:p>
    <w:p w:rsidR="00271AA1" w:rsidRPr="009753CA" w:rsidRDefault="00C642F0" w:rsidP="00284DBD">
      <w:pPr>
        <w:spacing w:line="240" w:lineRule="auto"/>
        <w:ind w:left="708"/>
        <w:jc w:val="both"/>
        <w:rPr>
          <w:rFonts w:asciiTheme="majorHAnsi" w:hAnsiTheme="majorHAnsi" w:cs="Tahoma"/>
          <w:b/>
          <w:sz w:val="24"/>
          <w:szCs w:val="24"/>
        </w:rPr>
      </w:pPr>
      <w:r w:rsidRPr="009753CA">
        <w:rPr>
          <w:rFonts w:asciiTheme="majorHAnsi" w:hAnsiTheme="majorHAnsi" w:cs="Tahoma"/>
          <w:b/>
          <w:sz w:val="24"/>
          <w:szCs w:val="24"/>
        </w:rPr>
        <w:t xml:space="preserve">B)1. </w:t>
      </w:r>
      <w:r w:rsidRPr="009753CA">
        <w:rPr>
          <w:rFonts w:asciiTheme="majorHAnsi" w:hAnsiTheme="majorHAnsi" w:cs="Tahoma"/>
          <w:b/>
          <w:spacing w:val="-4"/>
          <w:sz w:val="24"/>
          <w:szCs w:val="24"/>
        </w:rPr>
        <w:t>Relazione in merito alla modalità di inserimento</w:t>
      </w:r>
      <w:r w:rsidRPr="009753CA">
        <w:rPr>
          <w:rFonts w:asciiTheme="majorHAnsi" w:hAnsiTheme="majorHAnsi" w:cs="Tahoma"/>
          <w:spacing w:val="-4"/>
          <w:sz w:val="24"/>
          <w:szCs w:val="24"/>
        </w:rPr>
        <w:t xml:space="preserve">: la relazione deve delineare il piano di inserimento con indicazione delle modalità presa in carico, progetto individuale di inserimento, di tutoraggio e affiancamento, di valutazione ex ante e ex post dell'attività di inserimento , qualifica ed esperienza dei tutor </w:t>
      </w:r>
    </w:p>
    <w:p w:rsidR="00C642F0" w:rsidRPr="009753CA" w:rsidRDefault="00C642F0" w:rsidP="00284DBD">
      <w:pPr>
        <w:pStyle w:val="Paragrafoelenco"/>
        <w:keepNext/>
        <w:shd w:val="clear" w:color="auto" w:fill="FFFFFF"/>
        <w:suppressAutoHyphens/>
        <w:spacing w:line="240" w:lineRule="auto"/>
        <w:jc w:val="both"/>
        <w:rPr>
          <w:rFonts w:asciiTheme="majorHAnsi" w:hAnsiTheme="majorHAnsi" w:cs="Tahoma"/>
          <w:b/>
          <w:sz w:val="24"/>
          <w:szCs w:val="24"/>
        </w:rPr>
      </w:pPr>
      <w:r w:rsidRPr="009753CA">
        <w:rPr>
          <w:rFonts w:asciiTheme="majorHAnsi" w:hAnsiTheme="majorHAnsi" w:cs="Tahoma"/>
          <w:b/>
          <w:sz w:val="24"/>
          <w:szCs w:val="24"/>
        </w:rPr>
        <w:lastRenderedPageBreak/>
        <w:t>B)2. Relazione in merito al numero di soggetti</w:t>
      </w:r>
      <w:r w:rsidRPr="009753CA">
        <w:rPr>
          <w:rFonts w:asciiTheme="majorHAnsi" w:hAnsiTheme="majorHAnsi" w:cs="Tahoma"/>
          <w:sz w:val="24"/>
          <w:szCs w:val="24"/>
        </w:rPr>
        <w:t xml:space="preserve"> da inserire nell’appalto con indicazione della numerosità dei soggetti, suddivisione per ciascuna attività, numero di tutor di affiancamento e numero di ore di tutoraggio/affiancamento per ciascun soggetto</w:t>
      </w:r>
    </w:p>
    <w:p w:rsidR="00C642F0" w:rsidRPr="009753CA" w:rsidRDefault="00C642F0" w:rsidP="00284DBD">
      <w:pPr>
        <w:pStyle w:val="Paragrafoelenco"/>
        <w:keepNext/>
        <w:shd w:val="clear" w:color="auto" w:fill="FFFFFF"/>
        <w:suppressAutoHyphens/>
        <w:spacing w:line="240" w:lineRule="auto"/>
        <w:jc w:val="both"/>
        <w:rPr>
          <w:rFonts w:asciiTheme="majorHAnsi" w:hAnsiTheme="majorHAnsi" w:cs="Tahoma"/>
          <w:b/>
          <w:sz w:val="24"/>
          <w:szCs w:val="24"/>
        </w:rPr>
      </w:pPr>
    </w:p>
    <w:p w:rsidR="00271AA1" w:rsidRPr="009753CA" w:rsidRDefault="00951B05" w:rsidP="00284DBD">
      <w:pPr>
        <w:pStyle w:val="Paragrafoelenco"/>
        <w:keepNext/>
        <w:numPr>
          <w:ilvl w:val="0"/>
          <w:numId w:val="15"/>
        </w:numPr>
        <w:shd w:val="clear" w:color="auto" w:fill="FFFFFF"/>
        <w:suppressAutoHyphens/>
        <w:spacing w:after="0" w:line="240" w:lineRule="auto"/>
        <w:jc w:val="both"/>
        <w:rPr>
          <w:rFonts w:asciiTheme="majorHAnsi" w:hAnsiTheme="majorHAnsi" w:cs="Tahoma"/>
          <w:sz w:val="24"/>
          <w:szCs w:val="24"/>
        </w:rPr>
      </w:pPr>
      <w:r w:rsidRPr="009753CA">
        <w:rPr>
          <w:rFonts w:asciiTheme="majorHAnsi" w:hAnsiTheme="majorHAnsi" w:cs="Tahoma"/>
          <w:b/>
          <w:sz w:val="24"/>
          <w:szCs w:val="24"/>
        </w:rPr>
        <w:t xml:space="preserve">DOTAZIONE DI STRUTTURE, </w:t>
      </w:r>
      <w:r w:rsidRPr="009753CA">
        <w:rPr>
          <w:rFonts w:asciiTheme="majorHAnsi" w:hAnsiTheme="majorHAnsi" w:cstheme="minorHAnsi"/>
          <w:b/>
          <w:sz w:val="24"/>
          <w:szCs w:val="24"/>
        </w:rPr>
        <w:t>ATTREZZATURE, STRUMENTAZIONE ED AUTOMEZZI, SECONDO QUANTO RICHIESTO DAL PRESENTE CSA</w:t>
      </w:r>
      <w:r w:rsidRPr="009753CA">
        <w:rPr>
          <w:rFonts w:asciiTheme="majorHAnsi" w:hAnsiTheme="majorHAnsi" w:cs="Tahoma"/>
          <w:sz w:val="24"/>
          <w:szCs w:val="24"/>
        </w:rPr>
        <w:t xml:space="preserve">. </w:t>
      </w:r>
    </w:p>
    <w:p w:rsidR="00271AA1" w:rsidRPr="009753CA" w:rsidRDefault="00271AA1" w:rsidP="00284DBD">
      <w:pPr>
        <w:keepNext/>
        <w:shd w:val="clear" w:color="auto" w:fill="FFFFFF"/>
        <w:suppressAutoHyphens/>
        <w:spacing w:line="240" w:lineRule="auto"/>
        <w:ind w:left="284"/>
        <w:jc w:val="both"/>
        <w:rPr>
          <w:rFonts w:asciiTheme="majorHAnsi" w:hAnsiTheme="majorHAnsi" w:cs="Tahoma"/>
          <w:sz w:val="24"/>
          <w:szCs w:val="24"/>
        </w:rPr>
      </w:pPr>
    </w:p>
    <w:p w:rsidR="00271AA1" w:rsidRPr="009753CA" w:rsidRDefault="00271AA1" w:rsidP="00284DBD">
      <w:pPr>
        <w:pStyle w:val="Paragrafoelenco"/>
        <w:keepNext/>
        <w:numPr>
          <w:ilvl w:val="0"/>
          <w:numId w:val="15"/>
        </w:numPr>
        <w:shd w:val="clear" w:color="auto" w:fill="FFFFFF"/>
        <w:spacing w:after="0" w:line="240" w:lineRule="auto"/>
        <w:jc w:val="both"/>
        <w:rPr>
          <w:rFonts w:asciiTheme="majorHAnsi" w:hAnsiTheme="majorHAnsi" w:cs="Tahoma"/>
          <w:sz w:val="24"/>
          <w:szCs w:val="24"/>
        </w:rPr>
      </w:pPr>
      <w:r w:rsidRPr="009753CA">
        <w:rPr>
          <w:rFonts w:asciiTheme="majorHAnsi" w:hAnsiTheme="majorHAnsi" w:cs="Tahoma"/>
          <w:b/>
          <w:sz w:val="24"/>
          <w:szCs w:val="24"/>
        </w:rPr>
        <w:t xml:space="preserve">PROPOSTE MIGLIORATIVE </w:t>
      </w:r>
      <w:r w:rsidRPr="009753CA">
        <w:rPr>
          <w:rFonts w:asciiTheme="majorHAnsi" w:hAnsiTheme="majorHAnsi" w:cs="Tahoma"/>
          <w:sz w:val="24"/>
          <w:szCs w:val="24"/>
        </w:rPr>
        <w:t>rispetto a quelle minime richieste per i singoli lotti</w:t>
      </w:r>
    </w:p>
    <w:p w:rsidR="00271AA1" w:rsidRPr="009753CA" w:rsidRDefault="00271AA1" w:rsidP="00284DBD">
      <w:pPr>
        <w:pStyle w:val="Paragrafoelenco"/>
        <w:spacing w:line="240" w:lineRule="auto"/>
        <w:rPr>
          <w:rFonts w:asciiTheme="majorHAnsi" w:hAnsiTheme="majorHAnsi" w:cs="Tahoma"/>
          <w:b/>
          <w:sz w:val="24"/>
          <w:szCs w:val="24"/>
        </w:rPr>
      </w:pPr>
    </w:p>
    <w:p w:rsidR="00271AA1" w:rsidRPr="009753CA" w:rsidRDefault="00271AA1" w:rsidP="00284DBD">
      <w:pPr>
        <w:keepNext/>
        <w:shd w:val="clear" w:color="auto" w:fill="FFFFFF"/>
        <w:spacing w:line="240" w:lineRule="auto"/>
        <w:jc w:val="both"/>
        <w:rPr>
          <w:rFonts w:asciiTheme="majorHAnsi" w:hAnsiTheme="majorHAnsi" w:cs="Tahoma"/>
          <w:sz w:val="24"/>
          <w:szCs w:val="24"/>
        </w:rPr>
      </w:pPr>
      <w:r w:rsidRPr="009753CA">
        <w:rPr>
          <w:rFonts w:asciiTheme="majorHAnsi" w:hAnsiTheme="majorHAnsi" w:cs="Tahoma"/>
          <w:sz w:val="24"/>
          <w:szCs w:val="24"/>
        </w:rPr>
        <w:t>L’impresa dovrà presentare una sola offerta tecnica per ciascun lotto. La presentazione di offerte multiple comporterà l’automatica esclusione dell’offerente dalla gara.</w:t>
      </w:r>
    </w:p>
    <w:p w:rsidR="00271AA1" w:rsidRPr="009753CA" w:rsidRDefault="00271AA1" w:rsidP="00284DBD">
      <w:pPr>
        <w:keepNext/>
        <w:shd w:val="clear" w:color="auto" w:fill="FFFFFF"/>
        <w:spacing w:line="240" w:lineRule="auto"/>
        <w:jc w:val="both"/>
        <w:rPr>
          <w:rFonts w:asciiTheme="majorHAnsi" w:hAnsiTheme="majorHAnsi" w:cs="Tahoma"/>
          <w:sz w:val="24"/>
          <w:szCs w:val="24"/>
        </w:rPr>
      </w:pPr>
      <w:r w:rsidRPr="009753CA">
        <w:rPr>
          <w:rFonts w:asciiTheme="majorHAnsi" w:hAnsiTheme="majorHAnsi" w:cs="Tahoma"/>
          <w:sz w:val="24"/>
          <w:szCs w:val="24"/>
        </w:rPr>
        <w:t>L’offerta tecnica dovrà essere firmata dal Legale Rappresentante e, in caso di ATI, congiuntamente dai Legali Rappresentanti dei membri costituenti il Raggruppamento.</w:t>
      </w:r>
    </w:p>
    <w:p w:rsidR="00271AA1" w:rsidRPr="009753CA" w:rsidRDefault="00271AA1" w:rsidP="00284DBD">
      <w:pPr>
        <w:widowControl w:val="0"/>
        <w:autoSpaceDE w:val="0"/>
        <w:autoSpaceDN w:val="0"/>
        <w:adjustRightInd w:val="0"/>
        <w:spacing w:line="240" w:lineRule="auto"/>
        <w:jc w:val="both"/>
        <w:rPr>
          <w:rFonts w:asciiTheme="majorHAnsi" w:hAnsiTheme="majorHAnsi" w:cs="Tahoma"/>
          <w:sz w:val="24"/>
          <w:szCs w:val="24"/>
        </w:rPr>
      </w:pPr>
      <w:r w:rsidRPr="009753CA">
        <w:rPr>
          <w:rFonts w:asciiTheme="majorHAnsi" w:hAnsiTheme="majorHAnsi" w:cs="Tahoma"/>
          <w:sz w:val="24"/>
          <w:szCs w:val="24"/>
        </w:rPr>
        <w:t xml:space="preserve">Nella busta dovrà essere inserito CD/USB contenente la documentazione tecnica di cui ai punti da </w:t>
      </w:r>
      <w:r w:rsidR="00477EBB" w:rsidRPr="009753CA">
        <w:rPr>
          <w:rFonts w:asciiTheme="majorHAnsi" w:hAnsiTheme="majorHAnsi" w:cs="Tahoma"/>
          <w:sz w:val="24"/>
          <w:szCs w:val="24"/>
        </w:rPr>
        <w:t>A)</w:t>
      </w:r>
      <w:r w:rsidRPr="009753CA">
        <w:rPr>
          <w:rFonts w:asciiTheme="majorHAnsi" w:hAnsiTheme="majorHAnsi" w:cs="Tahoma"/>
          <w:sz w:val="24"/>
          <w:szCs w:val="24"/>
        </w:rPr>
        <w:t xml:space="preserve"> a </w:t>
      </w:r>
      <w:r w:rsidR="00477EBB" w:rsidRPr="009753CA">
        <w:rPr>
          <w:rFonts w:asciiTheme="majorHAnsi" w:hAnsiTheme="majorHAnsi" w:cs="Tahoma"/>
          <w:sz w:val="24"/>
          <w:szCs w:val="24"/>
        </w:rPr>
        <w:t>C)</w:t>
      </w:r>
      <w:r w:rsidRPr="009753CA">
        <w:rPr>
          <w:rFonts w:asciiTheme="majorHAnsi" w:hAnsiTheme="majorHAnsi" w:cs="Tahoma"/>
          <w:sz w:val="24"/>
          <w:szCs w:val="24"/>
        </w:rPr>
        <w:t>, accompagnato da una dichiarazione sottoscritta dal legale rappresentante attestante la corrispondenza del contenuto alla documentazione cartacea presente all’interno della busta n. 2.</w:t>
      </w:r>
    </w:p>
    <w:p w:rsidR="00271AA1" w:rsidRPr="009753CA" w:rsidRDefault="00271AA1"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I concorrenti sono inoltre tenuti ad inserire una motivata e comprovata dichiarazione, ai sensi e per gli effetti di quanto previsto all’art. 13, comma 5, lett.</w:t>
      </w:r>
      <w:r w:rsidR="00E52202" w:rsidRPr="009753CA">
        <w:rPr>
          <w:rFonts w:asciiTheme="majorHAnsi" w:hAnsiTheme="majorHAnsi" w:cs="Tahoma"/>
          <w:sz w:val="24"/>
          <w:szCs w:val="24"/>
        </w:rPr>
        <w:t xml:space="preserve"> </w:t>
      </w:r>
      <w:r w:rsidRPr="009753CA">
        <w:rPr>
          <w:rFonts w:asciiTheme="majorHAnsi" w:hAnsiTheme="majorHAnsi" w:cs="Tahoma"/>
          <w:sz w:val="24"/>
          <w:szCs w:val="24"/>
        </w:rPr>
        <w:t>a), del Decreto Legislativo 163/2006, nella quale siano individuate le informazioni che, nell’ambito delle offerte o delle giustificazioni poste a base delle medesime, costituiscano segreti tecnici o commerciali.</w:t>
      </w:r>
    </w:p>
    <w:p w:rsidR="00271AA1" w:rsidRPr="009753CA" w:rsidRDefault="00271AA1" w:rsidP="00284DBD">
      <w:pPr>
        <w:pStyle w:val="Titolo1"/>
        <w:numPr>
          <w:ilvl w:val="0"/>
          <w:numId w:val="11"/>
        </w:numPr>
        <w:rPr>
          <w:rFonts w:asciiTheme="majorHAnsi" w:hAnsiTheme="majorHAnsi" w:cs="Tahoma"/>
          <w:sz w:val="24"/>
          <w:szCs w:val="24"/>
        </w:rPr>
      </w:pPr>
      <w:r w:rsidRPr="009753CA">
        <w:rPr>
          <w:rFonts w:asciiTheme="majorHAnsi" w:hAnsiTheme="majorHAnsi" w:cs="Tahoma"/>
          <w:sz w:val="24"/>
          <w:szCs w:val="24"/>
        </w:rPr>
        <w:t>CRITERI E PARAMETRI PER LA VALUTAZIONE DELLE OFFERTE</w:t>
      </w:r>
    </w:p>
    <w:p w:rsidR="00271AA1" w:rsidRPr="009753CA" w:rsidRDefault="00271AA1" w:rsidP="00284DBD">
      <w:pPr>
        <w:pStyle w:val="Corpodeltesto"/>
        <w:tabs>
          <w:tab w:val="left" w:pos="284"/>
        </w:tabs>
        <w:rPr>
          <w:rFonts w:asciiTheme="majorHAnsi" w:hAnsiTheme="majorHAnsi" w:cs="Tahoma"/>
          <w:sz w:val="24"/>
          <w:szCs w:val="24"/>
        </w:rPr>
      </w:pPr>
    </w:p>
    <w:p w:rsidR="00271AA1" w:rsidRPr="009753CA" w:rsidRDefault="00271AA1" w:rsidP="00284DBD">
      <w:pPr>
        <w:shd w:val="clear" w:color="auto" w:fill="FFFFFF"/>
        <w:spacing w:line="240" w:lineRule="auto"/>
        <w:rPr>
          <w:rFonts w:asciiTheme="majorHAnsi" w:hAnsiTheme="majorHAnsi" w:cs="Tahoma"/>
          <w:sz w:val="24"/>
          <w:szCs w:val="24"/>
        </w:rPr>
      </w:pPr>
      <w:r w:rsidRPr="009753CA">
        <w:rPr>
          <w:rFonts w:asciiTheme="majorHAnsi" w:hAnsiTheme="majorHAnsi" w:cs="Tahoma"/>
          <w:sz w:val="24"/>
          <w:szCs w:val="24"/>
        </w:rPr>
        <w:t xml:space="preserve">L’aggiudicazione del servizio verrà effettuata sulla base dei seguenti parametri: </w:t>
      </w:r>
    </w:p>
    <w:p w:rsidR="00271AA1" w:rsidRPr="009753CA" w:rsidRDefault="00271AA1" w:rsidP="00284DBD">
      <w:pPr>
        <w:widowControl w:val="0"/>
        <w:numPr>
          <w:ilvl w:val="0"/>
          <w:numId w:val="13"/>
        </w:numPr>
        <w:shd w:val="clear" w:color="auto" w:fill="FFFFFF"/>
        <w:autoSpaceDE w:val="0"/>
        <w:autoSpaceDN w:val="0"/>
        <w:adjustRightInd w:val="0"/>
        <w:spacing w:after="0" w:line="240" w:lineRule="auto"/>
        <w:rPr>
          <w:rFonts w:asciiTheme="majorHAnsi" w:hAnsiTheme="majorHAnsi" w:cs="Tahoma"/>
          <w:sz w:val="24"/>
          <w:szCs w:val="24"/>
        </w:rPr>
      </w:pPr>
      <w:r w:rsidRPr="009753CA">
        <w:rPr>
          <w:rFonts w:asciiTheme="majorHAnsi" w:hAnsiTheme="majorHAnsi" w:cs="Tahoma"/>
          <w:sz w:val="24"/>
          <w:szCs w:val="24"/>
        </w:rPr>
        <w:t xml:space="preserve">Qualità tecnica: </w:t>
      </w:r>
      <w:r w:rsidR="00D01C18" w:rsidRPr="009753CA">
        <w:rPr>
          <w:rFonts w:asciiTheme="majorHAnsi" w:hAnsiTheme="majorHAnsi" w:cs="Tahoma"/>
          <w:sz w:val="24"/>
          <w:szCs w:val="24"/>
        </w:rPr>
        <w:t>4</w:t>
      </w:r>
      <w:r w:rsidRPr="009753CA">
        <w:rPr>
          <w:rFonts w:asciiTheme="majorHAnsi" w:hAnsiTheme="majorHAnsi" w:cs="Tahoma"/>
          <w:sz w:val="24"/>
          <w:szCs w:val="24"/>
        </w:rPr>
        <w:t>0/100</w:t>
      </w:r>
    </w:p>
    <w:p w:rsidR="00271AA1" w:rsidRPr="009753CA" w:rsidRDefault="00271AA1" w:rsidP="00284DBD">
      <w:pPr>
        <w:widowControl w:val="0"/>
        <w:numPr>
          <w:ilvl w:val="0"/>
          <w:numId w:val="13"/>
        </w:numPr>
        <w:shd w:val="clear" w:color="auto" w:fill="FFFFFF"/>
        <w:autoSpaceDE w:val="0"/>
        <w:autoSpaceDN w:val="0"/>
        <w:adjustRightInd w:val="0"/>
        <w:spacing w:after="0" w:line="240" w:lineRule="auto"/>
        <w:rPr>
          <w:rFonts w:asciiTheme="majorHAnsi" w:hAnsiTheme="majorHAnsi" w:cs="Tahoma"/>
          <w:sz w:val="24"/>
          <w:szCs w:val="24"/>
        </w:rPr>
      </w:pPr>
      <w:r w:rsidRPr="009753CA">
        <w:rPr>
          <w:rFonts w:asciiTheme="majorHAnsi" w:hAnsiTheme="majorHAnsi" w:cs="Tahoma"/>
          <w:sz w:val="24"/>
          <w:szCs w:val="24"/>
        </w:rPr>
        <w:t xml:space="preserve">Prezzo: </w:t>
      </w:r>
      <w:r w:rsidR="00D01C18" w:rsidRPr="009753CA">
        <w:rPr>
          <w:rFonts w:asciiTheme="majorHAnsi" w:hAnsiTheme="majorHAnsi" w:cs="Tahoma"/>
          <w:sz w:val="24"/>
          <w:szCs w:val="24"/>
        </w:rPr>
        <w:t>6</w:t>
      </w:r>
      <w:r w:rsidRPr="009753CA">
        <w:rPr>
          <w:rFonts w:asciiTheme="majorHAnsi" w:hAnsiTheme="majorHAnsi" w:cs="Tahoma"/>
          <w:sz w:val="24"/>
          <w:szCs w:val="24"/>
        </w:rPr>
        <w:t>0/100</w:t>
      </w:r>
    </w:p>
    <w:p w:rsidR="00271AA1" w:rsidRPr="009753CA" w:rsidRDefault="00271AA1" w:rsidP="00284DBD">
      <w:pPr>
        <w:widowControl w:val="0"/>
        <w:shd w:val="clear" w:color="auto" w:fill="FFFFFF"/>
        <w:autoSpaceDE w:val="0"/>
        <w:autoSpaceDN w:val="0"/>
        <w:adjustRightInd w:val="0"/>
        <w:spacing w:line="240" w:lineRule="auto"/>
        <w:ind w:left="703"/>
        <w:rPr>
          <w:rFonts w:asciiTheme="majorHAnsi" w:hAnsiTheme="majorHAnsi" w:cs="Tahoma"/>
          <w:sz w:val="24"/>
          <w:szCs w:val="24"/>
        </w:rPr>
      </w:pPr>
    </w:p>
    <w:p w:rsidR="00271AA1" w:rsidRPr="009753CA" w:rsidRDefault="00271AA1" w:rsidP="00284DBD">
      <w:pPr>
        <w:pStyle w:val="Titolo3"/>
        <w:numPr>
          <w:ilvl w:val="0"/>
          <w:numId w:val="14"/>
        </w:numPr>
        <w:tabs>
          <w:tab w:val="left" w:pos="567"/>
        </w:tabs>
        <w:rPr>
          <w:rFonts w:asciiTheme="majorHAnsi" w:hAnsiTheme="majorHAnsi"/>
          <w:sz w:val="24"/>
          <w:szCs w:val="24"/>
          <w:u w:val="single"/>
        </w:rPr>
      </w:pPr>
      <w:r w:rsidRPr="009753CA">
        <w:rPr>
          <w:rFonts w:asciiTheme="majorHAnsi" w:hAnsiTheme="majorHAnsi"/>
          <w:sz w:val="24"/>
          <w:szCs w:val="24"/>
          <w:u w:val="single"/>
        </w:rPr>
        <w:t xml:space="preserve"> QUALITA’</w:t>
      </w:r>
    </w:p>
    <w:p w:rsidR="00271AA1" w:rsidRPr="009753CA" w:rsidRDefault="00271AA1" w:rsidP="00284DBD">
      <w:pPr>
        <w:spacing w:line="240" w:lineRule="auto"/>
        <w:jc w:val="both"/>
        <w:rPr>
          <w:rFonts w:asciiTheme="majorHAnsi" w:hAnsiTheme="majorHAnsi" w:cs="Tahoma"/>
          <w:bCs/>
          <w:sz w:val="24"/>
          <w:szCs w:val="24"/>
        </w:rPr>
      </w:pPr>
      <w:r w:rsidRPr="009753CA">
        <w:rPr>
          <w:rFonts w:asciiTheme="majorHAnsi" w:hAnsiTheme="majorHAnsi" w:cs="Tahoma"/>
          <w:bCs/>
          <w:sz w:val="24"/>
          <w:szCs w:val="24"/>
        </w:rPr>
        <w:t>Ai fini della valutazione dei parametri di qualità, si prenderanno in considerazione gli elementi sotto riportati, sulla base della documentazione fornita dalla ditta e contenuta nella busta n. 2.</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9"/>
        <w:gridCol w:w="9"/>
        <w:gridCol w:w="3941"/>
        <w:gridCol w:w="28"/>
        <w:gridCol w:w="3969"/>
        <w:gridCol w:w="1275"/>
      </w:tblGrid>
      <w:tr w:rsidR="00C642F0" w:rsidRPr="009753CA" w:rsidTr="00425455">
        <w:trPr>
          <w:trHeight w:val="380"/>
        </w:trPr>
        <w:tc>
          <w:tcPr>
            <w:tcW w:w="9781" w:type="dxa"/>
            <w:gridSpan w:val="6"/>
            <w:tcBorders>
              <w:top w:val="single" w:sz="4" w:space="0" w:color="auto"/>
              <w:left w:val="single" w:sz="4" w:space="0" w:color="auto"/>
              <w:bottom w:val="single" w:sz="4" w:space="0" w:color="auto"/>
              <w:right w:val="single" w:sz="4" w:space="0" w:color="auto"/>
            </w:tcBorders>
          </w:tcPr>
          <w:p w:rsidR="00C642F0" w:rsidRPr="009753CA" w:rsidRDefault="00C642F0" w:rsidP="00284DBD">
            <w:pPr>
              <w:pStyle w:val="BodyText21"/>
              <w:keepNext/>
              <w:ind w:firstLine="0"/>
              <w:jc w:val="left"/>
              <w:rPr>
                <w:rFonts w:asciiTheme="majorHAnsi" w:hAnsiTheme="majorHAnsi" w:cs="Tahoma"/>
                <w:b/>
                <w:szCs w:val="24"/>
              </w:rPr>
            </w:pPr>
            <w:r w:rsidRPr="009753CA">
              <w:rPr>
                <w:rFonts w:asciiTheme="majorHAnsi" w:hAnsiTheme="majorHAnsi" w:cs="Tahoma"/>
                <w:b/>
                <w:szCs w:val="24"/>
              </w:rPr>
              <w:lastRenderedPageBreak/>
              <w:br w:type="page"/>
            </w:r>
            <w:r w:rsidR="00336D7C" w:rsidRPr="009753CA">
              <w:rPr>
                <w:rFonts w:asciiTheme="majorHAnsi" w:hAnsiTheme="majorHAnsi" w:cs="Tahoma"/>
                <w:b/>
                <w:szCs w:val="24"/>
              </w:rPr>
              <w:t xml:space="preserve">TUTTI I </w:t>
            </w:r>
            <w:r w:rsidRPr="009753CA">
              <w:rPr>
                <w:rFonts w:asciiTheme="majorHAnsi" w:hAnsiTheme="majorHAnsi" w:cs="Tahoma"/>
                <w:b/>
                <w:szCs w:val="24"/>
              </w:rPr>
              <w:t>LOTT</w:t>
            </w:r>
            <w:r w:rsidR="00336D7C" w:rsidRPr="009753CA">
              <w:rPr>
                <w:rFonts w:asciiTheme="majorHAnsi" w:hAnsiTheme="majorHAnsi" w:cs="Tahoma"/>
                <w:b/>
                <w:szCs w:val="24"/>
              </w:rPr>
              <w:t>I</w:t>
            </w:r>
            <w:r w:rsidR="007E32B7" w:rsidRPr="009753CA">
              <w:rPr>
                <w:rFonts w:asciiTheme="majorHAnsi" w:hAnsiTheme="majorHAnsi" w:cs="Tahoma"/>
                <w:b/>
                <w:szCs w:val="24"/>
              </w:rPr>
              <w:t>/VOCI</w:t>
            </w:r>
            <w:r w:rsidRPr="009753CA">
              <w:rPr>
                <w:rFonts w:asciiTheme="majorHAnsi" w:hAnsiTheme="majorHAnsi" w:cs="Tahoma"/>
                <w:b/>
                <w:szCs w:val="24"/>
              </w:rPr>
              <w:t xml:space="preserve"> - Elementi di valutazione</w:t>
            </w:r>
          </w:p>
        </w:tc>
      </w:tr>
      <w:tr w:rsidR="00C642F0" w:rsidRPr="009753CA" w:rsidTr="00425455">
        <w:trPr>
          <w:trHeight w:val="380"/>
        </w:trPr>
        <w:tc>
          <w:tcPr>
            <w:tcW w:w="9781" w:type="dxa"/>
            <w:gridSpan w:val="6"/>
            <w:tcBorders>
              <w:top w:val="single" w:sz="4" w:space="0" w:color="auto"/>
              <w:left w:val="single" w:sz="4" w:space="0" w:color="auto"/>
              <w:bottom w:val="single" w:sz="4" w:space="0" w:color="auto"/>
              <w:right w:val="single" w:sz="4" w:space="0" w:color="auto"/>
            </w:tcBorders>
          </w:tcPr>
          <w:p w:rsidR="00C642F0" w:rsidRPr="009753CA" w:rsidRDefault="00C642F0" w:rsidP="00284DBD">
            <w:pPr>
              <w:pStyle w:val="BodyText21"/>
              <w:keepNext/>
              <w:ind w:firstLine="0"/>
              <w:jc w:val="left"/>
              <w:rPr>
                <w:rFonts w:asciiTheme="majorHAnsi" w:hAnsiTheme="majorHAnsi" w:cs="Tahoma"/>
                <w:b/>
                <w:szCs w:val="24"/>
              </w:rPr>
            </w:pPr>
            <w:r w:rsidRPr="009753CA">
              <w:rPr>
                <w:rFonts w:asciiTheme="majorHAnsi" w:hAnsiTheme="majorHAnsi" w:cs="Tahoma"/>
                <w:b/>
                <w:szCs w:val="24"/>
              </w:rPr>
              <w:t xml:space="preserve">TOTALE PUNTEGGIO </w:t>
            </w:r>
            <w:r w:rsidR="0013425F" w:rsidRPr="009753CA">
              <w:rPr>
                <w:rFonts w:asciiTheme="majorHAnsi" w:hAnsiTheme="majorHAnsi" w:cs="Tahoma"/>
                <w:b/>
                <w:szCs w:val="24"/>
              </w:rPr>
              <w:t>40</w:t>
            </w:r>
          </w:p>
        </w:tc>
      </w:tr>
      <w:tr w:rsidR="00C642F0" w:rsidRPr="009753CA" w:rsidTr="00425455">
        <w:trPr>
          <w:trHeight w:val="379"/>
        </w:trPr>
        <w:tc>
          <w:tcPr>
            <w:tcW w:w="4537" w:type="dxa"/>
            <w:gridSpan w:val="4"/>
          </w:tcPr>
          <w:p w:rsidR="00C642F0" w:rsidRPr="009753CA" w:rsidRDefault="00C642F0" w:rsidP="00284DBD">
            <w:pPr>
              <w:pStyle w:val="BodyText21"/>
              <w:keepNext/>
              <w:ind w:firstLine="0"/>
              <w:rPr>
                <w:rFonts w:asciiTheme="majorHAnsi" w:hAnsiTheme="majorHAnsi" w:cs="Arial"/>
                <w:strike/>
                <w:szCs w:val="24"/>
              </w:rPr>
            </w:pPr>
          </w:p>
        </w:tc>
        <w:tc>
          <w:tcPr>
            <w:tcW w:w="3969" w:type="dxa"/>
          </w:tcPr>
          <w:p w:rsidR="00C642F0" w:rsidRPr="009753CA" w:rsidRDefault="00C642F0" w:rsidP="00284DBD">
            <w:pPr>
              <w:pStyle w:val="BodyText21"/>
              <w:keepNext/>
              <w:ind w:firstLine="0"/>
              <w:rPr>
                <w:rFonts w:asciiTheme="majorHAnsi" w:hAnsiTheme="majorHAnsi" w:cs="Arial"/>
                <w:b/>
                <w:szCs w:val="24"/>
              </w:rPr>
            </w:pPr>
            <w:r w:rsidRPr="009753CA">
              <w:rPr>
                <w:rFonts w:asciiTheme="majorHAnsi" w:hAnsiTheme="majorHAnsi" w:cs="Arial"/>
                <w:b/>
                <w:szCs w:val="24"/>
              </w:rPr>
              <w:t>Criteri motivazionali</w:t>
            </w:r>
          </w:p>
        </w:tc>
        <w:tc>
          <w:tcPr>
            <w:tcW w:w="1275" w:type="dxa"/>
          </w:tcPr>
          <w:p w:rsidR="00C642F0" w:rsidRPr="009753CA" w:rsidRDefault="00C642F0" w:rsidP="00284DBD">
            <w:pPr>
              <w:pStyle w:val="BodyText21"/>
              <w:keepNext/>
              <w:ind w:firstLine="0"/>
              <w:jc w:val="center"/>
              <w:rPr>
                <w:rFonts w:asciiTheme="majorHAnsi" w:hAnsiTheme="majorHAnsi" w:cs="Arial"/>
                <w:b/>
                <w:szCs w:val="24"/>
              </w:rPr>
            </w:pPr>
            <w:r w:rsidRPr="009753CA">
              <w:rPr>
                <w:rFonts w:asciiTheme="majorHAnsi" w:hAnsiTheme="majorHAnsi" w:cs="Arial"/>
                <w:b/>
                <w:szCs w:val="24"/>
              </w:rPr>
              <w:t>Max punti</w:t>
            </w:r>
          </w:p>
        </w:tc>
      </w:tr>
      <w:tr w:rsidR="00C642F0" w:rsidRPr="009753CA" w:rsidTr="00425455">
        <w:trPr>
          <w:trHeight w:val="276"/>
        </w:trPr>
        <w:tc>
          <w:tcPr>
            <w:tcW w:w="559" w:type="dxa"/>
          </w:tcPr>
          <w:p w:rsidR="00C642F0" w:rsidRPr="009753CA" w:rsidRDefault="00C642F0" w:rsidP="00284DBD">
            <w:pPr>
              <w:pStyle w:val="BodyText21"/>
              <w:keepNext/>
              <w:ind w:firstLine="0"/>
              <w:rPr>
                <w:rFonts w:asciiTheme="majorHAnsi" w:hAnsiTheme="majorHAnsi" w:cs="Tahoma"/>
                <w:b/>
                <w:szCs w:val="24"/>
              </w:rPr>
            </w:pPr>
            <w:r w:rsidRPr="009753CA">
              <w:rPr>
                <w:rFonts w:asciiTheme="majorHAnsi" w:hAnsiTheme="majorHAnsi" w:cs="Tahoma"/>
                <w:b/>
                <w:szCs w:val="24"/>
              </w:rPr>
              <w:t>1</w:t>
            </w:r>
          </w:p>
        </w:tc>
        <w:tc>
          <w:tcPr>
            <w:tcW w:w="7947" w:type="dxa"/>
            <w:gridSpan w:val="4"/>
          </w:tcPr>
          <w:p w:rsidR="00C642F0" w:rsidRPr="009753CA" w:rsidRDefault="00C642F0" w:rsidP="00284DBD">
            <w:pPr>
              <w:suppressAutoHyphens/>
              <w:spacing w:line="240" w:lineRule="auto"/>
              <w:jc w:val="both"/>
              <w:rPr>
                <w:rFonts w:asciiTheme="majorHAnsi" w:hAnsiTheme="majorHAnsi" w:cs="Tahoma"/>
                <w:b/>
                <w:sz w:val="24"/>
                <w:szCs w:val="24"/>
              </w:rPr>
            </w:pPr>
            <w:r w:rsidRPr="009753CA">
              <w:rPr>
                <w:rFonts w:asciiTheme="majorHAnsi" w:hAnsiTheme="majorHAnsi" w:cs="Tahoma"/>
                <w:b/>
                <w:sz w:val="24"/>
                <w:szCs w:val="24"/>
              </w:rPr>
              <w:t>ORGANIZZAZIONE DEL SERVIZIO</w:t>
            </w:r>
          </w:p>
        </w:tc>
        <w:tc>
          <w:tcPr>
            <w:tcW w:w="1275" w:type="dxa"/>
          </w:tcPr>
          <w:p w:rsidR="00C642F0" w:rsidRPr="009753CA" w:rsidRDefault="00C642F0" w:rsidP="00284DBD">
            <w:pPr>
              <w:pStyle w:val="BodyText21"/>
              <w:keepNext/>
              <w:ind w:firstLine="0"/>
              <w:jc w:val="center"/>
              <w:rPr>
                <w:rFonts w:asciiTheme="majorHAnsi" w:hAnsiTheme="majorHAnsi" w:cs="Arial"/>
                <w:b/>
                <w:szCs w:val="24"/>
              </w:rPr>
            </w:pPr>
            <w:r w:rsidRPr="009753CA">
              <w:rPr>
                <w:rFonts w:asciiTheme="majorHAnsi" w:hAnsiTheme="majorHAnsi" w:cs="Arial"/>
                <w:b/>
                <w:szCs w:val="24"/>
              </w:rPr>
              <w:t>35</w:t>
            </w:r>
          </w:p>
        </w:tc>
      </w:tr>
      <w:tr w:rsidR="00C642F0" w:rsidRPr="009753CA" w:rsidTr="00425455">
        <w:trPr>
          <w:trHeight w:val="2396"/>
        </w:trPr>
        <w:tc>
          <w:tcPr>
            <w:tcW w:w="559" w:type="dxa"/>
          </w:tcPr>
          <w:p w:rsidR="00C642F0" w:rsidRPr="009753CA" w:rsidRDefault="00C642F0" w:rsidP="00284DBD">
            <w:pPr>
              <w:pStyle w:val="BodyText21"/>
              <w:keepNext/>
              <w:ind w:firstLine="0"/>
              <w:rPr>
                <w:rFonts w:asciiTheme="majorHAnsi" w:hAnsiTheme="majorHAnsi" w:cs="Arial"/>
                <w:b/>
                <w:szCs w:val="24"/>
              </w:rPr>
            </w:pPr>
            <w:r w:rsidRPr="009753CA">
              <w:rPr>
                <w:rFonts w:asciiTheme="majorHAnsi" w:hAnsiTheme="majorHAnsi" w:cs="Arial"/>
                <w:b/>
                <w:szCs w:val="24"/>
              </w:rPr>
              <w:t>a</w:t>
            </w:r>
          </w:p>
        </w:tc>
        <w:tc>
          <w:tcPr>
            <w:tcW w:w="3950" w:type="dxa"/>
            <w:gridSpan w:val="2"/>
          </w:tcPr>
          <w:p w:rsidR="00C642F0" w:rsidRPr="009753CA" w:rsidRDefault="00C642F0" w:rsidP="00284DBD">
            <w:pPr>
              <w:suppressAutoHyphens/>
              <w:spacing w:line="240" w:lineRule="auto"/>
              <w:jc w:val="both"/>
              <w:rPr>
                <w:rFonts w:asciiTheme="majorHAnsi" w:hAnsiTheme="majorHAnsi" w:cs="Tahoma"/>
                <w:b/>
                <w:sz w:val="24"/>
                <w:szCs w:val="24"/>
              </w:rPr>
            </w:pPr>
            <w:r w:rsidRPr="009753CA">
              <w:rPr>
                <w:rFonts w:asciiTheme="majorHAnsi" w:hAnsiTheme="majorHAnsi" w:cs="Tahoma"/>
                <w:b/>
                <w:sz w:val="24"/>
                <w:szCs w:val="24"/>
              </w:rPr>
              <w:t xml:space="preserve">PROGETTO </w:t>
            </w:r>
            <w:r w:rsidR="007E32B7" w:rsidRPr="009753CA">
              <w:rPr>
                <w:rFonts w:asciiTheme="majorHAnsi" w:hAnsiTheme="majorHAnsi" w:cs="Tahoma"/>
                <w:b/>
                <w:sz w:val="24"/>
                <w:szCs w:val="24"/>
              </w:rPr>
              <w:t>di</w:t>
            </w:r>
            <w:r w:rsidRPr="009753CA">
              <w:rPr>
                <w:rFonts w:asciiTheme="majorHAnsi" w:hAnsiTheme="majorHAnsi" w:cs="Tahoma"/>
                <w:b/>
                <w:sz w:val="24"/>
                <w:szCs w:val="24"/>
              </w:rPr>
              <w:t xml:space="preserve"> CATTURA </w:t>
            </w:r>
            <w:r w:rsidR="00336D7C" w:rsidRPr="009753CA">
              <w:rPr>
                <w:rFonts w:asciiTheme="majorHAnsi" w:hAnsiTheme="majorHAnsi" w:cs="Tahoma"/>
                <w:b/>
                <w:sz w:val="24"/>
                <w:szCs w:val="24"/>
              </w:rPr>
              <w:t xml:space="preserve">e RECUPERO </w:t>
            </w:r>
            <w:r w:rsidRPr="009753CA">
              <w:rPr>
                <w:rFonts w:asciiTheme="majorHAnsi" w:hAnsiTheme="majorHAnsi" w:cstheme="minorHAnsi"/>
                <w:b/>
                <w:sz w:val="24"/>
                <w:szCs w:val="24"/>
              </w:rPr>
              <w:t xml:space="preserve">dei cani vaganti e </w:t>
            </w:r>
            <w:r w:rsidRPr="009753CA">
              <w:rPr>
                <w:rFonts w:asciiTheme="majorHAnsi" w:hAnsiTheme="majorHAnsi" w:cs="Tahoma"/>
                <w:b/>
                <w:sz w:val="24"/>
                <w:szCs w:val="24"/>
              </w:rPr>
              <w:t>dei gatti in libertà.</w:t>
            </w:r>
          </w:p>
          <w:p w:rsidR="00C642F0" w:rsidRPr="009753CA" w:rsidRDefault="00C642F0" w:rsidP="00284DBD">
            <w:pPr>
              <w:suppressAutoHyphens/>
              <w:spacing w:line="240" w:lineRule="auto"/>
              <w:jc w:val="both"/>
              <w:rPr>
                <w:rFonts w:asciiTheme="majorHAnsi" w:hAnsiTheme="majorHAnsi" w:cs="Tahoma"/>
                <w:sz w:val="24"/>
                <w:szCs w:val="24"/>
              </w:rPr>
            </w:pPr>
            <w:r w:rsidRPr="009753CA">
              <w:rPr>
                <w:rFonts w:asciiTheme="majorHAnsi" w:hAnsiTheme="majorHAnsi" w:cs="Tahoma"/>
                <w:sz w:val="24"/>
                <w:szCs w:val="24"/>
              </w:rPr>
              <w:t>Si terrà in particolare considerazione:</w:t>
            </w:r>
          </w:p>
          <w:p w:rsidR="00C642F0" w:rsidRPr="009753CA" w:rsidRDefault="00C642F0" w:rsidP="00284DBD">
            <w:pPr>
              <w:suppressAutoHyphens/>
              <w:spacing w:line="240" w:lineRule="auto"/>
              <w:jc w:val="both"/>
              <w:rPr>
                <w:rFonts w:asciiTheme="majorHAnsi" w:hAnsiTheme="majorHAnsi" w:cs="Tahoma"/>
                <w:sz w:val="24"/>
                <w:szCs w:val="24"/>
              </w:rPr>
            </w:pPr>
            <w:r w:rsidRPr="009753CA">
              <w:rPr>
                <w:rFonts w:asciiTheme="majorHAnsi" w:hAnsiTheme="majorHAnsi" w:cs="Tahoma"/>
                <w:b/>
                <w:sz w:val="24"/>
                <w:szCs w:val="24"/>
              </w:rPr>
              <w:t xml:space="preserve">Qualificazione </w:t>
            </w:r>
            <w:r w:rsidRPr="009753CA">
              <w:rPr>
                <w:rFonts w:asciiTheme="majorHAnsi" w:hAnsiTheme="majorHAnsi" w:cs="Tahoma"/>
                <w:sz w:val="24"/>
                <w:szCs w:val="24"/>
              </w:rPr>
              <w:t xml:space="preserve">nel settore specifico della </w:t>
            </w:r>
            <w:proofErr w:type="spellStart"/>
            <w:r w:rsidRPr="009753CA">
              <w:rPr>
                <w:rFonts w:asciiTheme="majorHAnsi" w:hAnsiTheme="majorHAnsi" w:cs="Tahoma"/>
                <w:sz w:val="24"/>
                <w:szCs w:val="24"/>
              </w:rPr>
              <w:t>cinovigilanza</w:t>
            </w:r>
            <w:proofErr w:type="spellEnd"/>
            <w:r w:rsidRPr="009753CA">
              <w:rPr>
                <w:rFonts w:asciiTheme="majorHAnsi" w:hAnsiTheme="majorHAnsi" w:cs="Tahoma"/>
                <w:sz w:val="24"/>
                <w:szCs w:val="24"/>
              </w:rPr>
              <w:t xml:space="preserve"> riferita all’ultimo quinquennio del personale messo a disposizione </w:t>
            </w:r>
          </w:p>
          <w:p w:rsidR="007E32B7" w:rsidRPr="009753CA" w:rsidRDefault="007E32B7" w:rsidP="00284DBD">
            <w:pPr>
              <w:suppressAutoHyphens/>
              <w:spacing w:line="240" w:lineRule="auto"/>
              <w:jc w:val="both"/>
              <w:rPr>
                <w:rFonts w:asciiTheme="majorHAnsi" w:hAnsiTheme="majorHAnsi" w:cs="Tahoma"/>
                <w:sz w:val="24"/>
                <w:szCs w:val="24"/>
              </w:rPr>
            </w:pPr>
            <w:r w:rsidRPr="009753CA">
              <w:rPr>
                <w:rFonts w:asciiTheme="majorHAnsi" w:hAnsiTheme="majorHAnsi" w:cs="Tahoma"/>
                <w:b/>
                <w:sz w:val="24"/>
                <w:szCs w:val="24"/>
              </w:rPr>
              <w:t>Procedure</w:t>
            </w:r>
            <w:r w:rsidR="00C642F0" w:rsidRPr="009753CA">
              <w:rPr>
                <w:rFonts w:asciiTheme="majorHAnsi" w:hAnsiTheme="majorHAnsi" w:cs="Tahoma"/>
                <w:b/>
                <w:sz w:val="24"/>
                <w:szCs w:val="24"/>
              </w:rPr>
              <w:t xml:space="preserve"> </w:t>
            </w:r>
            <w:r w:rsidR="00C642F0" w:rsidRPr="009753CA">
              <w:rPr>
                <w:rFonts w:asciiTheme="majorHAnsi" w:hAnsiTheme="majorHAnsi" w:cs="Tahoma"/>
                <w:sz w:val="24"/>
                <w:szCs w:val="24"/>
              </w:rPr>
              <w:t>di cattura</w:t>
            </w:r>
            <w:r w:rsidRPr="009753CA">
              <w:rPr>
                <w:rFonts w:asciiTheme="majorHAnsi" w:hAnsiTheme="majorHAnsi" w:cs="Tahoma"/>
                <w:sz w:val="24"/>
                <w:szCs w:val="24"/>
              </w:rPr>
              <w:t xml:space="preserve"> e di recupero</w:t>
            </w:r>
          </w:p>
        </w:tc>
        <w:tc>
          <w:tcPr>
            <w:tcW w:w="3997" w:type="dxa"/>
            <w:gridSpan w:val="2"/>
          </w:tcPr>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Il punteggio sarà attribuito classificando le offerte in:</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ottima (coefficiente 1),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buona (coefficiente 0,8),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sufficiente (coefficiente 0,6),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appena sufficiente (coefficiente 0,4),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scarso (coefficiente 0,2)</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non valutabile/non presente/non conforme (coefficiente 0)</w:t>
            </w:r>
          </w:p>
        </w:tc>
        <w:tc>
          <w:tcPr>
            <w:tcW w:w="1275" w:type="dxa"/>
          </w:tcPr>
          <w:p w:rsidR="00C642F0" w:rsidRPr="009753CA" w:rsidRDefault="00C642F0" w:rsidP="00284DBD">
            <w:pPr>
              <w:pStyle w:val="BodyText21"/>
              <w:keepNext/>
              <w:ind w:firstLine="0"/>
              <w:jc w:val="center"/>
              <w:rPr>
                <w:rFonts w:asciiTheme="majorHAnsi" w:hAnsiTheme="majorHAnsi" w:cs="Tahoma"/>
                <w:szCs w:val="24"/>
              </w:rPr>
            </w:pPr>
            <w:r w:rsidRPr="009753CA">
              <w:rPr>
                <w:rFonts w:asciiTheme="majorHAnsi" w:hAnsiTheme="majorHAnsi" w:cs="Tahoma"/>
                <w:szCs w:val="24"/>
              </w:rPr>
              <w:t>20</w:t>
            </w:r>
          </w:p>
        </w:tc>
      </w:tr>
      <w:tr w:rsidR="00C642F0" w:rsidRPr="009753CA" w:rsidTr="00425455">
        <w:trPr>
          <w:trHeight w:val="1824"/>
        </w:trPr>
        <w:tc>
          <w:tcPr>
            <w:tcW w:w="559" w:type="dxa"/>
          </w:tcPr>
          <w:p w:rsidR="00C642F0" w:rsidRPr="009753CA" w:rsidRDefault="00C642F0" w:rsidP="00284DBD">
            <w:pPr>
              <w:pStyle w:val="BodyText21"/>
              <w:keepNext/>
              <w:ind w:firstLine="0"/>
              <w:rPr>
                <w:rFonts w:asciiTheme="majorHAnsi" w:hAnsiTheme="majorHAnsi" w:cs="Arial"/>
                <w:b/>
                <w:szCs w:val="24"/>
                <w:highlight w:val="yellow"/>
              </w:rPr>
            </w:pPr>
            <w:r w:rsidRPr="009753CA">
              <w:rPr>
                <w:rFonts w:asciiTheme="majorHAnsi" w:hAnsiTheme="majorHAnsi" w:cs="Arial"/>
                <w:b/>
                <w:szCs w:val="24"/>
              </w:rPr>
              <w:t>b</w:t>
            </w:r>
          </w:p>
        </w:tc>
        <w:tc>
          <w:tcPr>
            <w:tcW w:w="3950" w:type="dxa"/>
            <w:gridSpan w:val="2"/>
          </w:tcPr>
          <w:p w:rsidR="00C642F0" w:rsidRPr="009753CA" w:rsidRDefault="00C642F0" w:rsidP="00284DBD">
            <w:pPr>
              <w:suppressAutoHyphens/>
              <w:spacing w:line="240" w:lineRule="auto"/>
              <w:jc w:val="both"/>
              <w:rPr>
                <w:rFonts w:asciiTheme="majorHAnsi" w:hAnsiTheme="majorHAnsi" w:cs="Tahoma"/>
                <w:b/>
                <w:sz w:val="24"/>
                <w:szCs w:val="24"/>
              </w:rPr>
            </w:pPr>
            <w:r w:rsidRPr="009753CA">
              <w:rPr>
                <w:rFonts w:asciiTheme="majorHAnsi" w:hAnsiTheme="majorHAnsi" w:cs="Tahoma"/>
                <w:b/>
                <w:sz w:val="24"/>
                <w:szCs w:val="24"/>
              </w:rPr>
              <w:t>VETUSTA’ dei mezzi messi a disposizione</w:t>
            </w:r>
          </w:p>
          <w:p w:rsidR="00C642F0" w:rsidRPr="009753CA" w:rsidRDefault="00C642F0" w:rsidP="00284DBD">
            <w:pPr>
              <w:pStyle w:val="Corpodeltesto22"/>
              <w:widowControl/>
              <w:pBdr>
                <w:bottom w:val="none" w:sz="0" w:space="0" w:color="auto"/>
              </w:pBdr>
              <w:rPr>
                <w:rFonts w:asciiTheme="majorHAnsi" w:hAnsiTheme="majorHAnsi" w:cs="Tahoma"/>
                <w:sz w:val="24"/>
                <w:szCs w:val="24"/>
              </w:rPr>
            </w:pPr>
          </w:p>
        </w:tc>
        <w:tc>
          <w:tcPr>
            <w:tcW w:w="3997" w:type="dxa"/>
            <w:gridSpan w:val="2"/>
          </w:tcPr>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Il punteggio sarà attribuito classificando le offerte in:</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parco mezzi complessivamente di età ug</w:t>
            </w:r>
            <w:r w:rsidR="001F52E3" w:rsidRPr="009753CA">
              <w:rPr>
                <w:rFonts w:asciiTheme="majorHAnsi" w:hAnsiTheme="majorHAnsi" w:cs="Tahoma"/>
                <w:sz w:val="24"/>
                <w:szCs w:val="24"/>
              </w:rPr>
              <w:t>uale od inferiore ad un anno: 13</w:t>
            </w:r>
            <w:r w:rsidRPr="009753CA">
              <w:rPr>
                <w:rFonts w:asciiTheme="majorHAnsi" w:hAnsiTheme="majorHAnsi" w:cs="Tahoma"/>
                <w:sz w:val="24"/>
                <w:szCs w:val="24"/>
              </w:rPr>
              <w:t xml:space="preserve"> punti;</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parco mezzi complessivamente di età compresa fra un anno e tre anni: 5 punti;</w:t>
            </w:r>
          </w:p>
          <w:p w:rsidR="00C642F0" w:rsidRPr="009753CA" w:rsidRDefault="00C642F0" w:rsidP="00284DBD">
            <w:pPr>
              <w:pStyle w:val="Corpodeltesto"/>
              <w:tabs>
                <w:tab w:val="left" w:pos="284"/>
              </w:tabs>
              <w:jc w:val="left"/>
              <w:rPr>
                <w:rFonts w:asciiTheme="majorHAnsi" w:hAnsiTheme="majorHAnsi" w:cs="Tahoma"/>
                <w:sz w:val="24"/>
                <w:szCs w:val="24"/>
              </w:rPr>
            </w:pPr>
            <w:r w:rsidRPr="009753CA">
              <w:rPr>
                <w:rFonts w:asciiTheme="majorHAnsi" w:hAnsiTheme="majorHAnsi" w:cs="Tahoma"/>
                <w:sz w:val="24"/>
                <w:szCs w:val="24"/>
              </w:rPr>
              <w:t>parco mezzi complessivamente di età compresa tre anni e cinque anni: 2 punti</w:t>
            </w:r>
          </w:p>
        </w:tc>
        <w:tc>
          <w:tcPr>
            <w:tcW w:w="1275" w:type="dxa"/>
          </w:tcPr>
          <w:p w:rsidR="00C642F0" w:rsidRPr="009753CA" w:rsidRDefault="00C642F0" w:rsidP="00284DBD">
            <w:pPr>
              <w:pStyle w:val="BodyText21"/>
              <w:keepNext/>
              <w:ind w:firstLine="0"/>
              <w:jc w:val="center"/>
              <w:rPr>
                <w:rFonts w:asciiTheme="majorHAnsi" w:hAnsiTheme="majorHAnsi" w:cs="Tahoma"/>
                <w:szCs w:val="24"/>
              </w:rPr>
            </w:pPr>
            <w:r w:rsidRPr="009753CA">
              <w:rPr>
                <w:rFonts w:asciiTheme="majorHAnsi" w:hAnsiTheme="majorHAnsi" w:cs="Tahoma"/>
                <w:szCs w:val="24"/>
              </w:rPr>
              <w:t>13</w:t>
            </w:r>
          </w:p>
        </w:tc>
      </w:tr>
      <w:tr w:rsidR="00C642F0" w:rsidRPr="009753CA" w:rsidTr="00425455">
        <w:tc>
          <w:tcPr>
            <w:tcW w:w="559" w:type="dxa"/>
          </w:tcPr>
          <w:p w:rsidR="00C642F0" w:rsidRPr="009753CA" w:rsidRDefault="00C642F0" w:rsidP="00284DBD">
            <w:pPr>
              <w:pStyle w:val="BodyText21"/>
              <w:keepNext/>
              <w:ind w:firstLine="0"/>
              <w:rPr>
                <w:rFonts w:asciiTheme="majorHAnsi" w:hAnsiTheme="majorHAnsi" w:cs="Arial"/>
                <w:b/>
                <w:szCs w:val="24"/>
              </w:rPr>
            </w:pPr>
            <w:r w:rsidRPr="009753CA">
              <w:rPr>
                <w:rFonts w:asciiTheme="majorHAnsi" w:hAnsiTheme="majorHAnsi" w:cs="Arial"/>
                <w:b/>
                <w:szCs w:val="24"/>
              </w:rPr>
              <w:t>c</w:t>
            </w:r>
          </w:p>
        </w:tc>
        <w:tc>
          <w:tcPr>
            <w:tcW w:w="3950" w:type="dxa"/>
            <w:gridSpan w:val="2"/>
          </w:tcPr>
          <w:p w:rsidR="00C642F0" w:rsidRPr="009753CA" w:rsidRDefault="00C642F0" w:rsidP="00284DBD">
            <w:pPr>
              <w:pStyle w:val="Corpodeltesto22"/>
              <w:widowControl/>
              <w:pBdr>
                <w:bottom w:val="none" w:sz="0" w:space="0" w:color="auto"/>
              </w:pBdr>
              <w:jc w:val="left"/>
              <w:rPr>
                <w:rFonts w:asciiTheme="majorHAnsi" w:hAnsiTheme="majorHAnsi" w:cs="Tahoma"/>
                <w:sz w:val="24"/>
                <w:szCs w:val="24"/>
              </w:rPr>
            </w:pPr>
            <w:r w:rsidRPr="009753CA">
              <w:rPr>
                <w:rFonts w:asciiTheme="majorHAnsi" w:hAnsiTheme="majorHAnsi" w:cs="Tahoma"/>
                <w:b/>
                <w:sz w:val="24"/>
                <w:szCs w:val="24"/>
              </w:rPr>
              <w:t xml:space="preserve">MIGLIORIE </w:t>
            </w:r>
            <w:r w:rsidRPr="009753CA">
              <w:rPr>
                <w:rFonts w:asciiTheme="majorHAnsi" w:hAnsiTheme="majorHAnsi" w:cs="Tahoma"/>
                <w:sz w:val="24"/>
                <w:szCs w:val="24"/>
              </w:rPr>
              <w:t>(con la specificazione che le stesse non devono comportare alcun onere aggiuntivo a carico dell’AAS)</w:t>
            </w:r>
          </w:p>
          <w:p w:rsidR="00C642F0" w:rsidRPr="009753CA" w:rsidRDefault="00C642F0" w:rsidP="00284DBD">
            <w:pPr>
              <w:pStyle w:val="Corpodeltesto22"/>
              <w:widowControl/>
              <w:pBdr>
                <w:bottom w:val="none" w:sz="0" w:space="0" w:color="auto"/>
              </w:pBdr>
              <w:jc w:val="left"/>
              <w:rPr>
                <w:rFonts w:asciiTheme="majorHAnsi" w:hAnsiTheme="majorHAnsi" w:cs="Tahoma"/>
                <w:b/>
                <w:sz w:val="24"/>
                <w:szCs w:val="24"/>
              </w:rPr>
            </w:pPr>
          </w:p>
        </w:tc>
        <w:tc>
          <w:tcPr>
            <w:tcW w:w="3997" w:type="dxa"/>
            <w:gridSpan w:val="2"/>
          </w:tcPr>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Il punteggio sarà attribuito classificando le offerte in:</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ottima (coefficiente 1),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buona (coefficiente 0,8),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discreta (coefficiente 0,6),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sufficiente (coefficiente 0,4),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scarso (coefficiente 0,2)</w:t>
            </w:r>
          </w:p>
          <w:p w:rsidR="00C642F0" w:rsidRPr="009753CA" w:rsidRDefault="00C642F0" w:rsidP="00284DBD">
            <w:pPr>
              <w:pStyle w:val="Corpodeltesto"/>
              <w:tabs>
                <w:tab w:val="left" w:pos="203"/>
              </w:tabs>
              <w:jc w:val="left"/>
              <w:rPr>
                <w:rFonts w:asciiTheme="majorHAnsi" w:hAnsiTheme="majorHAnsi" w:cs="Tahoma"/>
                <w:sz w:val="24"/>
                <w:szCs w:val="24"/>
              </w:rPr>
            </w:pPr>
            <w:r w:rsidRPr="009753CA">
              <w:rPr>
                <w:rFonts w:asciiTheme="majorHAnsi" w:hAnsiTheme="majorHAnsi" w:cs="Tahoma"/>
                <w:sz w:val="24"/>
                <w:szCs w:val="24"/>
              </w:rPr>
              <w:t>- non valutabile/non presente/non conforme (coefficiente 0)</w:t>
            </w:r>
          </w:p>
        </w:tc>
        <w:tc>
          <w:tcPr>
            <w:tcW w:w="1275" w:type="dxa"/>
          </w:tcPr>
          <w:p w:rsidR="00C642F0" w:rsidRPr="009753CA" w:rsidRDefault="00C642F0" w:rsidP="00284DBD">
            <w:pPr>
              <w:pStyle w:val="BodyText21"/>
              <w:keepNext/>
              <w:ind w:firstLine="0"/>
              <w:jc w:val="center"/>
              <w:rPr>
                <w:rFonts w:asciiTheme="majorHAnsi" w:hAnsiTheme="majorHAnsi" w:cs="Tahoma"/>
                <w:szCs w:val="24"/>
              </w:rPr>
            </w:pPr>
            <w:r w:rsidRPr="009753CA">
              <w:rPr>
                <w:rFonts w:asciiTheme="majorHAnsi" w:hAnsiTheme="majorHAnsi" w:cs="Tahoma"/>
                <w:szCs w:val="24"/>
              </w:rPr>
              <w:t>2</w:t>
            </w:r>
          </w:p>
        </w:tc>
      </w:tr>
      <w:tr w:rsidR="00C642F0" w:rsidRPr="009753CA" w:rsidTr="00425455">
        <w:trPr>
          <w:trHeight w:val="328"/>
        </w:trPr>
        <w:tc>
          <w:tcPr>
            <w:tcW w:w="559" w:type="dxa"/>
          </w:tcPr>
          <w:p w:rsidR="00C642F0" w:rsidRPr="009753CA" w:rsidRDefault="00C642F0" w:rsidP="00284DBD">
            <w:pPr>
              <w:pStyle w:val="BodyText21"/>
              <w:keepNext/>
              <w:ind w:firstLine="0"/>
              <w:rPr>
                <w:rFonts w:asciiTheme="majorHAnsi" w:hAnsiTheme="majorHAnsi" w:cs="Tahoma"/>
                <w:b/>
                <w:szCs w:val="24"/>
              </w:rPr>
            </w:pPr>
            <w:r w:rsidRPr="009753CA">
              <w:rPr>
                <w:rFonts w:asciiTheme="majorHAnsi" w:hAnsiTheme="majorHAnsi" w:cs="Tahoma"/>
                <w:b/>
                <w:szCs w:val="24"/>
              </w:rPr>
              <w:t>2</w:t>
            </w:r>
          </w:p>
        </w:tc>
        <w:tc>
          <w:tcPr>
            <w:tcW w:w="7947" w:type="dxa"/>
            <w:gridSpan w:val="4"/>
          </w:tcPr>
          <w:p w:rsidR="00C642F0" w:rsidRPr="009753CA" w:rsidRDefault="00C642F0" w:rsidP="00284DBD">
            <w:pPr>
              <w:suppressAutoHyphens/>
              <w:spacing w:line="240" w:lineRule="auto"/>
              <w:jc w:val="both"/>
              <w:rPr>
                <w:rFonts w:asciiTheme="majorHAnsi" w:hAnsiTheme="majorHAnsi" w:cs="Tahoma"/>
                <w:b/>
                <w:sz w:val="24"/>
                <w:szCs w:val="24"/>
              </w:rPr>
            </w:pPr>
            <w:r w:rsidRPr="009753CA">
              <w:rPr>
                <w:rFonts w:asciiTheme="majorHAnsi" w:hAnsiTheme="majorHAnsi" w:cs="Tahoma"/>
                <w:b/>
                <w:sz w:val="24"/>
                <w:szCs w:val="24"/>
              </w:rPr>
              <w:t>PROGRAMMA DI INSERIMENTO SOGGETTI SVANTAGGIATI</w:t>
            </w:r>
          </w:p>
        </w:tc>
        <w:tc>
          <w:tcPr>
            <w:tcW w:w="1275" w:type="dxa"/>
          </w:tcPr>
          <w:p w:rsidR="00C642F0" w:rsidRPr="009753CA" w:rsidRDefault="00C642F0" w:rsidP="00284DBD">
            <w:pPr>
              <w:pStyle w:val="BodyText21"/>
              <w:keepNext/>
              <w:ind w:firstLine="0"/>
              <w:jc w:val="center"/>
              <w:rPr>
                <w:rFonts w:asciiTheme="majorHAnsi" w:hAnsiTheme="majorHAnsi" w:cs="Arial"/>
                <w:b/>
                <w:szCs w:val="24"/>
              </w:rPr>
            </w:pPr>
            <w:r w:rsidRPr="009753CA">
              <w:rPr>
                <w:rFonts w:asciiTheme="majorHAnsi" w:hAnsiTheme="majorHAnsi" w:cs="Arial"/>
                <w:b/>
                <w:szCs w:val="24"/>
              </w:rPr>
              <w:t>5</w:t>
            </w:r>
          </w:p>
        </w:tc>
      </w:tr>
      <w:tr w:rsidR="00C642F0" w:rsidRPr="009753CA" w:rsidTr="004254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1530"/>
        </w:trPr>
        <w:tc>
          <w:tcPr>
            <w:tcW w:w="568" w:type="dxa"/>
            <w:gridSpan w:val="2"/>
            <w:tcBorders>
              <w:top w:val="nil"/>
              <w:left w:val="single" w:sz="4" w:space="0" w:color="auto"/>
              <w:bottom w:val="single" w:sz="4" w:space="0" w:color="auto"/>
              <w:right w:val="single" w:sz="4" w:space="0" w:color="auto"/>
            </w:tcBorders>
            <w:shd w:val="clear" w:color="auto" w:fill="auto"/>
          </w:tcPr>
          <w:p w:rsidR="00C642F0" w:rsidRPr="009753CA" w:rsidRDefault="00C642F0" w:rsidP="00284DBD">
            <w:pPr>
              <w:pStyle w:val="BodyText21"/>
              <w:keepNext/>
              <w:ind w:firstLine="0"/>
              <w:rPr>
                <w:rFonts w:asciiTheme="majorHAnsi" w:hAnsiTheme="majorHAnsi" w:cs="Arial"/>
                <w:b/>
                <w:szCs w:val="24"/>
              </w:rPr>
            </w:pPr>
            <w:r w:rsidRPr="009753CA">
              <w:rPr>
                <w:rFonts w:asciiTheme="majorHAnsi" w:hAnsiTheme="majorHAnsi" w:cs="Arial"/>
                <w:b/>
                <w:szCs w:val="24"/>
              </w:rPr>
              <w:t>a</w:t>
            </w:r>
          </w:p>
        </w:tc>
        <w:tc>
          <w:tcPr>
            <w:tcW w:w="3969" w:type="dxa"/>
            <w:gridSpan w:val="2"/>
            <w:tcBorders>
              <w:top w:val="nil"/>
              <w:left w:val="nil"/>
              <w:bottom w:val="single" w:sz="4" w:space="0" w:color="auto"/>
              <w:right w:val="single" w:sz="4" w:space="0" w:color="auto"/>
            </w:tcBorders>
            <w:shd w:val="clear" w:color="auto" w:fill="auto"/>
            <w:vAlign w:val="center"/>
          </w:tcPr>
          <w:p w:rsidR="00C642F0" w:rsidRPr="009753CA" w:rsidRDefault="00C642F0" w:rsidP="00284DBD">
            <w:pPr>
              <w:spacing w:line="240" w:lineRule="auto"/>
              <w:jc w:val="center"/>
              <w:rPr>
                <w:rFonts w:asciiTheme="majorHAnsi" w:hAnsiTheme="majorHAnsi" w:cs="Tahoma"/>
                <w:sz w:val="24"/>
                <w:szCs w:val="24"/>
              </w:rPr>
            </w:pPr>
            <w:r w:rsidRPr="009753CA">
              <w:rPr>
                <w:rFonts w:asciiTheme="majorHAnsi" w:hAnsiTheme="majorHAnsi" w:cs="Tahoma"/>
                <w:spacing w:val="-4"/>
                <w:sz w:val="24"/>
                <w:szCs w:val="24"/>
              </w:rPr>
              <w:t xml:space="preserve">modalità di inserimento (piano di inserimento con indicazione delle modalità presa in carico, progetto individuale di inserimento, di tutoraggio e affiancamento, di valutazione ex ante e ex post dell'attività di inserimento , qualifica </w:t>
            </w:r>
            <w:r w:rsidRPr="009753CA">
              <w:rPr>
                <w:rFonts w:asciiTheme="majorHAnsi" w:hAnsiTheme="majorHAnsi" w:cs="Tahoma"/>
                <w:spacing w:val="-4"/>
                <w:sz w:val="24"/>
                <w:szCs w:val="24"/>
              </w:rPr>
              <w:lastRenderedPageBreak/>
              <w:t xml:space="preserve">ed esperienza dei tutor </w:t>
            </w:r>
          </w:p>
        </w:tc>
        <w:tc>
          <w:tcPr>
            <w:tcW w:w="3969" w:type="dxa"/>
            <w:tcBorders>
              <w:top w:val="nil"/>
              <w:left w:val="nil"/>
              <w:bottom w:val="single" w:sz="4" w:space="0" w:color="auto"/>
              <w:right w:val="single" w:sz="4" w:space="0" w:color="auto"/>
            </w:tcBorders>
            <w:shd w:val="clear" w:color="auto" w:fill="auto"/>
            <w:vAlign w:val="center"/>
          </w:tcPr>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lastRenderedPageBreak/>
              <w:t>Il punteggio sarà attribuito classificando le offerte in:</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ottima (coefficiente 1),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buona (coefficiente 0,8),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discreta (coefficiente 0,6),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sufficiente (coefficiente 0,4),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scarso (coefficiente 0,2)</w:t>
            </w:r>
          </w:p>
          <w:p w:rsidR="00C642F0" w:rsidRPr="009753CA" w:rsidRDefault="00C642F0" w:rsidP="00284DBD">
            <w:pPr>
              <w:spacing w:line="240" w:lineRule="auto"/>
              <w:jc w:val="center"/>
              <w:rPr>
                <w:rFonts w:asciiTheme="majorHAnsi" w:hAnsiTheme="majorHAnsi" w:cs="Tahoma"/>
                <w:sz w:val="24"/>
                <w:szCs w:val="24"/>
              </w:rPr>
            </w:pPr>
            <w:r w:rsidRPr="009753CA">
              <w:rPr>
                <w:rFonts w:asciiTheme="majorHAnsi" w:hAnsiTheme="majorHAnsi" w:cs="Tahoma"/>
                <w:sz w:val="24"/>
                <w:szCs w:val="24"/>
              </w:rPr>
              <w:lastRenderedPageBreak/>
              <w:t>- non valutabile/non presente/non conforme (coefficiente 0)</w:t>
            </w:r>
          </w:p>
        </w:tc>
        <w:tc>
          <w:tcPr>
            <w:tcW w:w="1275" w:type="dxa"/>
            <w:tcBorders>
              <w:top w:val="nil"/>
              <w:left w:val="nil"/>
              <w:bottom w:val="single" w:sz="4" w:space="0" w:color="auto"/>
              <w:right w:val="single" w:sz="4" w:space="0" w:color="auto"/>
            </w:tcBorders>
            <w:shd w:val="clear" w:color="auto" w:fill="auto"/>
            <w:vAlign w:val="center"/>
          </w:tcPr>
          <w:p w:rsidR="00C642F0" w:rsidRPr="009753CA" w:rsidRDefault="00C642F0" w:rsidP="00284DBD">
            <w:pPr>
              <w:spacing w:line="240" w:lineRule="auto"/>
              <w:jc w:val="center"/>
              <w:rPr>
                <w:rFonts w:asciiTheme="majorHAnsi" w:hAnsiTheme="majorHAnsi" w:cs="Tahoma"/>
                <w:sz w:val="24"/>
                <w:szCs w:val="24"/>
              </w:rPr>
            </w:pPr>
            <w:r w:rsidRPr="009753CA">
              <w:rPr>
                <w:rFonts w:asciiTheme="majorHAnsi" w:hAnsiTheme="majorHAnsi" w:cs="Tahoma"/>
                <w:sz w:val="24"/>
                <w:szCs w:val="24"/>
              </w:rPr>
              <w:lastRenderedPageBreak/>
              <w:t>2</w:t>
            </w:r>
          </w:p>
        </w:tc>
      </w:tr>
      <w:tr w:rsidR="00C642F0" w:rsidRPr="009753CA" w:rsidTr="004254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trHeight w:val="283"/>
        </w:trPr>
        <w:tc>
          <w:tcPr>
            <w:tcW w:w="568" w:type="dxa"/>
            <w:gridSpan w:val="2"/>
            <w:tcBorders>
              <w:top w:val="nil"/>
              <w:left w:val="single" w:sz="4" w:space="0" w:color="auto"/>
              <w:bottom w:val="single" w:sz="4" w:space="0" w:color="auto"/>
              <w:right w:val="single" w:sz="4" w:space="0" w:color="auto"/>
            </w:tcBorders>
            <w:shd w:val="clear" w:color="auto" w:fill="auto"/>
          </w:tcPr>
          <w:p w:rsidR="00C642F0" w:rsidRPr="009753CA" w:rsidRDefault="00C642F0" w:rsidP="00284DBD">
            <w:pPr>
              <w:pStyle w:val="BodyText21"/>
              <w:keepNext/>
              <w:ind w:firstLine="0"/>
              <w:rPr>
                <w:rFonts w:asciiTheme="majorHAnsi" w:hAnsiTheme="majorHAnsi" w:cs="Arial"/>
                <w:b/>
                <w:szCs w:val="24"/>
              </w:rPr>
            </w:pPr>
            <w:r w:rsidRPr="009753CA">
              <w:rPr>
                <w:rFonts w:asciiTheme="majorHAnsi" w:hAnsiTheme="majorHAnsi" w:cs="Arial"/>
                <w:b/>
                <w:szCs w:val="24"/>
              </w:rPr>
              <w:lastRenderedPageBreak/>
              <w:t>B</w:t>
            </w:r>
          </w:p>
          <w:p w:rsidR="00C642F0" w:rsidRPr="009753CA" w:rsidRDefault="00C642F0" w:rsidP="00284DBD">
            <w:pPr>
              <w:pStyle w:val="BodyText21"/>
              <w:keepNext/>
              <w:ind w:firstLine="0"/>
              <w:rPr>
                <w:rFonts w:asciiTheme="majorHAnsi" w:hAnsiTheme="majorHAnsi" w:cs="Arial"/>
                <w:b/>
                <w:szCs w:val="24"/>
                <w:highlight w:val="yellow"/>
              </w:rPr>
            </w:pPr>
          </w:p>
        </w:tc>
        <w:tc>
          <w:tcPr>
            <w:tcW w:w="3969" w:type="dxa"/>
            <w:gridSpan w:val="2"/>
            <w:tcBorders>
              <w:top w:val="nil"/>
              <w:left w:val="nil"/>
              <w:bottom w:val="single" w:sz="4" w:space="0" w:color="auto"/>
              <w:right w:val="single" w:sz="4" w:space="0" w:color="auto"/>
            </w:tcBorders>
            <w:shd w:val="clear" w:color="auto" w:fill="auto"/>
            <w:vAlign w:val="center"/>
          </w:tcPr>
          <w:p w:rsidR="00C642F0" w:rsidRPr="009753CA" w:rsidRDefault="00C642F0" w:rsidP="00284DBD">
            <w:pPr>
              <w:spacing w:line="240" w:lineRule="auto"/>
              <w:jc w:val="center"/>
              <w:rPr>
                <w:rFonts w:asciiTheme="majorHAnsi" w:hAnsiTheme="majorHAnsi" w:cs="Tahoma"/>
                <w:sz w:val="24"/>
                <w:szCs w:val="24"/>
              </w:rPr>
            </w:pPr>
            <w:r w:rsidRPr="009753CA">
              <w:rPr>
                <w:rFonts w:asciiTheme="majorHAnsi" w:hAnsiTheme="majorHAnsi" w:cs="Tahoma"/>
                <w:sz w:val="24"/>
                <w:szCs w:val="24"/>
              </w:rPr>
              <w:t>n. di soggetti da inserire nell’appalto con indicazione della numerosità dei soggetti, suddivisione per ciascuna struttura, n. di tutor di affiancamento e n. di ore di tutoraggio/affiancamento per ciascun soggetto</w:t>
            </w:r>
          </w:p>
        </w:tc>
        <w:tc>
          <w:tcPr>
            <w:tcW w:w="3969" w:type="dxa"/>
            <w:tcBorders>
              <w:top w:val="nil"/>
              <w:left w:val="nil"/>
              <w:bottom w:val="single" w:sz="4" w:space="0" w:color="auto"/>
              <w:right w:val="single" w:sz="4" w:space="0" w:color="auto"/>
            </w:tcBorders>
            <w:shd w:val="clear" w:color="auto" w:fill="auto"/>
            <w:vAlign w:val="center"/>
          </w:tcPr>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Il punteggio sarà attribuito classificando le offerte in:</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ottima (coefficiente 1),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buona (coefficiente 0,8),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discreta (coefficiente 0,6),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 sufficiente (coefficiente 0,4), </w:t>
            </w:r>
          </w:p>
          <w:p w:rsidR="00C642F0" w:rsidRPr="009753CA" w:rsidRDefault="00C642F0"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scarso (coefficiente 0,2)</w:t>
            </w:r>
          </w:p>
          <w:p w:rsidR="00C642F0" w:rsidRPr="009753CA" w:rsidRDefault="00C642F0" w:rsidP="00284DBD">
            <w:pPr>
              <w:spacing w:line="240" w:lineRule="auto"/>
              <w:jc w:val="center"/>
              <w:rPr>
                <w:rFonts w:asciiTheme="majorHAnsi" w:hAnsiTheme="majorHAnsi" w:cs="Tahoma"/>
                <w:sz w:val="24"/>
                <w:szCs w:val="24"/>
              </w:rPr>
            </w:pPr>
            <w:r w:rsidRPr="009753CA">
              <w:rPr>
                <w:rFonts w:asciiTheme="majorHAnsi" w:hAnsiTheme="majorHAnsi" w:cs="Tahoma"/>
                <w:sz w:val="24"/>
                <w:szCs w:val="24"/>
              </w:rPr>
              <w:t>- non valutabile/non presente/non conforme (coefficiente 0)</w:t>
            </w:r>
          </w:p>
        </w:tc>
        <w:tc>
          <w:tcPr>
            <w:tcW w:w="1275" w:type="dxa"/>
            <w:tcBorders>
              <w:top w:val="nil"/>
              <w:left w:val="nil"/>
              <w:bottom w:val="single" w:sz="4" w:space="0" w:color="auto"/>
              <w:right w:val="single" w:sz="4" w:space="0" w:color="auto"/>
            </w:tcBorders>
            <w:shd w:val="clear" w:color="auto" w:fill="auto"/>
            <w:vAlign w:val="center"/>
          </w:tcPr>
          <w:p w:rsidR="00C642F0" w:rsidRPr="009753CA" w:rsidRDefault="00C642F0" w:rsidP="00284DBD">
            <w:pPr>
              <w:spacing w:line="240" w:lineRule="auto"/>
              <w:jc w:val="center"/>
              <w:rPr>
                <w:rFonts w:asciiTheme="majorHAnsi" w:hAnsiTheme="majorHAnsi" w:cs="Tahoma"/>
                <w:sz w:val="24"/>
                <w:szCs w:val="24"/>
              </w:rPr>
            </w:pPr>
            <w:r w:rsidRPr="009753CA">
              <w:rPr>
                <w:rFonts w:asciiTheme="majorHAnsi" w:hAnsiTheme="majorHAnsi" w:cs="Tahoma"/>
                <w:sz w:val="24"/>
                <w:szCs w:val="24"/>
              </w:rPr>
              <w:t>3</w:t>
            </w:r>
          </w:p>
        </w:tc>
      </w:tr>
    </w:tbl>
    <w:p w:rsidR="00271AA1" w:rsidRPr="009753CA" w:rsidRDefault="00271AA1" w:rsidP="00284DBD">
      <w:pPr>
        <w:spacing w:line="240" w:lineRule="auto"/>
        <w:rPr>
          <w:rFonts w:asciiTheme="majorHAnsi" w:hAnsiTheme="majorHAnsi"/>
          <w:sz w:val="24"/>
          <w:szCs w:val="24"/>
        </w:rPr>
      </w:pP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La Commissione, al termine dei lavori, redigerà apposito verbale dei lavori stessi, evidenziando tra l’altro, le attribuzioni dei punteggi tecnici intermedi relativi a ciascuna offerta, procedendo poi nel seguente modo ed ordine:</w:t>
      </w:r>
    </w:p>
    <w:p w:rsidR="00271AA1" w:rsidRPr="009753CA" w:rsidRDefault="00271AA1" w:rsidP="00284DBD">
      <w:pPr>
        <w:pStyle w:val="Corpodeltesto"/>
        <w:numPr>
          <w:ilvl w:val="0"/>
          <w:numId w:val="12"/>
        </w:numPr>
        <w:tabs>
          <w:tab w:val="left" w:pos="284"/>
        </w:tabs>
        <w:ind w:left="643" w:hanging="360"/>
        <w:rPr>
          <w:rFonts w:asciiTheme="majorHAnsi" w:hAnsiTheme="majorHAnsi" w:cs="Tahoma"/>
          <w:sz w:val="24"/>
          <w:szCs w:val="24"/>
          <w:u w:val="single"/>
        </w:rPr>
      </w:pPr>
      <w:r w:rsidRPr="009753CA">
        <w:rPr>
          <w:rFonts w:asciiTheme="majorHAnsi" w:hAnsiTheme="majorHAnsi" w:cs="Tahoma"/>
          <w:sz w:val="24"/>
          <w:szCs w:val="24"/>
          <w:u w:val="single"/>
        </w:rPr>
        <w:t>alla dichiarazione di non ammissibilità per le offerte che non abbiano conseguito per il punteggio di qualità tecnica (</w:t>
      </w:r>
      <w:proofErr w:type="spellStart"/>
      <w:r w:rsidRPr="009753CA">
        <w:rPr>
          <w:rFonts w:asciiTheme="majorHAnsi" w:hAnsiTheme="majorHAnsi" w:cs="Tahoma"/>
          <w:sz w:val="24"/>
          <w:szCs w:val="24"/>
          <w:u w:val="single"/>
        </w:rPr>
        <w:t>Pq</w:t>
      </w:r>
      <w:proofErr w:type="spellEnd"/>
      <w:r w:rsidRPr="009753CA">
        <w:rPr>
          <w:rFonts w:asciiTheme="majorHAnsi" w:hAnsiTheme="majorHAnsi" w:cs="Tahoma"/>
          <w:sz w:val="24"/>
          <w:szCs w:val="24"/>
          <w:u w:val="single"/>
        </w:rPr>
        <w:t xml:space="preserve">), complessivamente almeno </w:t>
      </w:r>
      <w:r w:rsidR="00620981" w:rsidRPr="009753CA">
        <w:rPr>
          <w:rFonts w:asciiTheme="majorHAnsi" w:hAnsiTheme="majorHAnsi" w:cs="Tahoma"/>
          <w:sz w:val="24"/>
          <w:szCs w:val="24"/>
          <w:u w:val="single"/>
        </w:rPr>
        <w:t>punti 24</w:t>
      </w:r>
      <w:r w:rsidRPr="009753CA">
        <w:rPr>
          <w:rFonts w:asciiTheme="majorHAnsi" w:hAnsiTheme="majorHAnsi" w:cs="Tahoma"/>
          <w:sz w:val="24"/>
          <w:szCs w:val="24"/>
          <w:u w:val="single"/>
        </w:rPr>
        <w:t xml:space="preserve"> su </w:t>
      </w:r>
      <w:r w:rsidR="004214EC" w:rsidRPr="009753CA">
        <w:rPr>
          <w:rFonts w:asciiTheme="majorHAnsi" w:hAnsiTheme="majorHAnsi" w:cs="Tahoma"/>
          <w:sz w:val="24"/>
          <w:szCs w:val="24"/>
          <w:u w:val="single"/>
        </w:rPr>
        <w:t>4</w:t>
      </w:r>
      <w:r w:rsidRPr="009753CA">
        <w:rPr>
          <w:rFonts w:asciiTheme="majorHAnsi" w:hAnsiTheme="majorHAnsi" w:cs="Tahoma"/>
          <w:sz w:val="24"/>
          <w:szCs w:val="24"/>
          <w:u w:val="single"/>
        </w:rPr>
        <w:t>0;</w:t>
      </w:r>
    </w:p>
    <w:p w:rsidR="00271AA1" w:rsidRPr="009753CA" w:rsidRDefault="00271AA1" w:rsidP="00284DBD">
      <w:pPr>
        <w:pStyle w:val="Corpodeltesto"/>
        <w:numPr>
          <w:ilvl w:val="0"/>
          <w:numId w:val="12"/>
        </w:numPr>
        <w:tabs>
          <w:tab w:val="left" w:pos="284"/>
        </w:tabs>
        <w:ind w:left="643" w:hanging="360"/>
        <w:rPr>
          <w:rFonts w:asciiTheme="majorHAnsi" w:hAnsiTheme="majorHAnsi" w:cs="Tahoma"/>
          <w:sz w:val="24"/>
          <w:szCs w:val="24"/>
        </w:rPr>
      </w:pPr>
      <w:r w:rsidRPr="009753CA">
        <w:rPr>
          <w:rFonts w:asciiTheme="majorHAnsi" w:hAnsiTheme="majorHAnsi" w:cs="Tahoma"/>
          <w:sz w:val="24"/>
          <w:szCs w:val="24"/>
        </w:rPr>
        <w:t>quindi una volta sommati i punteggi tecnici intermedi relativi a ciascuna offerta ammissibile in unico punteggio tecnico complessivo, alla riparametrazione dei punteggi delle offerte ammissibili, qualora nessuna delle proposte oggetto di esame da parte della Commissione, dovesse aver conseguito, a seguito dell'attribuzione del punteggio tecnico complessivo, un totale di punti 40;</w:t>
      </w: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La Commission</w:t>
      </w:r>
      <w:r w:rsidR="004214EC" w:rsidRPr="009753CA">
        <w:rPr>
          <w:rFonts w:asciiTheme="majorHAnsi" w:hAnsiTheme="majorHAnsi" w:cs="Tahoma"/>
          <w:sz w:val="24"/>
          <w:szCs w:val="24"/>
        </w:rPr>
        <w:t>e assegnerà in tal caso, punti 4</w:t>
      </w:r>
      <w:r w:rsidRPr="009753CA">
        <w:rPr>
          <w:rFonts w:asciiTheme="majorHAnsi" w:hAnsiTheme="majorHAnsi" w:cs="Tahoma"/>
          <w:sz w:val="24"/>
          <w:szCs w:val="24"/>
        </w:rPr>
        <w:t xml:space="preserve">0, all'offerta che risulti aver conseguito la somma di punti più elevata e alle altre offerte il punteggio definitivo sarà assegnato secondo la seguente formula: </w:t>
      </w:r>
    </w:p>
    <w:p w:rsidR="00271AA1" w:rsidRPr="009753CA" w:rsidRDefault="00271AA1" w:rsidP="00284DBD">
      <w:pPr>
        <w:pStyle w:val="Corpodeltesto"/>
        <w:tabs>
          <w:tab w:val="left" w:pos="284"/>
        </w:tabs>
        <w:ind w:left="284"/>
        <w:rPr>
          <w:rFonts w:asciiTheme="majorHAnsi" w:hAnsiTheme="majorHAnsi" w:cs="Tahoma"/>
          <w:sz w:val="24"/>
          <w:szCs w:val="24"/>
        </w:rPr>
      </w:pPr>
    </w:p>
    <w:p w:rsidR="00271AA1" w:rsidRPr="009753CA" w:rsidRDefault="00271AA1" w:rsidP="00284DBD">
      <w:pPr>
        <w:pStyle w:val="Corpodeltesto"/>
        <w:tabs>
          <w:tab w:val="left" w:pos="284"/>
        </w:tabs>
        <w:ind w:left="705"/>
        <w:rPr>
          <w:rFonts w:asciiTheme="majorHAnsi" w:hAnsiTheme="majorHAnsi" w:cs="Tahoma"/>
          <w:sz w:val="24"/>
          <w:szCs w:val="24"/>
        </w:rPr>
      </w:pPr>
      <w:proofErr w:type="spellStart"/>
      <w:r w:rsidRPr="009753CA">
        <w:rPr>
          <w:rFonts w:asciiTheme="majorHAnsi" w:hAnsiTheme="majorHAnsi" w:cs="Tahoma"/>
          <w:sz w:val="24"/>
          <w:szCs w:val="24"/>
        </w:rPr>
        <w:t>Pt</w:t>
      </w:r>
      <w:proofErr w:type="spellEnd"/>
      <w:r w:rsidRPr="009753CA">
        <w:rPr>
          <w:rFonts w:asciiTheme="majorHAnsi" w:hAnsiTheme="majorHAnsi" w:cs="Tahoma"/>
          <w:sz w:val="24"/>
          <w:szCs w:val="24"/>
        </w:rPr>
        <w:t xml:space="preserve"> = </w:t>
      </w:r>
      <w:proofErr w:type="spellStart"/>
      <w:r w:rsidRPr="009753CA">
        <w:rPr>
          <w:rFonts w:asciiTheme="majorHAnsi" w:hAnsiTheme="majorHAnsi" w:cs="Tahoma"/>
          <w:sz w:val="24"/>
          <w:szCs w:val="24"/>
          <w:u w:val="single"/>
        </w:rPr>
        <w:t>Pmax</w:t>
      </w:r>
      <w:proofErr w:type="spellEnd"/>
      <w:r w:rsidRPr="009753CA">
        <w:rPr>
          <w:rFonts w:asciiTheme="majorHAnsi" w:hAnsiTheme="majorHAnsi" w:cs="Tahoma"/>
          <w:sz w:val="24"/>
          <w:szCs w:val="24"/>
        </w:rPr>
        <w:t xml:space="preserve"> * POC</w:t>
      </w:r>
    </w:p>
    <w:p w:rsidR="00271AA1" w:rsidRPr="009753CA" w:rsidRDefault="00271AA1" w:rsidP="00284DBD">
      <w:pPr>
        <w:pStyle w:val="Corpodeltesto"/>
        <w:tabs>
          <w:tab w:val="left" w:pos="284"/>
        </w:tabs>
        <w:ind w:left="705"/>
        <w:rPr>
          <w:rFonts w:asciiTheme="majorHAnsi" w:hAnsiTheme="majorHAnsi" w:cs="Tahoma"/>
          <w:sz w:val="24"/>
          <w:szCs w:val="24"/>
        </w:rPr>
      </w:pPr>
      <w:r w:rsidRPr="009753CA">
        <w:rPr>
          <w:rFonts w:asciiTheme="majorHAnsi" w:hAnsiTheme="majorHAnsi" w:cs="Tahoma"/>
          <w:sz w:val="24"/>
          <w:szCs w:val="24"/>
        </w:rPr>
        <w:tab/>
        <w:t xml:space="preserve">        POE</w:t>
      </w:r>
    </w:p>
    <w:p w:rsidR="00271AA1" w:rsidRPr="009753CA" w:rsidRDefault="00271AA1" w:rsidP="00284DBD">
      <w:pPr>
        <w:pStyle w:val="Corpodeltesto"/>
        <w:tabs>
          <w:tab w:val="left" w:pos="284"/>
        </w:tabs>
        <w:ind w:left="705"/>
        <w:rPr>
          <w:rFonts w:asciiTheme="majorHAnsi" w:hAnsiTheme="majorHAnsi" w:cs="Tahoma"/>
          <w:sz w:val="24"/>
          <w:szCs w:val="24"/>
        </w:rPr>
      </w:pPr>
      <w:r w:rsidRPr="009753CA">
        <w:rPr>
          <w:rFonts w:asciiTheme="majorHAnsi" w:hAnsiTheme="majorHAnsi" w:cs="Tahoma"/>
          <w:sz w:val="24"/>
          <w:szCs w:val="24"/>
        </w:rPr>
        <w:t xml:space="preserve">In cui </w:t>
      </w:r>
    </w:p>
    <w:p w:rsidR="00271AA1" w:rsidRPr="009753CA" w:rsidRDefault="00271AA1" w:rsidP="00284DBD">
      <w:pPr>
        <w:pStyle w:val="Corpodeltesto"/>
        <w:tabs>
          <w:tab w:val="left" w:pos="284"/>
        </w:tabs>
        <w:rPr>
          <w:rFonts w:asciiTheme="majorHAnsi" w:hAnsiTheme="majorHAnsi" w:cs="Tahoma"/>
          <w:sz w:val="24"/>
          <w:szCs w:val="24"/>
        </w:rPr>
      </w:pPr>
      <w:proofErr w:type="spellStart"/>
      <w:r w:rsidRPr="009753CA">
        <w:rPr>
          <w:rFonts w:asciiTheme="majorHAnsi" w:hAnsiTheme="majorHAnsi" w:cs="Tahoma"/>
          <w:sz w:val="24"/>
          <w:szCs w:val="24"/>
        </w:rPr>
        <w:t>Pt</w:t>
      </w:r>
      <w:proofErr w:type="spellEnd"/>
      <w:r w:rsidRPr="009753CA">
        <w:rPr>
          <w:rFonts w:asciiTheme="majorHAnsi" w:hAnsiTheme="majorHAnsi" w:cs="Tahoma"/>
          <w:sz w:val="24"/>
          <w:szCs w:val="24"/>
        </w:rPr>
        <w:t xml:space="preserve"> </w:t>
      </w:r>
      <w:r w:rsidRPr="009753CA">
        <w:rPr>
          <w:rFonts w:asciiTheme="majorHAnsi" w:hAnsiTheme="majorHAnsi" w:cs="Tahoma"/>
          <w:sz w:val="24"/>
          <w:szCs w:val="24"/>
        </w:rPr>
        <w:tab/>
        <w:t xml:space="preserve">         - </w:t>
      </w:r>
      <w:r w:rsidRPr="009753CA">
        <w:rPr>
          <w:rFonts w:asciiTheme="majorHAnsi" w:hAnsiTheme="majorHAnsi" w:cs="Tahoma"/>
          <w:sz w:val="24"/>
          <w:szCs w:val="24"/>
        </w:rPr>
        <w:tab/>
        <w:t>punteggio tecnico da attribuire all’offerta presa in considerazione</w:t>
      </w:r>
    </w:p>
    <w:p w:rsidR="00271AA1" w:rsidRPr="009753CA" w:rsidRDefault="00271AA1" w:rsidP="00284DBD">
      <w:pPr>
        <w:pStyle w:val="Corpodeltesto"/>
        <w:tabs>
          <w:tab w:val="left" w:pos="284"/>
        </w:tabs>
        <w:rPr>
          <w:rFonts w:asciiTheme="majorHAnsi" w:hAnsiTheme="majorHAnsi" w:cs="Tahoma"/>
          <w:sz w:val="24"/>
          <w:szCs w:val="24"/>
        </w:rPr>
      </w:pPr>
      <w:proofErr w:type="spellStart"/>
      <w:r w:rsidRPr="009753CA">
        <w:rPr>
          <w:rFonts w:asciiTheme="majorHAnsi" w:hAnsiTheme="majorHAnsi" w:cs="Tahoma"/>
          <w:sz w:val="24"/>
          <w:szCs w:val="24"/>
        </w:rPr>
        <w:t>Pmax</w:t>
      </w:r>
      <w:proofErr w:type="spellEnd"/>
      <w:r w:rsidRPr="009753CA">
        <w:rPr>
          <w:rFonts w:asciiTheme="majorHAnsi" w:hAnsiTheme="majorHAnsi" w:cs="Tahoma"/>
          <w:sz w:val="24"/>
          <w:szCs w:val="24"/>
        </w:rPr>
        <w:t xml:space="preserve">      -</w:t>
      </w:r>
      <w:r w:rsidRPr="009753CA">
        <w:rPr>
          <w:rFonts w:asciiTheme="majorHAnsi" w:hAnsiTheme="majorHAnsi" w:cs="Tahoma"/>
          <w:sz w:val="24"/>
          <w:szCs w:val="24"/>
        </w:rPr>
        <w:tab/>
        <w:t>punteggio massimo at</w:t>
      </w:r>
      <w:r w:rsidR="004214EC" w:rsidRPr="009753CA">
        <w:rPr>
          <w:rFonts w:asciiTheme="majorHAnsi" w:hAnsiTheme="majorHAnsi" w:cs="Tahoma"/>
          <w:sz w:val="24"/>
          <w:szCs w:val="24"/>
        </w:rPr>
        <w:t>tribuibile (punti 4</w:t>
      </w:r>
      <w:r w:rsidRPr="009753CA">
        <w:rPr>
          <w:rFonts w:asciiTheme="majorHAnsi" w:hAnsiTheme="majorHAnsi" w:cs="Tahoma"/>
          <w:sz w:val="24"/>
          <w:szCs w:val="24"/>
        </w:rPr>
        <w:t>0)</w:t>
      </w: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POC       -  </w:t>
      </w:r>
      <w:r w:rsidRPr="009753CA">
        <w:rPr>
          <w:rFonts w:asciiTheme="majorHAnsi" w:hAnsiTheme="majorHAnsi" w:cs="Tahoma"/>
          <w:sz w:val="24"/>
          <w:szCs w:val="24"/>
        </w:rPr>
        <w:tab/>
        <w:t>valore dell’offerta considerata</w:t>
      </w: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 xml:space="preserve">POE       -  </w:t>
      </w:r>
      <w:r w:rsidRPr="009753CA">
        <w:rPr>
          <w:rFonts w:asciiTheme="majorHAnsi" w:hAnsiTheme="majorHAnsi" w:cs="Tahoma"/>
          <w:sz w:val="24"/>
          <w:szCs w:val="24"/>
        </w:rPr>
        <w:tab/>
        <w:t>valore dell’offerta con punteggio più elevato.</w:t>
      </w:r>
    </w:p>
    <w:p w:rsidR="00271AA1" w:rsidRPr="009753CA" w:rsidRDefault="00271AA1" w:rsidP="00284DBD">
      <w:pPr>
        <w:pStyle w:val="Corpodeltesto"/>
        <w:tabs>
          <w:tab w:val="left" w:pos="284"/>
        </w:tabs>
        <w:rPr>
          <w:rFonts w:asciiTheme="majorHAnsi" w:hAnsiTheme="majorHAnsi" w:cs="Tahoma"/>
          <w:sz w:val="24"/>
          <w:szCs w:val="24"/>
        </w:rPr>
      </w:pPr>
    </w:p>
    <w:p w:rsidR="00A465AB" w:rsidRPr="009753CA" w:rsidRDefault="00A465AB" w:rsidP="00284DBD">
      <w:pPr>
        <w:spacing w:line="240" w:lineRule="auto"/>
        <w:jc w:val="both"/>
        <w:rPr>
          <w:rFonts w:ascii="Cambria" w:hAnsi="Cambria" w:cs="Tahoma"/>
          <w:bCs/>
          <w:sz w:val="24"/>
          <w:szCs w:val="24"/>
        </w:rPr>
      </w:pPr>
      <w:r w:rsidRPr="009753CA">
        <w:rPr>
          <w:rFonts w:ascii="Cambria" w:hAnsi="Cambria" w:cs="Tahoma"/>
          <w:bCs/>
          <w:sz w:val="24"/>
          <w:szCs w:val="24"/>
        </w:rPr>
        <w:t>Non si procederà a riparametrazione in caso di offerta unica per singolo lotto</w:t>
      </w:r>
      <w:r w:rsidR="00411D2E" w:rsidRPr="009753CA">
        <w:rPr>
          <w:rFonts w:ascii="Cambria" w:hAnsi="Cambria" w:cs="Tahoma"/>
          <w:bCs/>
          <w:sz w:val="24"/>
          <w:szCs w:val="24"/>
        </w:rPr>
        <w:t>.</w:t>
      </w:r>
    </w:p>
    <w:p w:rsidR="00271AA1" w:rsidRPr="009753CA" w:rsidRDefault="00271AA1" w:rsidP="00284DBD">
      <w:pPr>
        <w:pStyle w:val="Corpodeltesto"/>
        <w:tabs>
          <w:tab w:val="left" w:pos="284"/>
        </w:tabs>
        <w:rPr>
          <w:rFonts w:asciiTheme="majorHAnsi" w:hAnsiTheme="majorHAnsi" w:cs="Tahoma"/>
          <w:sz w:val="24"/>
          <w:szCs w:val="24"/>
        </w:rPr>
      </w:pPr>
    </w:p>
    <w:p w:rsidR="00271AA1" w:rsidRPr="009753CA" w:rsidRDefault="00271AA1" w:rsidP="00284DBD">
      <w:pPr>
        <w:pStyle w:val="Paragrafoelenco"/>
        <w:widowControl w:val="0"/>
        <w:numPr>
          <w:ilvl w:val="0"/>
          <w:numId w:val="14"/>
        </w:numPr>
        <w:shd w:val="clear" w:color="auto" w:fill="FFFFFF"/>
        <w:autoSpaceDE w:val="0"/>
        <w:autoSpaceDN w:val="0"/>
        <w:adjustRightInd w:val="0"/>
        <w:spacing w:line="240" w:lineRule="auto"/>
        <w:rPr>
          <w:rFonts w:asciiTheme="majorHAnsi" w:hAnsiTheme="majorHAnsi" w:cs="Tahoma"/>
          <w:b/>
          <w:sz w:val="24"/>
          <w:szCs w:val="24"/>
        </w:rPr>
      </w:pPr>
      <w:r w:rsidRPr="009753CA">
        <w:rPr>
          <w:rFonts w:asciiTheme="majorHAnsi" w:hAnsiTheme="majorHAnsi" w:cs="Tahoma"/>
          <w:b/>
          <w:sz w:val="24"/>
          <w:szCs w:val="24"/>
        </w:rPr>
        <w:t>PREZZO</w:t>
      </w:r>
    </w:p>
    <w:p w:rsidR="00296170" w:rsidRPr="009753CA" w:rsidRDefault="00296170" w:rsidP="00284DBD">
      <w:pPr>
        <w:pStyle w:val="Paragrafoelenco"/>
        <w:widowControl w:val="0"/>
        <w:shd w:val="clear" w:color="auto" w:fill="FFFFFF"/>
        <w:autoSpaceDE w:val="0"/>
        <w:autoSpaceDN w:val="0"/>
        <w:adjustRightInd w:val="0"/>
        <w:spacing w:line="240" w:lineRule="auto"/>
        <w:rPr>
          <w:rFonts w:asciiTheme="majorHAnsi" w:hAnsiTheme="majorHAnsi" w:cs="Tahoma"/>
          <w:b/>
          <w:sz w:val="24"/>
          <w:szCs w:val="24"/>
        </w:rPr>
      </w:pPr>
    </w:p>
    <w:p w:rsidR="00A465AB" w:rsidRPr="009753CA" w:rsidRDefault="00A465AB" w:rsidP="00284DBD">
      <w:pPr>
        <w:pStyle w:val="Corpodeltesto24"/>
        <w:pBdr>
          <w:bottom w:val="none" w:sz="0" w:space="0" w:color="auto"/>
        </w:pBdr>
        <w:rPr>
          <w:rFonts w:ascii="Cambria" w:hAnsi="Cambria" w:cs="Tahoma"/>
          <w:b/>
          <w:i/>
          <w:iCs/>
          <w:sz w:val="24"/>
          <w:szCs w:val="24"/>
        </w:rPr>
      </w:pPr>
      <w:r w:rsidRPr="009753CA">
        <w:rPr>
          <w:rFonts w:ascii="Cambria" w:hAnsi="Cambria" w:cs="Tahoma"/>
          <w:bCs/>
          <w:sz w:val="24"/>
          <w:szCs w:val="24"/>
        </w:rPr>
        <w:t>Nell’ambito delle offerte, verrà assegnato il massimo del punteggio previsto per il prezzo (MPP) all’offerta che presenterà il canone mensile più basso rispetto al canone mensile posto a base d’asta per ogni singolo lotto, mentre alle altre offerte verranno assegnati punteggi decrescenti secondo la seguente formula:</w:t>
      </w:r>
    </w:p>
    <w:p w:rsidR="00271AA1" w:rsidRPr="009753CA" w:rsidRDefault="00271AA1" w:rsidP="00284DBD">
      <w:pPr>
        <w:pStyle w:val="Corpodeltesto"/>
        <w:tabs>
          <w:tab w:val="left" w:pos="284"/>
        </w:tabs>
        <w:rPr>
          <w:rFonts w:asciiTheme="majorHAnsi" w:hAnsiTheme="majorHAnsi" w:cs="Tahoma"/>
          <w:sz w:val="24"/>
          <w:szCs w:val="24"/>
        </w:rPr>
      </w:pP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lastRenderedPageBreak/>
        <w:t xml:space="preserve">PPI = </w:t>
      </w:r>
      <w:r w:rsidRPr="009753CA">
        <w:rPr>
          <w:rFonts w:asciiTheme="majorHAnsi" w:hAnsiTheme="majorHAnsi" w:cs="Tahoma"/>
          <w:position w:val="-30"/>
          <w:sz w:val="24"/>
          <w:szCs w:val="24"/>
        </w:rPr>
        <w:object w:dxaOrig="12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7.5pt" o:ole="" filled="t">
            <v:fill color2="black"/>
            <v:imagedata r:id="rId13" o:title=""/>
          </v:shape>
          <o:OLEObject Type="Embed" ProgID="Equation.3" ShapeID="_x0000_i1025" DrawAspect="Content" ObjectID="_1542607517" r:id="rId14"/>
        </w:object>
      </w:r>
    </w:p>
    <w:p w:rsidR="00271AA1" w:rsidRPr="009753CA" w:rsidRDefault="00271AA1" w:rsidP="00284DBD">
      <w:pPr>
        <w:pStyle w:val="Corpodeltesto"/>
        <w:tabs>
          <w:tab w:val="left" w:pos="284"/>
        </w:tabs>
        <w:rPr>
          <w:rFonts w:asciiTheme="majorHAnsi" w:hAnsiTheme="majorHAnsi" w:cs="Tahoma"/>
          <w:sz w:val="24"/>
          <w:szCs w:val="24"/>
        </w:rPr>
      </w:pP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Dove:</w:t>
      </w: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PPI</w:t>
      </w:r>
      <w:r w:rsidRPr="009753CA">
        <w:rPr>
          <w:rFonts w:asciiTheme="majorHAnsi" w:hAnsiTheme="majorHAnsi" w:cs="Tahoma"/>
          <w:sz w:val="24"/>
          <w:szCs w:val="24"/>
        </w:rPr>
        <w:tab/>
        <w:t>=</w:t>
      </w:r>
      <w:r w:rsidRPr="009753CA">
        <w:rPr>
          <w:rFonts w:asciiTheme="majorHAnsi" w:hAnsiTheme="majorHAnsi" w:cs="Tahoma"/>
          <w:sz w:val="24"/>
          <w:szCs w:val="24"/>
        </w:rPr>
        <w:tab/>
        <w:t>Punteggio prezzo da assegnare all’offerta considerata</w:t>
      </w: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PI</w:t>
      </w:r>
      <w:r w:rsidRPr="009753CA">
        <w:rPr>
          <w:rFonts w:asciiTheme="majorHAnsi" w:hAnsiTheme="majorHAnsi" w:cs="Tahoma"/>
          <w:sz w:val="24"/>
          <w:szCs w:val="24"/>
        </w:rPr>
        <w:tab/>
        <w:t>=</w:t>
      </w:r>
      <w:r w:rsidRPr="009753CA">
        <w:rPr>
          <w:rFonts w:asciiTheme="majorHAnsi" w:hAnsiTheme="majorHAnsi" w:cs="Tahoma"/>
          <w:sz w:val="24"/>
          <w:szCs w:val="24"/>
        </w:rPr>
        <w:tab/>
      </w:r>
      <w:r w:rsidRPr="009753CA">
        <w:rPr>
          <w:rFonts w:asciiTheme="majorHAnsi" w:hAnsiTheme="majorHAnsi" w:cs="Tahoma"/>
          <w:sz w:val="24"/>
          <w:szCs w:val="24"/>
        </w:rPr>
        <w:tab/>
        <w:t>Importo dell’offerta considerata</w:t>
      </w: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PMIN</w:t>
      </w:r>
      <w:r w:rsidRPr="009753CA">
        <w:rPr>
          <w:rFonts w:asciiTheme="majorHAnsi" w:hAnsiTheme="majorHAnsi" w:cs="Tahoma"/>
          <w:sz w:val="24"/>
          <w:szCs w:val="24"/>
        </w:rPr>
        <w:tab/>
        <w:t xml:space="preserve">= </w:t>
      </w:r>
      <w:r w:rsidRPr="009753CA">
        <w:rPr>
          <w:rFonts w:asciiTheme="majorHAnsi" w:hAnsiTheme="majorHAnsi" w:cs="Tahoma"/>
          <w:sz w:val="24"/>
          <w:szCs w:val="24"/>
        </w:rPr>
        <w:tab/>
        <w:t>Importo dell’offerta più bassa</w:t>
      </w:r>
    </w:p>
    <w:p w:rsidR="00271AA1" w:rsidRPr="009753CA" w:rsidRDefault="00271AA1" w:rsidP="00284DBD">
      <w:pPr>
        <w:pStyle w:val="Corpodeltesto"/>
        <w:tabs>
          <w:tab w:val="left" w:pos="284"/>
        </w:tabs>
        <w:rPr>
          <w:rFonts w:asciiTheme="majorHAnsi" w:hAnsiTheme="majorHAnsi" w:cs="Tahoma"/>
          <w:sz w:val="24"/>
          <w:szCs w:val="24"/>
        </w:rPr>
      </w:pPr>
      <w:r w:rsidRPr="009753CA">
        <w:rPr>
          <w:rFonts w:asciiTheme="majorHAnsi" w:hAnsiTheme="majorHAnsi" w:cs="Tahoma"/>
          <w:sz w:val="24"/>
          <w:szCs w:val="24"/>
        </w:rPr>
        <w:t>MPP</w:t>
      </w:r>
      <w:r w:rsidRPr="009753CA">
        <w:rPr>
          <w:rFonts w:asciiTheme="majorHAnsi" w:hAnsiTheme="majorHAnsi" w:cs="Tahoma"/>
          <w:sz w:val="24"/>
          <w:szCs w:val="24"/>
        </w:rPr>
        <w:tab/>
        <w:t>=</w:t>
      </w:r>
      <w:r w:rsidRPr="009753CA">
        <w:rPr>
          <w:rFonts w:asciiTheme="majorHAnsi" w:hAnsiTheme="majorHAnsi" w:cs="Tahoma"/>
          <w:sz w:val="24"/>
          <w:szCs w:val="24"/>
        </w:rPr>
        <w:tab/>
        <w:t>Punteggio m</w:t>
      </w:r>
      <w:r w:rsidR="00323094" w:rsidRPr="009753CA">
        <w:rPr>
          <w:rFonts w:asciiTheme="majorHAnsi" w:hAnsiTheme="majorHAnsi" w:cs="Tahoma"/>
          <w:sz w:val="24"/>
          <w:szCs w:val="24"/>
        </w:rPr>
        <w:t xml:space="preserve">assimo </w:t>
      </w:r>
      <w:r w:rsidR="004214EC" w:rsidRPr="009753CA">
        <w:rPr>
          <w:rFonts w:asciiTheme="majorHAnsi" w:hAnsiTheme="majorHAnsi" w:cs="Tahoma"/>
          <w:sz w:val="24"/>
          <w:szCs w:val="24"/>
        </w:rPr>
        <w:t>previsto per il prezzo (6</w:t>
      </w:r>
      <w:r w:rsidRPr="009753CA">
        <w:rPr>
          <w:rFonts w:asciiTheme="majorHAnsi" w:hAnsiTheme="majorHAnsi" w:cs="Tahoma"/>
          <w:sz w:val="24"/>
          <w:szCs w:val="24"/>
        </w:rPr>
        <w:t>0)</w:t>
      </w:r>
    </w:p>
    <w:p w:rsidR="00271AA1" w:rsidRPr="009753CA" w:rsidRDefault="00271AA1" w:rsidP="00284DBD">
      <w:pPr>
        <w:pStyle w:val="Corpodeltesto"/>
        <w:tabs>
          <w:tab w:val="left" w:pos="284"/>
        </w:tabs>
        <w:rPr>
          <w:rFonts w:asciiTheme="majorHAnsi" w:hAnsiTheme="majorHAnsi" w:cs="Tahoma"/>
          <w:sz w:val="24"/>
          <w:szCs w:val="24"/>
        </w:rPr>
      </w:pPr>
    </w:p>
    <w:p w:rsidR="00A465AB" w:rsidRPr="009753CA" w:rsidRDefault="00A465AB" w:rsidP="00284DBD">
      <w:pPr>
        <w:pStyle w:val="Corpodeltesto24"/>
        <w:pBdr>
          <w:bottom w:val="none" w:sz="0" w:space="0" w:color="auto"/>
        </w:pBdr>
        <w:rPr>
          <w:rFonts w:ascii="Cambria" w:hAnsi="Cambria" w:cs="Tahoma"/>
          <w:b/>
          <w:bCs/>
          <w:sz w:val="24"/>
          <w:szCs w:val="24"/>
          <w:u w:val="single"/>
        </w:rPr>
      </w:pPr>
      <w:r w:rsidRPr="009753CA">
        <w:rPr>
          <w:rFonts w:ascii="Cambria" w:hAnsi="Cambria" w:cs="Tahoma"/>
          <w:b/>
          <w:bCs/>
          <w:sz w:val="24"/>
          <w:szCs w:val="24"/>
          <w:u w:val="single"/>
        </w:rPr>
        <w:t>Alle offerte pari al canone a base d’asta  verrà attribuito un punteggio pari a 0.</w:t>
      </w:r>
    </w:p>
    <w:p w:rsidR="00E52202" w:rsidRPr="009753CA" w:rsidRDefault="00E52202" w:rsidP="00284DBD">
      <w:pPr>
        <w:spacing w:line="240" w:lineRule="auto"/>
        <w:jc w:val="both"/>
        <w:rPr>
          <w:rFonts w:asciiTheme="majorHAnsi" w:hAnsiTheme="majorHAnsi" w:cs="Tahoma"/>
          <w:sz w:val="24"/>
          <w:szCs w:val="24"/>
        </w:rPr>
      </w:pPr>
    </w:p>
    <w:p w:rsidR="00271AA1" w:rsidRPr="009753CA" w:rsidRDefault="00271AA1" w:rsidP="00284DBD">
      <w:pPr>
        <w:spacing w:line="240" w:lineRule="auto"/>
        <w:jc w:val="both"/>
        <w:rPr>
          <w:rFonts w:asciiTheme="majorHAnsi" w:hAnsiTheme="majorHAnsi" w:cs="Tahoma"/>
          <w:sz w:val="24"/>
          <w:szCs w:val="24"/>
        </w:rPr>
      </w:pPr>
      <w:r w:rsidRPr="009753CA">
        <w:rPr>
          <w:rFonts w:asciiTheme="majorHAnsi" w:hAnsiTheme="majorHAnsi" w:cs="Tahoma"/>
          <w:sz w:val="24"/>
          <w:szCs w:val="24"/>
        </w:rPr>
        <w:t>Non saranno considerate valide e quindi verranno escluse, le offerte formulate in aumento rispetto agli importi ind</w:t>
      </w:r>
      <w:r w:rsidR="00323094" w:rsidRPr="009753CA">
        <w:rPr>
          <w:rFonts w:asciiTheme="majorHAnsi" w:hAnsiTheme="majorHAnsi" w:cs="Tahoma"/>
          <w:sz w:val="24"/>
          <w:szCs w:val="24"/>
        </w:rPr>
        <w:t>icati al punto 4 del presente CSA</w:t>
      </w:r>
      <w:r w:rsidR="00E1009A" w:rsidRPr="009753CA">
        <w:rPr>
          <w:rFonts w:asciiTheme="majorHAnsi" w:hAnsiTheme="majorHAnsi" w:cs="Tahoma"/>
          <w:sz w:val="24"/>
          <w:szCs w:val="24"/>
        </w:rPr>
        <w:t>.</w:t>
      </w:r>
    </w:p>
    <w:sectPr w:rsidR="00271AA1" w:rsidRPr="009753CA" w:rsidSect="00CF4BE6">
      <w:pgSz w:w="11906" w:h="16838"/>
      <w:pgMar w:top="1418"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altName w:val="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grassettoPS">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
    <w:altName w:val="Arial Unicode MS"/>
    <w:charset w:val="8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BookAntiqua-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TE1F550C8t00">
    <w:panose1 w:val="00000000000000000000"/>
    <w:charset w:val="00"/>
    <w:family w:val="auto"/>
    <w:notTrueType/>
    <w:pitch w:val="default"/>
    <w:sig w:usb0="00000003" w:usb1="00000000" w:usb2="00000000" w:usb3="00000000" w:csb0="00000001" w:csb1="00000000"/>
  </w:font>
  <w:font w:name="Cambria,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157693"/>
    <w:multiLevelType w:val="hybridMultilevel"/>
    <w:tmpl w:val="83FCBC0A"/>
    <w:lvl w:ilvl="0" w:tplc="26560EF2">
      <w:start w:val="1"/>
      <w:numFmt w:val="lowerLetter"/>
      <w:lvlText w:val="%1)"/>
      <w:lvlJc w:val="left"/>
      <w:pPr>
        <w:ind w:left="720" w:hanging="360"/>
      </w:pPr>
      <w:rPr>
        <w:rFonts w:hint="default"/>
      </w:rPr>
    </w:lvl>
    <w:lvl w:ilvl="1" w:tplc="60645D68">
      <w:start w:val="4"/>
      <w:numFmt w:val="bullet"/>
      <w:lvlText w:val="-"/>
      <w:lvlJc w:val="left"/>
      <w:pPr>
        <w:tabs>
          <w:tab w:val="num" w:pos="1440"/>
        </w:tabs>
        <w:ind w:left="1440" w:hanging="360"/>
      </w:pPr>
      <w:rPr>
        <w:rFonts w:ascii="Calibri" w:eastAsia="Times New Roman" w:hAnsi="Calibri" w:cs="Times New Roman" w:hint="default"/>
      </w:rPr>
    </w:lvl>
    <w:lvl w:ilvl="2" w:tplc="3F505380">
      <w:start w:val="1"/>
      <w:numFmt w:val="decimal"/>
      <w:lvlText w:val="%3)"/>
      <w:lvlJc w:val="left"/>
      <w:pPr>
        <w:ind w:left="2340" w:hanging="360"/>
      </w:pPr>
      <w:rPr>
        <w:rFonts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300370"/>
    <w:multiLevelType w:val="hybridMultilevel"/>
    <w:tmpl w:val="931ADAB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506554A"/>
    <w:multiLevelType w:val="hybridMultilevel"/>
    <w:tmpl w:val="F3F20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5F0749"/>
    <w:multiLevelType w:val="hybridMultilevel"/>
    <w:tmpl w:val="ADBED01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09733B4A"/>
    <w:multiLevelType w:val="hybridMultilevel"/>
    <w:tmpl w:val="A1AA9330"/>
    <w:lvl w:ilvl="0" w:tplc="D59EBD46">
      <w:start w:val="1"/>
      <w:numFmt w:val="decimal"/>
      <w:lvlText w:val="%1."/>
      <w:lvlJc w:val="left"/>
      <w:pPr>
        <w:ind w:left="3240" w:hanging="360"/>
      </w:pPr>
      <w:rPr>
        <w:rFonts w:hint="default"/>
        <w:strike w:val="0"/>
      </w:rPr>
    </w:lvl>
    <w:lvl w:ilvl="1" w:tplc="0410000F">
      <w:start w:val="1"/>
      <w:numFmt w:val="decimal"/>
      <w:lvlText w:val="%2."/>
      <w:lvlJc w:val="left"/>
      <w:pPr>
        <w:tabs>
          <w:tab w:val="num" w:pos="360"/>
        </w:tabs>
        <w:ind w:left="360" w:hanging="360"/>
      </w:pPr>
      <w:rPr>
        <w:rFonts w:hint="default"/>
        <w:strike w:val="0"/>
      </w:rPr>
    </w:lvl>
    <w:lvl w:ilvl="2" w:tplc="D8AA7B52">
      <w:start w:val="14"/>
      <w:numFmt w:val="lowerLetter"/>
      <w:lvlText w:val="%3)"/>
      <w:lvlJc w:val="left"/>
      <w:pPr>
        <w:tabs>
          <w:tab w:val="num" w:pos="2160"/>
        </w:tabs>
        <w:ind w:left="2160" w:hanging="360"/>
      </w:pPr>
      <w:rPr>
        <w:rFonts w:hint="default"/>
      </w:rPr>
    </w:lvl>
    <w:lvl w:ilvl="3" w:tplc="04100001">
      <w:start w:val="1"/>
      <w:numFmt w:val="bullet"/>
      <w:lvlText w:val=""/>
      <w:lvlJc w:val="left"/>
      <w:pPr>
        <w:tabs>
          <w:tab w:val="num" w:pos="2880"/>
        </w:tabs>
        <w:ind w:left="2880" w:hanging="360"/>
      </w:pPr>
      <w:rPr>
        <w:rFonts w:ascii="Symbol" w:hAnsi="Symbol" w:hint="default"/>
        <w:strike w:val="0"/>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DD9737E"/>
    <w:multiLevelType w:val="hybridMultilevel"/>
    <w:tmpl w:val="C2E8B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23A7B0E"/>
    <w:multiLevelType w:val="hybridMultilevel"/>
    <w:tmpl w:val="B32E6A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A9739E"/>
    <w:multiLevelType w:val="hybridMultilevel"/>
    <w:tmpl w:val="24D44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5804B61"/>
    <w:multiLevelType w:val="hybridMultilevel"/>
    <w:tmpl w:val="E9EC9C84"/>
    <w:lvl w:ilvl="0" w:tplc="F048C49A">
      <w:start w:val="8"/>
      <w:numFmt w:val="decimal"/>
      <w:lvlText w:val="%1."/>
      <w:lvlJc w:val="left"/>
      <w:pPr>
        <w:ind w:left="720" w:hanging="360"/>
      </w:pPr>
      <w:rPr>
        <w:rFonts w:ascii="Garamond" w:hAnsi="Garamond" w:cstheme="minorHAnsi"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nsid w:val="3038074D"/>
    <w:multiLevelType w:val="hybridMultilevel"/>
    <w:tmpl w:val="DF78862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3133232E"/>
    <w:multiLevelType w:val="hybridMultilevel"/>
    <w:tmpl w:val="847E446E"/>
    <w:lvl w:ilvl="0" w:tplc="04100017">
      <w:start w:val="1"/>
      <w:numFmt w:val="lowerLetter"/>
      <w:lvlText w:val="%1)"/>
      <w:lvlJc w:val="left"/>
      <w:pPr>
        <w:ind w:left="360" w:hanging="360"/>
      </w:pPr>
      <w:rPr>
        <w:rFonts w:cs="Times New Roman" w:hint="default"/>
      </w:rPr>
    </w:lvl>
    <w:lvl w:ilvl="1" w:tplc="FFFFFFFF">
      <w:start w:val="1"/>
      <w:numFmt w:val="lowerLetter"/>
      <w:lvlText w:val="%2."/>
      <w:lvlJc w:val="left"/>
      <w:pPr>
        <w:ind w:left="0" w:hanging="360"/>
      </w:pPr>
      <w:rPr>
        <w:rFonts w:cs="Times New Roman"/>
      </w:rPr>
    </w:lvl>
    <w:lvl w:ilvl="2" w:tplc="FFFFFFFF">
      <w:start w:val="1"/>
      <w:numFmt w:val="lowerRoman"/>
      <w:lvlText w:val="%3."/>
      <w:lvlJc w:val="right"/>
      <w:pPr>
        <w:ind w:left="720" w:hanging="180"/>
      </w:pPr>
      <w:rPr>
        <w:rFonts w:cs="Times New Roman"/>
      </w:rPr>
    </w:lvl>
    <w:lvl w:ilvl="3" w:tplc="FFFFFFFF">
      <w:start w:val="1"/>
      <w:numFmt w:val="decimal"/>
      <w:lvlText w:val="%4."/>
      <w:lvlJc w:val="left"/>
      <w:pPr>
        <w:ind w:left="1440" w:hanging="360"/>
      </w:pPr>
      <w:rPr>
        <w:rFonts w:cs="Times New Roman"/>
      </w:rPr>
    </w:lvl>
    <w:lvl w:ilvl="4" w:tplc="FFFFFFFF">
      <w:start w:val="1"/>
      <w:numFmt w:val="lowerLetter"/>
      <w:lvlText w:val="%5."/>
      <w:lvlJc w:val="left"/>
      <w:pPr>
        <w:ind w:left="2160" w:hanging="360"/>
      </w:pPr>
      <w:rPr>
        <w:rFonts w:cs="Times New Roman"/>
      </w:rPr>
    </w:lvl>
    <w:lvl w:ilvl="5" w:tplc="FFFFFFFF">
      <w:start w:val="1"/>
      <w:numFmt w:val="lowerRoman"/>
      <w:lvlText w:val="%6."/>
      <w:lvlJc w:val="right"/>
      <w:pPr>
        <w:ind w:left="2880" w:hanging="180"/>
      </w:pPr>
      <w:rPr>
        <w:rFonts w:cs="Times New Roman"/>
      </w:rPr>
    </w:lvl>
    <w:lvl w:ilvl="6" w:tplc="FFFFFFFF">
      <w:start w:val="1"/>
      <w:numFmt w:val="decimal"/>
      <w:lvlText w:val="%7."/>
      <w:lvlJc w:val="left"/>
      <w:pPr>
        <w:ind w:left="3600" w:hanging="360"/>
      </w:pPr>
      <w:rPr>
        <w:rFonts w:cs="Times New Roman"/>
      </w:rPr>
    </w:lvl>
    <w:lvl w:ilvl="7" w:tplc="FFFFFFFF">
      <w:start w:val="1"/>
      <w:numFmt w:val="lowerLetter"/>
      <w:lvlText w:val="%8."/>
      <w:lvlJc w:val="left"/>
      <w:pPr>
        <w:ind w:left="4320" w:hanging="360"/>
      </w:pPr>
      <w:rPr>
        <w:rFonts w:cs="Times New Roman"/>
      </w:rPr>
    </w:lvl>
    <w:lvl w:ilvl="8" w:tplc="FFFFFFFF">
      <w:start w:val="1"/>
      <w:numFmt w:val="lowerRoman"/>
      <w:lvlText w:val="%9."/>
      <w:lvlJc w:val="right"/>
      <w:pPr>
        <w:ind w:left="5040" w:hanging="180"/>
      </w:pPr>
      <w:rPr>
        <w:rFonts w:cs="Times New Roman"/>
      </w:rPr>
    </w:lvl>
  </w:abstractNum>
  <w:abstractNum w:abstractNumId="17">
    <w:nsid w:val="364F373E"/>
    <w:multiLevelType w:val="hybridMultilevel"/>
    <w:tmpl w:val="FB0E0440"/>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8">
    <w:nsid w:val="370919C5"/>
    <w:multiLevelType w:val="hybridMultilevel"/>
    <w:tmpl w:val="A7002DFE"/>
    <w:lvl w:ilvl="0" w:tplc="AB7E851C">
      <w:numFmt w:val="bullet"/>
      <w:lvlText w:val="-"/>
      <w:lvlJc w:val="left"/>
      <w:pPr>
        <w:tabs>
          <w:tab w:val="num" w:pos="1440"/>
        </w:tabs>
        <w:ind w:left="1440" w:hanging="360"/>
      </w:pPr>
      <w:rPr>
        <w:rFonts w:ascii="Times New Roman" w:eastAsia="Times New Roman" w:hAnsi="Times New Roman" w:cs="Times New Roman" w:hint="default"/>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9">
    <w:nsid w:val="38DF72E5"/>
    <w:multiLevelType w:val="hybridMultilevel"/>
    <w:tmpl w:val="FB34A35E"/>
    <w:lvl w:ilvl="0" w:tplc="4BBE1208">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C0C642B"/>
    <w:multiLevelType w:val="hybridMultilevel"/>
    <w:tmpl w:val="E9120842"/>
    <w:lvl w:ilvl="0" w:tplc="509258EC">
      <w:start w:val="1"/>
      <w:numFmt w:val="lowerLetter"/>
      <w:lvlText w:val="%1)"/>
      <w:lvlJc w:val="left"/>
      <w:pPr>
        <w:ind w:left="703" w:hanging="360"/>
      </w:pPr>
      <w:rPr>
        <w:rFonts w:hint="default"/>
      </w:rPr>
    </w:lvl>
    <w:lvl w:ilvl="1" w:tplc="04100019" w:tentative="1">
      <w:start w:val="1"/>
      <w:numFmt w:val="lowerLetter"/>
      <w:lvlText w:val="%2."/>
      <w:lvlJc w:val="left"/>
      <w:pPr>
        <w:ind w:left="1423" w:hanging="360"/>
      </w:pPr>
    </w:lvl>
    <w:lvl w:ilvl="2" w:tplc="0410001B" w:tentative="1">
      <w:start w:val="1"/>
      <w:numFmt w:val="lowerRoman"/>
      <w:lvlText w:val="%3."/>
      <w:lvlJc w:val="right"/>
      <w:pPr>
        <w:ind w:left="2143" w:hanging="180"/>
      </w:pPr>
    </w:lvl>
    <w:lvl w:ilvl="3" w:tplc="0410000F" w:tentative="1">
      <w:start w:val="1"/>
      <w:numFmt w:val="decimal"/>
      <w:lvlText w:val="%4."/>
      <w:lvlJc w:val="left"/>
      <w:pPr>
        <w:ind w:left="2863" w:hanging="360"/>
      </w:pPr>
    </w:lvl>
    <w:lvl w:ilvl="4" w:tplc="04100019" w:tentative="1">
      <w:start w:val="1"/>
      <w:numFmt w:val="lowerLetter"/>
      <w:lvlText w:val="%5."/>
      <w:lvlJc w:val="left"/>
      <w:pPr>
        <w:ind w:left="3583" w:hanging="360"/>
      </w:pPr>
    </w:lvl>
    <w:lvl w:ilvl="5" w:tplc="0410001B" w:tentative="1">
      <w:start w:val="1"/>
      <w:numFmt w:val="lowerRoman"/>
      <w:lvlText w:val="%6."/>
      <w:lvlJc w:val="right"/>
      <w:pPr>
        <w:ind w:left="4303" w:hanging="180"/>
      </w:pPr>
    </w:lvl>
    <w:lvl w:ilvl="6" w:tplc="0410000F" w:tentative="1">
      <w:start w:val="1"/>
      <w:numFmt w:val="decimal"/>
      <w:lvlText w:val="%7."/>
      <w:lvlJc w:val="left"/>
      <w:pPr>
        <w:ind w:left="5023" w:hanging="360"/>
      </w:pPr>
    </w:lvl>
    <w:lvl w:ilvl="7" w:tplc="04100019" w:tentative="1">
      <w:start w:val="1"/>
      <w:numFmt w:val="lowerLetter"/>
      <w:lvlText w:val="%8."/>
      <w:lvlJc w:val="left"/>
      <w:pPr>
        <w:ind w:left="5743" w:hanging="360"/>
      </w:pPr>
    </w:lvl>
    <w:lvl w:ilvl="8" w:tplc="0410001B" w:tentative="1">
      <w:start w:val="1"/>
      <w:numFmt w:val="lowerRoman"/>
      <w:lvlText w:val="%9."/>
      <w:lvlJc w:val="right"/>
      <w:pPr>
        <w:ind w:left="6463" w:hanging="180"/>
      </w:pPr>
    </w:lvl>
  </w:abstractNum>
  <w:abstractNum w:abstractNumId="21">
    <w:nsid w:val="3CDF08BB"/>
    <w:multiLevelType w:val="hybridMultilevel"/>
    <w:tmpl w:val="28780DA0"/>
    <w:lvl w:ilvl="0" w:tplc="7CBA54CC">
      <w:start w:val="16"/>
      <w:numFmt w:val="lowerLetter"/>
      <w:lvlText w:val="%1)"/>
      <w:lvlJc w:val="left"/>
      <w:pPr>
        <w:tabs>
          <w:tab w:val="num" w:pos="1495"/>
        </w:tabs>
        <w:ind w:left="1495" w:hanging="360"/>
      </w:pPr>
      <w:rPr>
        <w:rFonts w:ascii="Garamond" w:hAnsi="Garamond" w:hint="default"/>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D7D1EF3"/>
    <w:multiLevelType w:val="hybridMultilevel"/>
    <w:tmpl w:val="2D8CA35A"/>
    <w:lvl w:ilvl="0" w:tplc="EA1CF324">
      <w:start w:val="2"/>
      <w:numFmt w:val="bullet"/>
      <w:lvlText w:val="-"/>
      <w:lvlJc w:val="left"/>
      <w:pPr>
        <w:ind w:left="390" w:hanging="360"/>
      </w:pPr>
      <w:rPr>
        <w:rFonts w:ascii="Calibri" w:eastAsia="Calibri" w:hAnsi="Calibri" w:cs="Calibri" w:hint="default"/>
        <w:u w:val="none"/>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abstractNum w:abstractNumId="23">
    <w:nsid w:val="40B5237B"/>
    <w:multiLevelType w:val="hybridMultilevel"/>
    <w:tmpl w:val="D346CC5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5812E5B"/>
    <w:multiLevelType w:val="hybridMultilevel"/>
    <w:tmpl w:val="487638A4"/>
    <w:lvl w:ilvl="0" w:tplc="B83EAF30">
      <w:start w:val="1"/>
      <w:numFmt w:val="bullet"/>
      <w:lvlText w:val="□"/>
      <w:lvlJc w:val="left"/>
      <w:pPr>
        <w:ind w:left="720" w:hanging="360"/>
      </w:pPr>
      <w:rPr>
        <w:rFonts w:ascii="Arial" w:hAnsi="Arial" w:hint="default"/>
        <w:sz w:val="44"/>
        <w:szCs w:val="4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A7D4FA1"/>
    <w:multiLevelType w:val="hybridMultilevel"/>
    <w:tmpl w:val="940E6220"/>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FF76111A">
      <w:start w:val="1"/>
      <w:numFmt w:val="decimal"/>
      <w:lvlText w:val="%3."/>
      <w:lvlJc w:val="left"/>
      <w:pPr>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4A86316E"/>
    <w:multiLevelType w:val="hybridMultilevel"/>
    <w:tmpl w:val="5BA2CC56"/>
    <w:lvl w:ilvl="0" w:tplc="89CC0304">
      <w:start w:val="1"/>
      <w:numFmt w:val="decimal"/>
      <w:lvlText w:val="%1)"/>
      <w:lvlJc w:val="left"/>
      <w:pPr>
        <w:ind w:left="786"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AAE4163"/>
    <w:multiLevelType w:val="hybridMultilevel"/>
    <w:tmpl w:val="FC525B54"/>
    <w:lvl w:ilvl="0" w:tplc="9978FEBC">
      <w:start w:val="1"/>
      <w:numFmt w:val="upperRoman"/>
      <w:pStyle w:val="Titolo25"/>
      <w:lvlText w:val="%1."/>
      <w:lvlJc w:val="right"/>
      <w:pPr>
        <w:ind w:left="180" w:hanging="180"/>
      </w:pPr>
      <w:rPr>
        <w:rFonts w:cs="Times New Roman" w:hint="default"/>
        <w:b/>
        <w:bCs/>
        <w:i/>
        <w:iCs/>
        <w:sz w:val="20"/>
        <w:szCs w:val="2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nsid w:val="52BD6F38"/>
    <w:multiLevelType w:val="hybridMultilevel"/>
    <w:tmpl w:val="E60E267E"/>
    <w:lvl w:ilvl="0" w:tplc="1F0A10C2">
      <w:start w:val="1"/>
      <w:numFmt w:val="decimal"/>
      <w:lvlText w:val="%1."/>
      <w:lvlJc w:val="left"/>
      <w:pPr>
        <w:ind w:left="720" w:hanging="360"/>
      </w:pPr>
      <w:rPr>
        <w:rFonts w:ascii="Calibri" w:eastAsia="Times New Roman" w:hAnsi="Calibri"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54C55EFC"/>
    <w:multiLevelType w:val="hybridMultilevel"/>
    <w:tmpl w:val="498CE6A4"/>
    <w:lvl w:ilvl="0" w:tplc="B0040858">
      <w:start w:val="1"/>
      <w:numFmt w:val="decimal"/>
      <w:lvlText w:val="%1."/>
      <w:lvlJc w:val="left"/>
      <w:pPr>
        <w:ind w:left="1050" w:hanging="360"/>
      </w:pPr>
      <w:rPr>
        <w:rFonts w:hint="default"/>
        <w:b w:val="0"/>
      </w:rPr>
    </w:lvl>
    <w:lvl w:ilvl="1" w:tplc="04100019" w:tentative="1">
      <w:start w:val="1"/>
      <w:numFmt w:val="lowerLetter"/>
      <w:lvlText w:val="%2."/>
      <w:lvlJc w:val="left"/>
      <w:pPr>
        <w:ind w:left="1770" w:hanging="360"/>
      </w:pPr>
    </w:lvl>
    <w:lvl w:ilvl="2" w:tplc="0410001B" w:tentative="1">
      <w:start w:val="1"/>
      <w:numFmt w:val="lowerRoman"/>
      <w:lvlText w:val="%3."/>
      <w:lvlJc w:val="right"/>
      <w:pPr>
        <w:ind w:left="2490" w:hanging="180"/>
      </w:pPr>
    </w:lvl>
    <w:lvl w:ilvl="3" w:tplc="0410000F" w:tentative="1">
      <w:start w:val="1"/>
      <w:numFmt w:val="decimal"/>
      <w:lvlText w:val="%4."/>
      <w:lvlJc w:val="left"/>
      <w:pPr>
        <w:ind w:left="3210" w:hanging="360"/>
      </w:pPr>
    </w:lvl>
    <w:lvl w:ilvl="4" w:tplc="04100019" w:tentative="1">
      <w:start w:val="1"/>
      <w:numFmt w:val="lowerLetter"/>
      <w:lvlText w:val="%5."/>
      <w:lvlJc w:val="left"/>
      <w:pPr>
        <w:ind w:left="3930" w:hanging="360"/>
      </w:pPr>
    </w:lvl>
    <w:lvl w:ilvl="5" w:tplc="0410001B" w:tentative="1">
      <w:start w:val="1"/>
      <w:numFmt w:val="lowerRoman"/>
      <w:lvlText w:val="%6."/>
      <w:lvlJc w:val="right"/>
      <w:pPr>
        <w:ind w:left="4650" w:hanging="180"/>
      </w:pPr>
    </w:lvl>
    <w:lvl w:ilvl="6" w:tplc="0410000F" w:tentative="1">
      <w:start w:val="1"/>
      <w:numFmt w:val="decimal"/>
      <w:lvlText w:val="%7."/>
      <w:lvlJc w:val="left"/>
      <w:pPr>
        <w:ind w:left="5370" w:hanging="360"/>
      </w:pPr>
    </w:lvl>
    <w:lvl w:ilvl="7" w:tplc="04100019" w:tentative="1">
      <w:start w:val="1"/>
      <w:numFmt w:val="lowerLetter"/>
      <w:lvlText w:val="%8."/>
      <w:lvlJc w:val="left"/>
      <w:pPr>
        <w:ind w:left="6090" w:hanging="360"/>
      </w:pPr>
    </w:lvl>
    <w:lvl w:ilvl="8" w:tplc="0410001B" w:tentative="1">
      <w:start w:val="1"/>
      <w:numFmt w:val="lowerRoman"/>
      <w:lvlText w:val="%9."/>
      <w:lvlJc w:val="right"/>
      <w:pPr>
        <w:ind w:left="6810" w:hanging="180"/>
      </w:pPr>
    </w:lvl>
  </w:abstractNum>
  <w:abstractNum w:abstractNumId="31">
    <w:nsid w:val="56F713FD"/>
    <w:multiLevelType w:val="hybridMultilevel"/>
    <w:tmpl w:val="B9686B08"/>
    <w:lvl w:ilvl="0" w:tplc="86C83F64">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57923B0E"/>
    <w:multiLevelType w:val="hybridMultilevel"/>
    <w:tmpl w:val="18B4EF1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2D558C5"/>
    <w:multiLevelType w:val="hybridMultilevel"/>
    <w:tmpl w:val="40CC570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nsid w:val="62EA084C"/>
    <w:multiLevelType w:val="hybridMultilevel"/>
    <w:tmpl w:val="86A861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nsid w:val="66E64390"/>
    <w:multiLevelType w:val="hybridMultilevel"/>
    <w:tmpl w:val="DAA2F8BA"/>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40"/>
        </w:tabs>
        <w:ind w:left="1440"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6C5679B1"/>
    <w:multiLevelType w:val="hybridMultilevel"/>
    <w:tmpl w:val="B402227E"/>
    <w:lvl w:ilvl="0" w:tplc="AB7E851C">
      <w:numFmt w:val="bullet"/>
      <w:lvlText w:val="-"/>
      <w:lvlJc w:val="left"/>
      <w:pPr>
        <w:tabs>
          <w:tab w:val="num" w:pos="720"/>
        </w:tabs>
        <w:ind w:left="720" w:hanging="360"/>
      </w:pPr>
      <w:rPr>
        <w:rFonts w:ascii="Times New Roman" w:eastAsia="Times New Roman" w:hAnsi="Times New Roman" w:cs="Times New Roman" w:hint="default"/>
      </w:rPr>
    </w:lvl>
    <w:lvl w:ilvl="1" w:tplc="AB7E851C">
      <w:numFmt w:val="bullet"/>
      <w:lvlText w:val="-"/>
      <w:lvlJc w:val="left"/>
      <w:pPr>
        <w:tabs>
          <w:tab w:val="num" w:pos="1440"/>
        </w:tabs>
        <w:ind w:left="1440" w:hanging="360"/>
      </w:pPr>
      <w:rPr>
        <w:rFonts w:ascii="Times New Roman" w:eastAsia="Times New Roman" w:hAnsi="Times New Roman" w:cs="Times New Roman" w:hint="default"/>
      </w:rPr>
    </w:lvl>
    <w:lvl w:ilvl="2" w:tplc="AB7E851C">
      <w:numFmt w:val="bullet"/>
      <w:lvlText w:val="-"/>
      <w:lvlJc w:val="left"/>
      <w:pPr>
        <w:tabs>
          <w:tab w:val="num" w:pos="2160"/>
        </w:tabs>
        <w:ind w:left="2160" w:hanging="360"/>
      </w:pPr>
      <w:rPr>
        <w:rFonts w:ascii="Times New Roman" w:eastAsia="Times New Roman" w:hAnsi="Times New Roman"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0">
    <w:nsid w:val="7098412A"/>
    <w:multiLevelType w:val="hybridMultilevel"/>
    <w:tmpl w:val="DD72135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81D4A72"/>
    <w:multiLevelType w:val="hybridMultilevel"/>
    <w:tmpl w:val="CAD0413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A334DB4"/>
    <w:multiLevelType w:val="hybridMultilevel"/>
    <w:tmpl w:val="51801826"/>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04100003">
      <w:start w:val="1"/>
      <w:numFmt w:val="bullet"/>
      <w:lvlText w:val="o"/>
      <w:lvlJc w:val="left"/>
      <w:pPr>
        <w:tabs>
          <w:tab w:val="num" w:pos="2340"/>
        </w:tabs>
        <w:ind w:left="2340" w:hanging="360"/>
      </w:pPr>
      <w:rPr>
        <w:rFonts w:ascii="Courier New" w:hAnsi="Courier New" w:cs="Courier New"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7DEF00DD"/>
    <w:multiLevelType w:val="hybridMultilevel"/>
    <w:tmpl w:val="3100173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2"/>
  </w:num>
  <w:num w:numId="2">
    <w:abstractNumId w:val="27"/>
  </w:num>
  <w:num w:numId="3">
    <w:abstractNumId w:val="5"/>
  </w:num>
  <w:num w:numId="4">
    <w:abstractNumId w:val="38"/>
  </w:num>
  <w:num w:numId="5">
    <w:abstractNumId w:val="28"/>
  </w:num>
  <w:num w:numId="6">
    <w:abstractNumId w:val="16"/>
  </w:num>
  <w:num w:numId="7">
    <w:abstractNumId w:val="18"/>
  </w:num>
  <w:num w:numId="8">
    <w:abstractNumId w:val="31"/>
  </w:num>
  <w:num w:numId="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0"/>
    <w:lvlOverride w:ilvl="0">
      <w:lvl w:ilvl="0">
        <w:start w:val="65535"/>
        <w:numFmt w:val="bullet"/>
        <w:lvlText w:val="-"/>
        <w:legacy w:legacy="1" w:legacySpace="0" w:legacyIndent="360"/>
        <w:lvlJc w:val="left"/>
        <w:rPr>
          <w:rFonts w:ascii="Times New Roman" w:hAnsi="Times New Roman" w:hint="default"/>
        </w:rPr>
      </w:lvl>
    </w:lvlOverride>
  </w:num>
  <w:num w:numId="13">
    <w:abstractNumId w:val="20"/>
  </w:num>
  <w:num w:numId="14">
    <w:abstractNumId w:val="3"/>
  </w:num>
  <w:num w:numId="15">
    <w:abstractNumId w:val="19"/>
  </w:num>
  <w:num w:numId="16">
    <w:abstractNumId w:val="11"/>
  </w:num>
  <w:num w:numId="17">
    <w:abstractNumId w:val="17"/>
  </w:num>
  <w:num w:numId="18">
    <w:abstractNumId w:val="10"/>
  </w:num>
  <w:num w:numId="19">
    <w:abstractNumId w:val="37"/>
  </w:num>
  <w:num w:numId="20">
    <w:abstractNumId w:val="26"/>
  </w:num>
  <w:num w:numId="21">
    <w:abstractNumId w:val="45"/>
  </w:num>
  <w:num w:numId="22">
    <w:abstractNumId w:val="7"/>
  </w:num>
  <w:num w:numId="23">
    <w:abstractNumId w:val="32"/>
  </w:num>
  <w:num w:numId="24">
    <w:abstractNumId w:val="36"/>
  </w:num>
  <w:num w:numId="25">
    <w:abstractNumId w:val="35"/>
  </w:num>
  <w:num w:numId="26">
    <w:abstractNumId w:val="40"/>
  </w:num>
  <w:num w:numId="27">
    <w:abstractNumId w:val="4"/>
  </w:num>
  <w:num w:numId="28">
    <w:abstractNumId w:val="15"/>
  </w:num>
  <w:num w:numId="29">
    <w:abstractNumId w:val="29"/>
  </w:num>
  <w:num w:numId="30">
    <w:abstractNumId w:val="23"/>
  </w:num>
  <w:num w:numId="31">
    <w:abstractNumId w:val="30"/>
  </w:num>
  <w:num w:numId="32">
    <w:abstractNumId w:val="33"/>
  </w:num>
  <w:num w:numId="33">
    <w:abstractNumId w:val="34"/>
  </w:num>
  <w:num w:numId="34">
    <w:abstractNumId w:val="13"/>
  </w:num>
  <w:num w:numId="35">
    <w:abstractNumId w:val="42"/>
  </w:num>
  <w:num w:numId="36">
    <w:abstractNumId w:val="14"/>
  </w:num>
  <w:num w:numId="37">
    <w:abstractNumId w:val="41"/>
  </w:num>
  <w:num w:numId="38">
    <w:abstractNumId w:val="8"/>
  </w:num>
  <w:num w:numId="39">
    <w:abstractNumId w:val="24"/>
  </w:num>
  <w:num w:numId="40">
    <w:abstractNumId w:val="44"/>
  </w:num>
  <w:num w:numId="41">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2"/>
  </w:num>
  <w:num w:numId="44">
    <w:abstractNumId w:val="21"/>
  </w:num>
  <w:num w:numId="45">
    <w:abstractNumId w:val="6"/>
  </w:num>
  <w:num w:numId="46">
    <w:abstractNumId w:val="9"/>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F0068D"/>
    <w:rsid w:val="000065CA"/>
    <w:rsid w:val="0001012D"/>
    <w:rsid w:val="00013BFF"/>
    <w:rsid w:val="00014FDF"/>
    <w:rsid w:val="00030FE8"/>
    <w:rsid w:val="00032F2F"/>
    <w:rsid w:val="000345CA"/>
    <w:rsid w:val="0003683E"/>
    <w:rsid w:val="000415A5"/>
    <w:rsid w:val="00041811"/>
    <w:rsid w:val="00042C72"/>
    <w:rsid w:val="00044CA4"/>
    <w:rsid w:val="00055E05"/>
    <w:rsid w:val="00065454"/>
    <w:rsid w:val="000768B5"/>
    <w:rsid w:val="00081F98"/>
    <w:rsid w:val="00082B3C"/>
    <w:rsid w:val="00086BAA"/>
    <w:rsid w:val="000944AF"/>
    <w:rsid w:val="00094CB6"/>
    <w:rsid w:val="00096FBA"/>
    <w:rsid w:val="000A51FA"/>
    <w:rsid w:val="000A6B5F"/>
    <w:rsid w:val="000A7FB0"/>
    <w:rsid w:val="000B13B7"/>
    <w:rsid w:val="000B2AA9"/>
    <w:rsid w:val="000B4C01"/>
    <w:rsid w:val="000B4F01"/>
    <w:rsid w:val="000B7532"/>
    <w:rsid w:val="000C07E8"/>
    <w:rsid w:val="000C4CDE"/>
    <w:rsid w:val="000C6C8A"/>
    <w:rsid w:val="000D2362"/>
    <w:rsid w:val="000D2C89"/>
    <w:rsid w:val="000D2E9A"/>
    <w:rsid w:val="000D68CF"/>
    <w:rsid w:val="000D70F2"/>
    <w:rsid w:val="000E1342"/>
    <w:rsid w:val="000E3B7D"/>
    <w:rsid w:val="000E43DA"/>
    <w:rsid w:val="000F034B"/>
    <w:rsid w:val="000F259D"/>
    <w:rsid w:val="000F655B"/>
    <w:rsid w:val="001017D7"/>
    <w:rsid w:val="00103B57"/>
    <w:rsid w:val="00111FF7"/>
    <w:rsid w:val="00113EF6"/>
    <w:rsid w:val="001168E1"/>
    <w:rsid w:val="001227A7"/>
    <w:rsid w:val="00127A50"/>
    <w:rsid w:val="00131C92"/>
    <w:rsid w:val="00132246"/>
    <w:rsid w:val="00132D6A"/>
    <w:rsid w:val="0013425F"/>
    <w:rsid w:val="00134F8F"/>
    <w:rsid w:val="00136C62"/>
    <w:rsid w:val="0014069C"/>
    <w:rsid w:val="001524E0"/>
    <w:rsid w:val="00156E48"/>
    <w:rsid w:val="00157BEE"/>
    <w:rsid w:val="001651AC"/>
    <w:rsid w:val="00174609"/>
    <w:rsid w:val="001753C5"/>
    <w:rsid w:val="00176AF6"/>
    <w:rsid w:val="00180DDB"/>
    <w:rsid w:val="00181619"/>
    <w:rsid w:val="001917C2"/>
    <w:rsid w:val="00192958"/>
    <w:rsid w:val="00193CE7"/>
    <w:rsid w:val="00194F12"/>
    <w:rsid w:val="00196488"/>
    <w:rsid w:val="00197213"/>
    <w:rsid w:val="001A101A"/>
    <w:rsid w:val="001A1FA4"/>
    <w:rsid w:val="001A20B3"/>
    <w:rsid w:val="001A3FF6"/>
    <w:rsid w:val="001B2B12"/>
    <w:rsid w:val="001B37CC"/>
    <w:rsid w:val="001B39F5"/>
    <w:rsid w:val="001B74CB"/>
    <w:rsid w:val="001C1C66"/>
    <w:rsid w:val="001C4D32"/>
    <w:rsid w:val="001C733E"/>
    <w:rsid w:val="001D14D4"/>
    <w:rsid w:val="001D2EA7"/>
    <w:rsid w:val="001D51E4"/>
    <w:rsid w:val="001D7D24"/>
    <w:rsid w:val="001E3CD3"/>
    <w:rsid w:val="001E7949"/>
    <w:rsid w:val="001F52E3"/>
    <w:rsid w:val="00201B29"/>
    <w:rsid w:val="002039F6"/>
    <w:rsid w:val="002049BA"/>
    <w:rsid w:val="00213A6A"/>
    <w:rsid w:val="0021519F"/>
    <w:rsid w:val="00221DF6"/>
    <w:rsid w:val="00225BCE"/>
    <w:rsid w:val="00227960"/>
    <w:rsid w:val="00227AA8"/>
    <w:rsid w:val="00230DF0"/>
    <w:rsid w:val="00233647"/>
    <w:rsid w:val="0023756B"/>
    <w:rsid w:val="0024014E"/>
    <w:rsid w:val="002437EA"/>
    <w:rsid w:val="002453C3"/>
    <w:rsid w:val="0025082C"/>
    <w:rsid w:val="00250849"/>
    <w:rsid w:val="00253DB9"/>
    <w:rsid w:val="0025567B"/>
    <w:rsid w:val="00260CE9"/>
    <w:rsid w:val="00266BAC"/>
    <w:rsid w:val="00271AA1"/>
    <w:rsid w:val="00284808"/>
    <w:rsid w:val="00284DBD"/>
    <w:rsid w:val="002850EC"/>
    <w:rsid w:val="00286AE2"/>
    <w:rsid w:val="0029150E"/>
    <w:rsid w:val="00291548"/>
    <w:rsid w:val="00295D2D"/>
    <w:rsid w:val="00296170"/>
    <w:rsid w:val="002A32D1"/>
    <w:rsid w:val="002A40C8"/>
    <w:rsid w:val="002A6490"/>
    <w:rsid w:val="002B3623"/>
    <w:rsid w:val="002C3841"/>
    <w:rsid w:val="002C3CA3"/>
    <w:rsid w:val="002C59AF"/>
    <w:rsid w:val="002C6AA1"/>
    <w:rsid w:val="002C6DB6"/>
    <w:rsid w:val="002D21C7"/>
    <w:rsid w:val="002D4D83"/>
    <w:rsid w:val="002D633E"/>
    <w:rsid w:val="002D6CED"/>
    <w:rsid w:val="002F5678"/>
    <w:rsid w:val="003009B0"/>
    <w:rsid w:val="00300B72"/>
    <w:rsid w:val="00306E0B"/>
    <w:rsid w:val="0031422D"/>
    <w:rsid w:val="003153D7"/>
    <w:rsid w:val="00321987"/>
    <w:rsid w:val="00322DE1"/>
    <w:rsid w:val="00323094"/>
    <w:rsid w:val="003231E4"/>
    <w:rsid w:val="0032471C"/>
    <w:rsid w:val="00325785"/>
    <w:rsid w:val="00327869"/>
    <w:rsid w:val="00332AA8"/>
    <w:rsid w:val="003341AC"/>
    <w:rsid w:val="0033444A"/>
    <w:rsid w:val="00334878"/>
    <w:rsid w:val="00335077"/>
    <w:rsid w:val="00336D7C"/>
    <w:rsid w:val="00337C78"/>
    <w:rsid w:val="00343A86"/>
    <w:rsid w:val="00345836"/>
    <w:rsid w:val="003512A9"/>
    <w:rsid w:val="00353320"/>
    <w:rsid w:val="003575E5"/>
    <w:rsid w:val="0036311A"/>
    <w:rsid w:val="00366D42"/>
    <w:rsid w:val="00372222"/>
    <w:rsid w:val="00372A74"/>
    <w:rsid w:val="00373807"/>
    <w:rsid w:val="00382920"/>
    <w:rsid w:val="00384C78"/>
    <w:rsid w:val="00387FB2"/>
    <w:rsid w:val="003A28AB"/>
    <w:rsid w:val="003A4F4C"/>
    <w:rsid w:val="003D0A6B"/>
    <w:rsid w:val="003D5594"/>
    <w:rsid w:val="003E2F72"/>
    <w:rsid w:val="003F308B"/>
    <w:rsid w:val="003F63AA"/>
    <w:rsid w:val="0040400E"/>
    <w:rsid w:val="00405620"/>
    <w:rsid w:val="00407567"/>
    <w:rsid w:val="00411D2E"/>
    <w:rsid w:val="00412AEF"/>
    <w:rsid w:val="004162DB"/>
    <w:rsid w:val="004214EC"/>
    <w:rsid w:val="00425455"/>
    <w:rsid w:val="00435628"/>
    <w:rsid w:val="00437E87"/>
    <w:rsid w:val="004455F2"/>
    <w:rsid w:val="004468CC"/>
    <w:rsid w:val="004505DE"/>
    <w:rsid w:val="00454795"/>
    <w:rsid w:val="00454878"/>
    <w:rsid w:val="004561A1"/>
    <w:rsid w:val="00462D13"/>
    <w:rsid w:val="0046546F"/>
    <w:rsid w:val="00465980"/>
    <w:rsid w:val="00465F3E"/>
    <w:rsid w:val="004672E6"/>
    <w:rsid w:val="00470863"/>
    <w:rsid w:val="004710AF"/>
    <w:rsid w:val="00474CF7"/>
    <w:rsid w:val="00474DC2"/>
    <w:rsid w:val="00475D1A"/>
    <w:rsid w:val="00477DB8"/>
    <w:rsid w:val="00477EBB"/>
    <w:rsid w:val="0048074E"/>
    <w:rsid w:val="00480877"/>
    <w:rsid w:val="00487ADE"/>
    <w:rsid w:val="00491F0E"/>
    <w:rsid w:val="00494361"/>
    <w:rsid w:val="004957E6"/>
    <w:rsid w:val="004A161B"/>
    <w:rsid w:val="004A32A6"/>
    <w:rsid w:val="004A79A6"/>
    <w:rsid w:val="004B31DE"/>
    <w:rsid w:val="004B4C65"/>
    <w:rsid w:val="004C1FA0"/>
    <w:rsid w:val="004C22E0"/>
    <w:rsid w:val="004C23C3"/>
    <w:rsid w:val="004C68B1"/>
    <w:rsid w:val="004E191D"/>
    <w:rsid w:val="004E34C2"/>
    <w:rsid w:val="004E4AC8"/>
    <w:rsid w:val="004E7BE5"/>
    <w:rsid w:val="004F0E10"/>
    <w:rsid w:val="004F61FF"/>
    <w:rsid w:val="004F6E6E"/>
    <w:rsid w:val="0050001C"/>
    <w:rsid w:val="00507AA4"/>
    <w:rsid w:val="00510D14"/>
    <w:rsid w:val="00511FC5"/>
    <w:rsid w:val="00515BF0"/>
    <w:rsid w:val="0051661C"/>
    <w:rsid w:val="00520532"/>
    <w:rsid w:val="00522006"/>
    <w:rsid w:val="00523008"/>
    <w:rsid w:val="00524216"/>
    <w:rsid w:val="00530C8F"/>
    <w:rsid w:val="00531CC6"/>
    <w:rsid w:val="00534610"/>
    <w:rsid w:val="005364EF"/>
    <w:rsid w:val="00542B0D"/>
    <w:rsid w:val="00551092"/>
    <w:rsid w:val="0055131E"/>
    <w:rsid w:val="00560B68"/>
    <w:rsid w:val="00565B4C"/>
    <w:rsid w:val="00570D06"/>
    <w:rsid w:val="00572E66"/>
    <w:rsid w:val="00572E70"/>
    <w:rsid w:val="005746DB"/>
    <w:rsid w:val="00576452"/>
    <w:rsid w:val="00580465"/>
    <w:rsid w:val="00581A81"/>
    <w:rsid w:val="00582077"/>
    <w:rsid w:val="00586AC6"/>
    <w:rsid w:val="005903C8"/>
    <w:rsid w:val="00590A53"/>
    <w:rsid w:val="005976D2"/>
    <w:rsid w:val="005B1407"/>
    <w:rsid w:val="005B559F"/>
    <w:rsid w:val="005C1D14"/>
    <w:rsid w:val="005C46B4"/>
    <w:rsid w:val="005C578E"/>
    <w:rsid w:val="005C5FDC"/>
    <w:rsid w:val="005D6486"/>
    <w:rsid w:val="005E28B5"/>
    <w:rsid w:val="005F0DCE"/>
    <w:rsid w:val="005F2BC5"/>
    <w:rsid w:val="005F44B1"/>
    <w:rsid w:val="005F5F92"/>
    <w:rsid w:val="005F6B68"/>
    <w:rsid w:val="005F7357"/>
    <w:rsid w:val="00601AD8"/>
    <w:rsid w:val="00604066"/>
    <w:rsid w:val="006060AF"/>
    <w:rsid w:val="00606C14"/>
    <w:rsid w:val="00607030"/>
    <w:rsid w:val="00607A79"/>
    <w:rsid w:val="00612676"/>
    <w:rsid w:val="0061358B"/>
    <w:rsid w:val="006144CE"/>
    <w:rsid w:val="00615808"/>
    <w:rsid w:val="00616E6C"/>
    <w:rsid w:val="00617C59"/>
    <w:rsid w:val="00620981"/>
    <w:rsid w:val="00623A76"/>
    <w:rsid w:val="00624CF1"/>
    <w:rsid w:val="00626F4E"/>
    <w:rsid w:val="006273FE"/>
    <w:rsid w:val="00627A26"/>
    <w:rsid w:val="00627F8E"/>
    <w:rsid w:val="00630BA6"/>
    <w:rsid w:val="006347CB"/>
    <w:rsid w:val="006409A4"/>
    <w:rsid w:val="00642F7D"/>
    <w:rsid w:val="00650209"/>
    <w:rsid w:val="00654B42"/>
    <w:rsid w:val="006562A9"/>
    <w:rsid w:val="006612ED"/>
    <w:rsid w:val="00665415"/>
    <w:rsid w:val="006654FD"/>
    <w:rsid w:val="00670390"/>
    <w:rsid w:val="006743D0"/>
    <w:rsid w:val="00677641"/>
    <w:rsid w:val="006802B5"/>
    <w:rsid w:val="00681296"/>
    <w:rsid w:val="006847EC"/>
    <w:rsid w:val="00686A38"/>
    <w:rsid w:val="0068767D"/>
    <w:rsid w:val="00693BA6"/>
    <w:rsid w:val="00695BE7"/>
    <w:rsid w:val="00696BAB"/>
    <w:rsid w:val="006A0B9F"/>
    <w:rsid w:val="006A1839"/>
    <w:rsid w:val="006B154E"/>
    <w:rsid w:val="006B38D6"/>
    <w:rsid w:val="006C177E"/>
    <w:rsid w:val="006C3D80"/>
    <w:rsid w:val="006C4178"/>
    <w:rsid w:val="006C7D8A"/>
    <w:rsid w:val="006D4D99"/>
    <w:rsid w:val="006D7C52"/>
    <w:rsid w:val="006E0625"/>
    <w:rsid w:val="006E34E9"/>
    <w:rsid w:val="006E77A4"/>
    <w:rsid w:val="006F39F3"/>
    <w:rsid w:val="006F6BDA"/>
    <w:rsid w:val="00707F0D"/>
    <w:rsid w:val="00707F66"/>
    <w:rsid w:val="00711C93"/>
    <w:rsid w:val="0072743C"/>
    <w:rsid w:val="007314F0"/>
    <w:rsid w:val="007345CE"/>
    <w:rsid w:val="00740A40"/>
    <w:rsid w:val="007420BB"/>
    <w:rsid w:val="007441C9"/>
    <w:rsid w:val="0074660F"/>
    <w:rsid w:val="0076042C"/>
    <w:rsid w:val="00772AC2"/>
    <w:rsid w:val="00774FD7"/>
    <w:rsid w:val="00780E48"/>
    <w:rsid w:val="007961BA"/>
    <w:rsid w:val="007963DC"/>
    <w:rsid w:val="007A5E0F"/>
    <w:rsid w:val="007B025F"/>
    <w:rsid w:val="007B23FE"/>
    <w:rsid w:val="007B2DAE"/>
    <w:rsid w:val="007B7A8A"/>
    <w:rsid w:val="007C2927"/>
    <w:rsid w:val="007D487A"/>
    <w:rsid w:val="007E32B7"/>
    <w:rsid w:val="007F3501"/>
    <w:rsid w:val="00802484"/>
    <w:rsid w:val="00804B41"/>
    <w:rsid w:val="0080536C"/>
    <w:rsid w:val="00807371"/>
    <w:rsid w:val="00812742"/>
    <w:rsid w:val="0081572C"/>
    <w:rsid w:val="00817E81"/>
    <w:rsid w:val="0082064D"/>
    <w:rsid w:val="008206CF"/>
    <w:rsid w:val="00821215"/>
    <w:rsid w:val="00826691"/>
    <w:rsid w:val="008274E3"/>
    <w:rsid w:val="008302F9"/>
    <w:rsid w:val="00832AA6"/>
    <w:rsid w:val="00835288"/>
    <w:rsid w:val="00843F8E"/>
    <w:rsid w:val="00845300"/>
    <w:rsid w:val="00845F42"/>
    <w:rsid w:val="00854ED1"/>
    <w:rsid w:val="008574A2"/>
    <w:rsid w:val="00863DD9"/>
    <w:rsid w:val="00864560"/>
    <w:rsid w:val="00870702"/>
    <w:rsid w:val="00871035"/>
    <w:rsid w:val="0087486A"/>
    <w:rsid w:val="00880442"/>
    <w:rsid w:val="00886863"/>
    <w:rsid w:val="00890224"/>
    <w:rsid w:val="0089274E"/>
    <w:rsid w:val="008965CA"/>
    <w:rsid w:val="008B1F53"/>
    <w:rsid w:val="008B4866"/>
    <w:rsid w:val="008B5ABB"/>
    <w:rsid w:val="008C23F9"/>
    <w:rsid w:val="008D0178"/>
    <w:rsid w:val="008D051B"/>
    <w:rsid w:val="008D0E5B"/>
    <w:rsid w:val="008D1BF8"/>
    <w:rsid w:val="008D1DB4"/>
    <w:rsid w:val="008D34B9"/>
    <w:rsid w:val="008D3D6D"/>
    <w:rsid w:val="008D5F63"/>
    <w:rsid w:val="008E31A0"/>
    <w:rsid w:val="008F086D"/>
    <w:rsid w:val="008F1B5F"/>
    <w:rsid w:val="008F2F26"/>
    <w:rsid w:val="008F30AA"/>
    <w:rsid w:val="008F4117"/>
    <w:rsid w:val="008F5072"/>
    <w:rsid w:val="008F58EC"/>
    <w:rsid w:val="009009F2"/>
    <w:rsid w:val="00906FA0"/>
    <w:rsid w:val="0091196A"/>
    <w:rsid w:val="009126D2"/>
    <w:rsid w:val="00914387"/>
    <w:rsid w:val="00916C47"/>
    <w:rsid w:val="00917E0B"/>
    <w:rsid w:val="009251DB"/>
    <w:rsid w:val="009308B4"/>
    <w:rsid w:val="00931942"/>
    <w:rsid w:val="00931AE7"/>
    <w:rsid w:val="009327B5"/>
    <w:rsid w:val="00932B44"/>
    <w:rsid w:val="00936BA1"/>
    <w:rsid w:val="0093762B"/>
    <w:rsid w:val="0093778F"/>
    <w:rsid w:val="00940D14"/>
    <w:rsid w:val="00942A9F"/>
    <w:rsid w:val="00942BE4"/>
    <w:rsid w:val="009451CF"/>
    <w:rsid w:val="0094632E"/>
    <w:rsid w:val="00951B05"/>
    <w:rsid w:val="00951D68"/>
    <w:rsid w:val="00952C2D"/>
    <w:rsid w:val="00953266"/>
    <w:rsid w:val="00962956"/>
    <w:rsid w:val="00963043"/>
    <w:rsid w:val="009648DA"/>
    <w:rsid w:val="00964DE3"/>
    <w:rsid w:val="0096667D"/>
    <w:rsid w:val="00970B78"/>
    <w:rsid w:val="00974424"/>
    <w:rsid w:val="00974E64"/>
    <w:rsid w:val="00974F44"/>
    <w:rsid w:val="009753CA"/>
    <w:rsid w:val="00975ECD"/>
    <w:rsid w:val="00991E7D"/>
    <w:rsid w:val="00992E06"/>
    <w:rsid w:val="00997556"/>
    <w:rsid w:val="009A4AC3"/>
    <w:rsid w:val="009A7213"/>
    <w:rsid w:val="009B041C"/>
    <w:rsid w:val="009B2F77"/>
    <w:rsid w:val="009B3E44"/>
    <w:rsid w:val="009B55AB"/>
    <w:rsid w:val="009B5933"/>
    <w:rsid w:val="009C32B4"/>
    <w:rsid w:val="009C3D86"/>
    <w:rsid w:val="009C649C"/>
    <w:rsid w:val="009D1F31"/>
    <w:rsid w:val="009D4197"/>
    <w:rsid w:val="009E03FA"/>
    <w:rsid w:val="009E35F8"/>
    <w:rsid w:val="009F097B"/>
    <w:rsid w:val="00A00D35"/>
    <w:rsid w:val="00A024FD"/>
    <w:rsid w:val="00A07DB9"/>
    <w:rsid w:val="00A101FC"/>
    <w:rsid w:val="00A12716"/>
    <w:rsid w:val="00A21CF0"/>
    <w:rsid w:val="00A2603E"/>
    <w:rsid w:val="00A2720F"/>
    <w:rsid w:val="00A32C7B"/>
    <w:rsid w:val="00A33151"/>
    <w:rsid w:val="00A43764"/>
    <w:rsid w:val="00A465AB"/>
    <w:rsid w:val="00A51FDC"/>
    <w:rsid w:val="00A6285C"/>
    <w:rsid w:val="00A670DD"/>
    <w:rsid w:val="00A67C5F"/>
    <w:rsid w:val="00A70A83"/>
    <w:rsid w:val="00A72D74"/>
    <w:rsid w:val="00A75C1F"/>
    <w:rsid w:val="00A84EB2"/>
    <w:rsid w:val="00A8596F"/>
    <w:rsid w:val="00A86690"/>
    <w:rsid w:val="00A866BD"/>
    <w:rsid w:val="00A93D62"/>
    <w:rsid w:val="00A9414C"/>
    <w:rsid w:val="00A97A20"/>
    <w:rsid w:val="00AA5AE5"/>
    <w:rsid w:val="00AA70CF"/>
    <w:rsid w:val="00AB1DC3"/>
    <w:rsid w:val="00AB2309"/>
    <w:rsid w:val="00AB3D44"/>
    <w:rsid w:val="00AB48DC"/>
    <w:rsid w:val="00AB71AF"/>
    <w:rsid w:val="00AB746C"/>
    <w:rsid w:val="00AC3CA5"/>
    <w:rsid w:val="00AC41C2"/>
    <w:rsid w:val="00AC46AC"/>
    <w:rsid w:val="00AC4A6D"/>
    <w:rsid w:val="00AC6F74"/>
    <w:rsid w:val="00AD0BCD"/>
    <w:rsid w:val="00AD1168"/>
    <w:rsid w:val="00AE065C"/>
    <w:rsid w:val="00AE4953"/>
    <w:rsid w:val="00AF10A6"/>
    <w:rsid w:val="00AF1E88"/>
    <w:rsid w:val="00AF51BC"/>
    <w:rsid w:val="00B03E8F"/>
    <w:rsid w:val="00B11617"/>
    <w:rsid w:val="00B14C06"/>
    <w:rsid w:val="00B155BD"/>
    <w:rsid w:val="00B17383"/>
    <w:rsid w:val="00B224CC"/>
    <w:rsid w:val="00B23F51"/>
    <w:rsid w:val="00B26861"/>
    <w:rsid w:val="00B26D7F"/>
    <w:rsid w:val="00B31C49"/>
    <w:rsid w:val="00B32A9A"/>
    <w:rsid w:val="00B34A89"/>
    <w:rsid w:val="00B41051"/>
    <w:rsid w:val="00B422D1"/>
    <w:rsid w:val="00B4570E"/>
    <w:rsid w:val="00B527BD"/>
    <w:rsid w:val="00B53F89"/>
    <w:rsid w:val="00B61BDF"/>
    <w:rsid w:val="00B759FC"/>
    <w:rsid w:val="00B903F8"/>
    <w:rsid w:val="00B95040"/>
    <w:rsid w:val="00B97F5C"/>
    <w:rsid w:val="00BB50B4"/>
    <w:rsid w:val="00BC3738"/>
    <w:rsid w:val="00BD07FC"/>
    <w:rsid w:val="00BD10AF"/>
    <w:rsid w:val="00BD202B"/>
    <w:rsid w:val="00BD34C4"/>
    <w:rsid w:val="00BD3CC3"/>
    <w:rsid w:val="00BD45D2"/>
    <w:rsid w:val="00BD4DE7"/>
    <w:rsid w:val="00BE3CEF"/>
    <w:rsid w:val="00BF3C9B"/>
    <w:rsid w:val="00BF4E72"/>
    <w:rsid w:val="00BF5CD9"/>
    <w:rsid w:val="00C01C35"/>
    <w:rsid w:val="00C048D5"/>
    <w:rsid w:val="00C0564C"/>
    <w:rsid w:val="00C13B7B"/>
    <w:rsid w:val="00C146FE"/>
    <w:rsid w:val="00C20D85"/>
    <w:rsid w:val="00C2483A"/>
    <w:rsid w:val="00C34959"/>
    <w:rsid w:val="00C426EF"/>
    <w:rsid w:val="00C43023"/>
    <w:rsid w:val="00C43C73"/>
    <w:rsid w:val="00C457CD"/>
    <w:rsid w:val="00C45923"/>
    <w:rsid w:val="00C51881"/>
    <w:rsid w:val="00C553D8"/>
    <w:rsid w:val="00C60D0B"/>
    <w:rsid w:val="00C642F0"/>
    <w:rsid w:val="00C67AEF"/>
    <w:rsid w:val="00C73AA4"/>
    <w:rsid w:val="00C7415E"/>
    <w:rsid w:val="00C75D4E"/>
    <w:rsid w:val="00C90C20"/>
    <w:rsid w:val="00C93A02"/>
    <w:rsid w:val="00C94CBF"/>
    <w:rsid w:val="00C97D6E"/>
    <w:rsid w:val="00CA2003"/>
    <w:rsid w:val="00CA64A6"/>
    <w:rsid w:val="00CB2BC7"/>
    <w:rsid w:val="00CB5916"/>
    <w:rsid w:val="00CB6A87"/>
    <w:rsid w:val="00CC255C"/>
    <w:rsid w:val="00CC6C6B"/>
    <w:rsid w:val="00CD180E"/>
    <w:rsid w:val="00CD539B"/>
    <w:rsid w:val="00CE5D5E"/>
    <w:rsid w:val="00CF0838"/>
    <w:rsid w:val="00CF2BB9"/>
    <w:rsid w:val="00CF4BE6"/>
    <w:rsid w:val="00CF7860"/>
    <w:rsid w:val="00D00CF3"/>
    <w:rsid w:val="00D01C18"/>
    <w:rsid w:val="00D03191"/>
    <w:rsid w:val="00D1471F"/>
    <w:rsid w:val="00D1593D"/>
    <w:rsid w:val="00D160FD"/>
    <w:rsid w:val="00D20F48"/>
    <w:rsid w:val="00D219D9"/>
    <w:rsid w:val="00D22402"/>
    <w:rsid w:val="00D2243E"/>
    <w:rsid w:val="00D22635"/>
    <w:rsid w:val="00D314BD"/>
    <w:rsid w:val="00D40D1C"/>
    <w:rsid w:val="00D45563"/>
    <w:rsid w:val="00D45627"/>
    <w:rsid w:val="00D477F4"/>
    <w:rsid w:val="00D51FB4"/>
    <w:rsid w:val="00D51FB9"/>
    <w:rsid w:val="00D539E7"/>
    <w:rsid w:val="00D57612"/>
    <w:rsid w:val="00D617F4"/>
    <w:rsid w:val="00D70D61"/>
    <w:rsid w:val="00D733C0"/>
    <w:rsid w:val="00D81271"/>
    <w:rsid w:val="00D81AAE"/>
    <w:rsid w:val="00D859C5"/>
    <w:rsid w:val="00D87B8D"/>
    <w:rsid w:val="00D91F1A"/>
    <w:rsid w:val="00D9257A"/>
    <w:rsid w:val="00D925EB"/>
    <w:rsid w:val="00D95A49"/>
    <w:rsid w:val="00D9663C"/>
    <w:rsid w:val="00D97D79"/>
    <w:rsid w:val="00D97EFE"/>
    <w:rsid w:val="00DA1ECF"/>
    <w:rsid w:val="00DA23B6"/>
    <w:rsid w:val="00DA2D3D"/>
    <w:rsid w:val="00DA3556"/>
    <w:rsid w:val="00DA7C86"/>
    <w:rsid w:val="00DB2025"/>
    <w:rsid w:val="00DB3572"/>
    <w:rsid w:val="00DB638F"/>
    <w:rsid w:val="00DC0DF0"/>
    <w:rsid w:val="00DC251B"/>
    <w:rsid w:val="00DC67FB"/>
    <w:rsid w:val="00DD2803"/>
    <w:rsid w:val="00DD4577"/>
    <w:rsid w:val="00DD64FD"/>
    <w:rsid w:val="00DE0ADF"/>
    <w:rsid w:val="00DE31A8"/>
    <w:rsid w:val="00DE65C4"/>
    <w:rsid w:val="00DF07FD"/>
    <w:rsid w:val="00DF1124"/>
    <w:rsid w:val="00DF2D61"/>
    <w:rsid w:val="00DF75C0"/>
    <w:rsid w:val="00E01641"/>
    <w:rsid w:val="00E01749"/>
    <w:rsid w:val="00E0240C"/>
    <w:rsid w:val="00E02A4A"/>
    <w:rsid w:val="00E1009A"/>
    <w:rsid w:val="00E10544"/>
    <w:rsid w:val="00E14805"/>
    <w:rsid w:val="00E2581F"/>
    <w:rsid w:val="00E258E9"/>
    <w:rsid w:val="00E30BDC"/>
    <w:rsid w:val="00E31B04"/>
    <w:rsid w:val="00E342A7"/>
    <w:rsid w:val="00E3632A"/>
    <w:rsid w:val="00E41290"/>
    <w:rsid w:val="00E41351"/>
    <w:rsid w:val="00E43833"/>
    <w:rsid w:val="00E519A5"/>
    <w:rsid w:val="00E52202"/>
    <w:rsid w:val="00E5259B"/>
    <w:rsid w:val="00E54EE0"/>
    <w:rsid w:val="00E55BA7"/>
    <w:rsid w:val="00E5626C"/>
    <w:rsid w:val="00E60EDB"/>
    <w:rsid w:val="00E627A6"/>
    <w:rsid w:val="00E671F3"/>
    <w:rsid w:val="00E67D03"/>
    <w:rsid w:val="00E703C8"/>
    <w:rsid w:val="00E703CE"/>
    <w:rsid w:val="00E811FA"/>
    <w:rsid w:val="00E82716"/>
    <w:rsid w:val="00E82D5D"/>
    <w:rsid w:val="00E847E7"/>
    <w:rsid w:val="00E90B57"/>
    <w:rsid w:val="00E91574"/>
    <w:rsid w:val="00E97741"/>
    <w:rsid w:val="00EA3B62"/>
    <w:rsid w:val="00EA4A49"/>
    <w:rsid w:val="00EA4CB4"/>
    <w:rsid w:val="00EA6296"/>
    <w:rsid w:val="00EB3DA8"/>
    <w:rsid w:val="00EB5852"/>
    <w:rsid w:val="00EC0388"/>
    <w:rsid w:val="00EC3719"/>
    <w:rsid w:val="00ED10D9"/>
    <w:rsid w:val="00ED2A40"/>
    <w:rsid w:val="00ED45EA"/>
    <w:rsid w:val="00EF022C"/>
    <w:rsid w:val="00EF3FE1"/>
    <w:rsid w:val="00EF684D"/>
    <w:rsid w:val="00F0068D"/>
    <w:rsid w:val="00F02117"/>
    <w:rsid w:val="00F040F5"/>
    <w:rsid w:val="00F10E86"/>
    <w:rsid w:val="00F130F0"/>
    <w:rsid w:val="00F15A43"/>
    <w:rsid w:val="00F15F23"/>
    <w:rsid w:val="00F16CC7"/>
    <w:rsid w:val="00F22F05"/>
    <w:rsid w:val="00F247FD"/>
    <w:rsid w:val="00F25671"/>
    <w:rsid w:val="00F30D50"/>
    <w:rsid w:val="00F31025"/>
    <w:rsid w:val="00F31BFA"/>
    <w:rsid w:val="00F36E22"/>
    <w:rsid w:val="00F42819"/>
    <w:rsid w:val="00F43D4A"/>
    <w:rsid w:val="00F451D8"/>
    <w:rsid w:val="00F52830"/>
    <w:rsid w:val="00F53C50"/>
    <w:rsid w:val="00F54041"/>
    <w:rsid w:val="00F54470"/>
    <w:rsid w:val="00F54D0B"/>
    <w:rsid w:val="00F6138D"/>
    <w:rsid w:val="00F615F7"/>
    <w:rsid w:val="00F61893"/>
    <w:rsid w:val="00F679ED"/>
    <w:rsid w:val="00F76CA1"/>
    <w:rsid w:val="00F76D2A"/>
    <w:rsid w:val="00F80780"/>
    <w:rsid w:val="00F83618"/>
    <w:rsid w:val="00F92850"/>
    <w:rsid w:val="00F93C35"/>
    <w:rsid w:val="00F94C5B"/>
    <w:rsid w:val="00FA3FD6"/>
    <w:rsid w:val="00FA68F5"/>
    <w:rsid w:val="00FB1C6E"/>
    <w:rsid w:val="00FB1D9D"/>
    <w:rsid w:val="00FB5720"/>
    <w:rsid w:val="00FB6390"/>
    <w:rsid w:val="00FD04F3"/>
    <w:rsid w:val="00FD1F93"/>
    <w:rsid w:val="00FD3BD9"/>
    <w:rsid w:val="00FD5E68"/>
    <w:rsid w:val="00FD6055"/>
    <w:rsid w:val="00FD6BEF"/>
    <w:rsid w:val="00FE04F0"/>
    <w:rsid w:val="00FE56DE"/>
    <w:rsid w:val="00FE7479"/>
    <w:rsid w:val="00FF33D8"/>
    <w:rsid w:val="00FF5EB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locked="1" w:semiHidden="0" w:uiPriority="22" w:unhideWhenUsed="0" w:qFormat="1"/>
    <w:lsdException w:name="Emphasis" w:locked="1" w:semiHidden="0" w:uiPriority="0" w:unhideWhenUsed="0" w:qFormat="1"/>
    <w:lsdException w:name="Normal (Web)" w:uiPriority="0"/>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042C"/>
    <w:pPr>
      <w:spacing w:after="200" w:line="276" w:lineRule="auto"/>
    </w:pPr>
    <w:rPr>
      <w:lang w:eastAsia="en-US"/>
    </w:rPr>
  </w:style>
  <w:style w:type="paragraph" w:styleId="Titolo1">
    <w:name w:val="heading 1"/>
    <w:basedOn w:val="Normale"/>
    <w:next w:val="Normale"/>
    <w:link w:val="Titolo1Carattere"/>
    <w:qFormat/>
    <w:locked/>
    <w:rsid w:val="00DE31A8"/>
    <w:pPr>
      <w:keepNext/>
      <w:spacing w:before="240" w:after="60" w:line="240" w:lineRule="auto"/>
      <w:outlineLvl w:val="0"/>
    </w:pPr>
    <w:rPr>
      <w:rFonts w:ascii="Arial" w:eastAsia="Times New Roman" w:hAnsi="Arial"/>
      <w:b/>
      <w:bCs/>
      <w:kern w:val="32"/>
      <w:sz w:val="32"/>
      <w:szCs w:val="32"/>
      <w:lang w:eastAsia="it-IT"/>
    </w:rPr>
  </w:style>
  <w:style w:type="paragraph" w:styleId="Titolo2">
    <w:name w:val="heading 2"/>
    <w:basedOn w:val="Normale"/>
    <w:next w:val="Normale"/>
    <w:link w:val="Titolo2Carattere"/>
    <w:qFormat/>
    <w:locked/>
    <w:rsid w:val="00DE31A8"/>
    <w:pPr>
      <w:keepNext/>
      <w:spacing w:after="0" w:line="240" w:lineRule="auto"/>
      <w:jc w:val="right"/>
      <w:outlineLvl w:val="1"/>
    </w:pPr>
    <w:rPr>
      <w:rFonts w:ascii="Tahoma" w:eastAsia="Times New Roman" w:hAnsi="Tahoma"/>
      <w:b/>
      <w:sz w:val="40"/>
      <w:szCs w:val="18"/>
      <w:lang w:eastAsia="it-IT"/>
    </w:rPr>
  </w:style>
  <w:style w:type="paragraph" w:styleId="Titolo3">
    <w:name w:val="heading 3"/>
    <w:basedOn w:val="Normale"/>
    <w:next w:val="Normale"/>
    <w:link w:val="Titolo3Carattere"/>
    <w:qFormat/>
    <w:locked/>
    <w:rsid w:val="00DE31A8"/>
    <w:pPr>
      <w:keepNext/>
      <w:spacing w:after="0" w:line="240" w:lineRule="auto"/>
      <w:jc w:val="both"/>
      <w:outlineLvl w:val="2"/>
    </w:pPr>
    <w:rPr>
      <w:rFonts w:ascii="Tahoma" w:eastAsia="Times New Roman" w:hAnsi="Tahoma"/>
      <w:b/>
      <w:bCs/>
      <w:sz w:val="20"/>
      <w:szCs w:val="20"/>
      <w:lang w:eastAsia="it-IT"/>
    </w:rPr>
  </w:style>
  <w:style w:type="paragraph" w:styleId="Titolo4">
    <w:name w:val="heading 4"/>
    <w:basedOn w:val="Normale"/>
    <w:next w:val="Normale"/>
    <w:link w:val="Titolo4Carattere"/>
    <w:qFormat/>
    <w:locked/>
    <w:rsid w:val="00DE31A8"/>
    <w:pPr>
      <w:keepNext/>
      <w:spacing w:after="0" w:line="240" w:lineRule="auto"/>
      <w:jc w:val="both"/>
      <w:outlineLvl w:val="3"/>
    </w:pPr>
    <w:rPr>
      <w:rFonts w:ascii="Arial" w:eastAsia="Arial Unicode MS" w:hAnsi="Arial"/>
      <w:sz w:val="24"/>
      <w:szCs w:val="20"/>
      <w:u w:val="single"/>
      <w:lang w:eastAsia="it-IT"/>
    </w:rPr>
  </w:style>
  <w:style w:type="paragraph" w:styleId="Titolo5">
    <w:name w:val="heading 5"/>
    <w:basedOn w:val="Normale"/>
    <w:next w:val="Normale"/>
    <w:link w:val="Titolo5Carattere"/>
    <w:qFormat/>
    <w:locked/>
    <w:rsid w:val="00DE31A8"/>
    <w:pPr>
      <w:spacing w:before="240" w:after="60" w:line="240" w:lineRule="auto"/>
      <w:outlineLvl w:val="4"/>
    </w:pPr>
    <w:rPr>
      <w:rFonts w:ascii="Times New Roman" w:eastAsia="Times New Roman" w:hAnsi="Times New Roman"/>
      <w:b/>
      <w:bCs/>
      <w:i/>
      <w:iCs/>
      <w:sz w:val="26"/>
      <w:szCs w:val="26"/>
      <w:lang w:eastAsia="it-IT"/>
    </w:rPr>
  </w:style>
  <w:style w:type="paragraph" w:styleId="Titolo6">
    <w:name w:val="heading 6"/>
    <w:basedOn w:val="Normale"/>
    <w:next w:val="Normale"/>
    <w:link w:val="Titolo6Carattere"/>
    <w:qFormat/>
    <w:locked/>
    <w:rsid w:val="00DE31A8"/>
    <w:pPr>
      <w:spacing w:before="240" w:after="60" w:line="240" w:lineRule="auto"/>
      <w:outlineLvl w:val="5"/>
    </w:pPr>
    <w:rPr>
      <w:rFonts w:ascii="Times New Roman" w:eastAsia="Times New Roman" w:hAnsi="Times New Roman"/>
      <w:b/>
      <w:bCs/>
      <w:sz w:val="20"/>
      <w:szCs w:val="20"/>
      <w:lang w:eastAsia="it-IT"/>
    </w:rPr>
  </w:style>
  <w:style w:type="paragraph" w:styleId="Titolo7">
    <w:name w:val="heading 7"/>
    <w:basedOn w:val="Normale"/>
    <w:next w:val="Normale"/>
    <w:link w:val="Titolo7Carattere"/>
    <w:qFormat/>
    <w:locked/>
    <w:rsid w:val="00DE31A8"/>
    <w:pPr>
      <w:spacing w:before="240" w:after="60" w:line="240" w:lineRule="auto"/>
      <w:outlineLvl w:val="6"/>
    </w:pPr>
    <w:rPr>
      <w:rFonts w:ascii="Times New Roman" w:eastAsia="Times New Roman" w:hAnsi="Times New Roman"/>
      <w:sz w:val="24"/>
      <w:szCs w:val="24"/>
      <w:lang w:eastAsia="it-IT"/>
    </w:rPr>
  </w:style>
  <w:style w:type="paragraph" w:styleId="Titolo8">
    <w:name w:val="heading 8"/>
    <w:basedOn w:val="Normale"/>
    <w:next w:val="Normale"/>
    <w:link w:val="Titolo8Carattere"/>
    <w:qFormat/>
    <w:locked/>
    <w:rsid w:val="00DE31A8"/>
    <w:pPr>
      <w:keepNext/>
      <w:pBdr>
        <w:top w:val="single" w:sz="6" w:space="1" w:color="auto"/>
        <w:left w:val="single" w:sz="6" w:space="1" w:color="auto"/>
        <w:bottom w:val="single" w:sz="6" w:space="1" w:color="auto"/>
        <w:right w:val="single" w:sz="6" w:space="1" w:color="auto"/>
      </w:pBdr>
      <w:spacing w:after="0" w:line="240" w:lineRule="auto"/>
      <w:jc w:val="center"/>
      <w:outlineLvl w:val="7"/>
    </w:pPr>
    <w:rPr>
      <w:rFonts w:ascii="Times New Roman" w:eastAsia="Times New Roman" w:hAnsi="Times New Roman"/>
      <w:sz w:val="4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455F2"/>
    <w:pPr>
      <w:ind w:left="720"/>
      <w:contextualSpacing/>
    </w:pPr>
  </w:style>
  <w:style w:type="paragraph" w:styleId="Testofumetto">
    <w:name w:val="Balloon Text"/>
    <w:basedOn w:val="Normale"/>
    <w:link w:val="TestofumettoCarattere"/>
    <w:semiHidden/>
    <w:unhideWhenUsed/>
    <w:rsid w:val="00695B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semiHidden/>
    <w:rsid w:val="00695BE7"/>
    <w:rPr>
      <w:rFonts w:ascii="Tahoma" w:hAnsi="Tahoma" w:cs="Tahoma"/>
      <w:sz w:val="16"/>
      <w:szCs w:val="16"/>
      <w:lang w:eastAsia="en-US"/>
    </w:rPr>
  </w:style>
  <w:style w:type="character" w:styleId="Collegamentoipertestuale">
    <w:name w:val="Hyperlink"/>
    <w:basedOn w:val="Carpredefinitoparagrafo"/>
    <w:unhideWhenUsed/>
    <w:rsid w:val="005F0DCE"/>
    <w:rPr>
      <w:color w:val="0A3560"/>
      <w:u w:val="single"/>
    </w:rPr>
  </w:style>
  <w:style w:type="character" w:styleId="Enfasigrassetto">
    <w:name w:val="Strong"/>
    <w:basedOn w:val="Carpredefinitoparagrafo"/>
    <w:uiPriority w:val="22"/>
    <w:qFormat/>
    <w:locked/>
    <w:rsid w:val="005F0DCE"/>
    <w:rPr>
      <w:b/>
      <w:bCs/>
    </w:rPr>
  </w:style>
  <w:style w:type="character" w:customStyle="1" w:styleId="alinea">
    <w:name w:val="alinea"/>
    <w:basedOn w:val="Carpredefinitoparagrafo"/>
    <w:rsid w:val="005F0DCE"/>
  </w:style>
  <w:style w:type="paragraph" w:customStyle="1" w:styleId="Corpodeltesto21">
    <w:name w:val="Corpo del testo 21"/>
    <w:basedOn w:val="Normale"/>
    <w:rsid w:val="00435628"/>
    <w:pPr>
      <w:widowControl w:val="0"/>
      <w:pBdr>
        <w:bottom w:val="single" w:sz="12" w:space="23" w:color="auto"/>
      </w:pBdr>
      <w:spacing w:after="0" w:line="240" w:lineRule="auto"/>
      <w:jc w:val="both"/>
    </w:pPr>
    <w:rPr>
      <w:rFonts w:ascii="Times New Roman" w:eastAsia="Times New Roman" w:hAnsi="Times New Roman"/>
      <w:sz w:val="20"/>
      <w:szCs w:val="20"/>
      <w:lang w:eastAsia="it-IT"/>
    </w:rPr>
  </w:style>
  <w:style w:type="character" w:customStyle="1" w:styleId="virgoletteparole">
    <w:name w:val="virgoletteparole"/>
    <w:basedOn w:val="Carpredefinitoparagrafo"/>
    <w:rsid w:val="00AC6F74"/>
  </w:style>
  <w:style w:type="table" w:styleId="Grigliatabella">
    <w:name w:val="Table Grid"/>
    <w:basedOn w:val="Tabellanormale"/>
    <w:locked/>
    <w:rsid w:val="002D63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predefinitoparagrafo"/>
    <w:link w:val="Titolo1"/>
    <w:rsid w:val="00DE31A8"/>
    <w:rPr>
      <w:rFonts w:ascii="Arial" w:eastAsia="Times New Roman" w:hAnsi="Arial"/>
      <w:b/>
      <w:bCs/>
      <w:kern w:val="32"/>
      <w:sz w:val="32"/>
      <w:szCs w:val="32"/>
    </w:rPr>
  </w:style>
  <w:style w:type="character" w:customStyle="1" w:styleId="Titolo2Carattere">
    <w:name w:val="Titolo 2 Carattere"/>
    <w:basedOn w:val="Carpredefinitoparagrafo"/>
    <w:link w:val="Titolo2"/>
    <w:rsid w:val="00DE31A8"/>
    <w:rPr>
      <w:rFonts w:ascii="Tahoma" w:eastAsia="Times New Roman" w:hAnsi="Tahoma"/>
      <w:b/>
      <w:sz w:val="40"/>
      <w:szCs w:val="18"/>
    </w:rPr>
  </w:style>
  <w:style w:type="character" w:customStyle="1" w:styleId="Titolo3Carattere">
    <w:name w:val="Titolo 3 Carattere"/>
    <w:basedOn w:val="Carpredefinitoparagrafo"/>
    <w:link w:val="Titolo3"/>
    <w:rsid w:val="00DE31A8"/>
    <w:rPr>
      <w:rFonts w:ascii="Tahoma" w:eastAsia="Times New Roman" w:hAnsi="Tahoma"/>
      <w:b/>
      <w:bCs/>
      <w:sz w:val="20"/>
      <w:szCs w:val="20"/>
    </w:rPr>
  </w:style>
  <w:style w:type="character" w:customStyle="1" w:styleId="Titolo4Carattere">
    <w:name w:val="Titolo 4 Carattere"/>
    <w:basedOn w:val="Carpredefinitoparagrafo"/>
    <w:link w:val="Titolo4"/>
    <w:rsid w:val="00DE31A8"/>
    <w:rPr>
      <w:rFonts w:ascii="Arial" w:eastAsia="Arial Unicode MS" w:hAnsi="Arial"/>
      <w:sz w:val="24"/>
      <w:szCs w:val="20"/>
      <w:u w:val="single"/>
    </w:rPr>
  </w:style>
  <w:style w:type="character" w:customStyle="1" w:styleId="Titolo5Carattere">
    <w:name w:val="Titolo 5 Carattere"/>
    <w:basedOn w:val="Carpredefinitoparagrafo"/>
    <w:link w:val="Titolo5"/>
    <w:rsid w:val="00DE31A8"/>
    <w:rPr>
      <w:rFonts w:ascii="Times New Roman" w:eastAsia="Times New Roman" w:hAnsi="Times New Roman"/>
      <w:b/>
      <w:bCs/>
      <w:i/>
      <w:iCs/>
      <w:sz w:val="26"/>
      <w:szCs w:val="26"/>
    </w:rPr>
  </w:style>
  <w:style w:type="character" w:customStyle="1" w:styleId="Titolo6Carattere">
    <w:name w:val="Titolo 6 Carattere"/>
    <w:basedOn w:val="Carpredefinitoparagrafo"/>
    <w:link w:val="Titolo6"/>
    <w:rsid w:val="00DE31A8"/>
    <w:rPr>
      <w:rFonts w:ascii="Times New Roman" w:eastAsia="Times New Roman" w:hAnsi="Times New Roman"/>
      <w:b/>
      <w:bCs/>
      <w:sz w:val="20"/>
      <w:szCs w:val="20"/>
    </w:rPr>
  </w:style>
  <w:style w:type="character" w:customStyle="1" w:styleId="Titolo7Carattere">
    <w:name w:val="Titolo 7 Carattere"/>
    <w:basedOn w:val="Carpredefinitoparagrafo"/>
    <w:link w:val="Titolo7"/>
    <w:rsid w:val="00DE31A8"/>
    <w:rPr>
      <w:rFonts w:ascii="Times New Roman" w:eastAsia="Times New Roman" w:hAnsi="Times New Roman"/>
      <w:sz w:val="24"/>
      <w:szCs w:val="24"/>
    </w:rPr>
  </w:style>
  <w:style w:type="character" w:customStyle="1" w:styleId="Titolo8Carattere">
    <w:name w:val="Titolo 8 Carattere"/>
    <w:basedOn w:val="Carpredefinitoparagrafo"/>
    <w:link w:val="Titolo8"/>
    <w:rsid w:val="00DE31A8"/>
    <w:rPr>
      <w:rFonts w:ascii="Times New Roman" w:eastAsia="Times New Roman" w:hAnsi="Times New Roman"/>
      <w:sz w:val="40"/>
      <w:szCs w:val="20"/>
    </w:rPr>
  </w:style>
  <w:style w:type="paragraph" w:styleId="Intestazione">
    <w:name w:val="header"/>
    <w:basedOn w:val="Normale"/>
    <w:link w:val="IntestazioneCarattere"/>
    <w:uiPriority w:val="99"/>
    <w:rsid w:val="00DE31A8"/>
    <w:pPr>
      <w:tabs>
        <w:tab w:val="center" w:pos="4819"/>
        <w:tab w:val="right" w:pos="9638"/>
      </w:tabs>
      <w:spacing w:after="0" w:line="240" w:lineRule="auto"/>
    </w:pPr>
    <w:rPr>
      <w:rFonts w:ascii="Times New Roman" w:eastAsia="Times New Roman" w:hAnsi="Times New Roman"/>
      <w:sz w:val="20"/>
      <w:szCs w:val="20"/>
      <w:lang w:eastAsia="it-IT"/>
    </w:rPr>
  </w:style>
  <w:style w:type="character" w:customStyle="1" w:styleId="IntestazioneCarattere">
    <w:name w:val="Intestazione Carattere"/>
    <w:basedOn w:val="Carpredefinitoparagrafo"/>
    <w:link w:val="Intestazione"/>
    <w:uiPriority w:val="99"/>
    <w:rsid w:val="00DE31A8"/>
    <w:rPr>
      <w:rFonts w:ascii="Times New Roman" w:eastAsia="Times New Roman" w:hAnsi="Times New Roman"/>
      <w:sz w:val="20"/>
      <w:szCs w:val="20"/>
    </w:rPr>
  </w:style>
  <w:style w:type="paragraph" w:styleId="Pidipagina">
    <w:name w:val="footer"/>
    <w:basedOn w:val="Normale"/>
    <w:link w:val="PidipaginaCarattere"/>
    <w:uiPriority w:val="99"/>
    <w:rsid w:val="00DE31A8"/>
    <w:pPr>
      <w:tabs>
        <w:tab w:val="center" w:pos="4819"/>
        <w:tab w:val="right" w:pos="9638"/>
      </w:tabs>
      <w:spacing w:after="0" w:line="240" w:lineRule="auto"/>
    </w:pPr>
    <w:rPr>
      <w:rFonts w:ascii="Times New Roman" w:eastAsia="Times New Roman" w:hAnsi="Times New Roman"/>
      <w:sz w:val="20"/>
      <w:szCs w:val="20"/>
      <w:lang w:eastAsia="it-IT"/>
    </w:rPr>
  </w:style>
  <w:style w:type="character" w:customStyle="1" w:styleId="PidipaginaCarattere">
    <w:name w:val="Piè di pagina Carattere"/>
    <w:basedOn w:val="Carpredefinitoparagrafo"/>
    <w:link w:val="Pidipagina"/>
    <w:uiPriority w:val="99"/>
    <w:rsid w:val="00DE31A8"/>
    <w:rPr>
      <w:rFonts w:ascii="Times New Roman" w:eastAsia="Times New Roman" w:hAnsi="Times New Roman"/>
      <w:sz w:val="20"/>
      <w:szCs w:val="20"/>
    </w:rPr>
  </w:style>
  <w:style w:type="paragraph" w:styleId="Corpodeltesto">
    <w:name w:val="Body Text"/>
    <w:basedOn w:val="Normale"/>
    <w:link w:val="CorpodeltestoCarattere"/>
    <w:rsid w:val="00DE31A8"/>
    <w:pPr>
      <w:spacing w:after="0" w:line="240" w:lineRule="auto"/>
      <w:jc w:val="both"/>
    </w:pPr>
    <w:rPr>
      <w:rFonts w:ascii="Times New Roman" w:eastAsia="Times New Roman" w:hAnsi="Times New Roman"/>
      <w:sz w:val="28"/>
      <w:szCs w:val="20"/>
      <w:lang w:eastAsia="it-IT"/>
    </w:rPr>
  </w:style>
  <w:style w:type="character" w:customStyle="1" w:styleId="CorpodeltestoCarattere">
    <w:name w:val="Corpo del testo Carattere"/>
    <w:basedOn w:val="Carpredefinitoparagrafo"/>
    <w:link w:val="Corpodeltesto"/>
    <w:rsid w:val="00DE31A8"/>
    <w:rPr>
      <w:rFonts w:ascii="Times New Roman" w:eastAsia="Times New Roman" w:hAnsi="Times New Roman"/>
      <w:sz w:val="28"/>
      <w:szCs w:val="20"/>
    </w:rPr>
  </w:style>
  <w:style w:type="paragraph" w:styleId="Rientrocorpodeltesto">
    <w:name w:val="Body Text Indent"/>
    <w:basedOn w:val="Normale"/>
    <w:link w:val="RientrocorpodeltestoCarattere"/>
    <w:rsid w:val="00DE31A8"/>
    <w:pPr>
      <w:spacing w:after="120" w:line="240" w:lineRule="auto"/>
      <w:ind w:left="283"/>
    </w:pPr>
    <w:rPr>
      <w:rFonts w:ascii="Times New Roman" w:eastAsia="Times New Roman" w:hAnsi="Times New Roman"/>
      <w:sz w:val="20"/>
      <w:szCs w:val="20"/>
      <w:lang w:eastAsia="it-IT"/>
    </w:rPr>
  </w:style>
  <w:style w:type="character" w:customStyle="1" w:styleId="RientrocorpodeltestoCarattere">
    <w:name w:val="Rientro corpo del testo Carattere"/>
    <w:basedOn w:val="Carpredefinitoparagrafo"/>
    <w:link w:val="Rientrocorpodeltesto"/>
    <w:rsid w:val="00DE31A8"/>
    <w:rPr>
      <w:rFonts w:ascii="Times New Roman" w:eastAsia="Times New Roman" w:hAnsi="Times New Roman"/>
      <w:sz w:val="20"/>
      <w:szCs w:val="20"/>
    </w:rPr>
  </w:style>
  <w:style w:type="paragraph" w:styleId="Corpodeltesto2">
    <w:name w:val="Body Text 2"/>
    <w:basedOn w:val="Normale"/>
    <w:link w:val="Corpodeltesto2Carattere"/>
    <w:rsid w:val="00DE31A8"/>
    <w:pPr>
      <w:spacing w:after="120" w:line="480" w:lineRule="auto"/>
    </w:pPr>
    <w:rPr>
      <w:rFonts w:ascii="Times New Roman" w:eastAsia="Times New Roman" w:hAnsi="Times New Roman"/>
      <w:sz w:val="20"/>
      <w:szCs w:val="20"/>
      <w:lang w:eastAsia="it-IT"/>
    </w:rPr>
  </w:style>
  <w:style w:type="character" w:customStyle="1" w:styleId="Corpodeltesto2Carattere">
    <w:name w:val="Corpo del testo 2 Carattere"/>
    <w:basedOn w:val="Carpredefinitoparagrafo"/>
    <w:link w:val="Corpodeltesto2"/>
    <w:rsid w:val="00DE31A8"/>
    <w:rPr>
      <w:rFonts w:ascii="Times New Roman" w:eastAsia="Times New Roman" w:hAnsi="Times New Roman"/>
      <w:sz w:val="20"/>
      <w:szCs w:val="20"/>
    </w:rPr>
  </w:style>
  <w:style w:type="paragraph" w:styleId="Corpodeltesto3">
    <w:name w:val="Body Text 3"/>
    <w:basedOn w:val="Normale"/>
    <w:link w:val="Corpodeltesto3Carattere"/>
    <w:rsid w:val="00DE31A8"/>
    <w:pPr>
      <w:spacing w:after="120" w:line="240" w:lineRule="auto"/>
    </w:pPr>
    <w:rPr>
      <w:rFonts w:ascii="Times New Roman" w:eastAsia="Times New Roman" w:hAnsi="Times New Roman"/>
      <w:sz w:val="16"/>
      <w:szCs w:val="16"/>
      <w:lang w:eastAsia="it-IT"/>
    </w:rPr>
  </w:style>
  <w:style w:type="character" w:customStyle="1" w:styleId="Corpodeltesto3Carattere">
    <w:name w:val="Corpo del testo 3 Carattere"/>
    <w:basedOn w:val="Carpredefinitoparagrafo"/>
    <w:link w:val="Corpodeltesto3"/>
    <w:rsid w:val="00DE31A8"/>
    <w:rPr>
      <w:rFonts w:ascii="Times New Roman" w:eastAsia="Times New Roman" w:hAnsi="Times New Roman"/>
      <w:sz w:val="16"/>
      <w:szCs w:val="16"/>
    </w:rPr>
  </w:style>
  <w:style w:type="paragraph" w:customStyle="1" w:styleId="NormaleTahoma">
    <w:name w:val="Normale + Tahoma"/>
    <w:aliases w:val="11 pt"/>
    <w:basedOn w:val="Normale"/>
    <w:rsid w:val="00DE31A8"/>
    <w:pPr>
      <w:spacing w:after="0" w:line="240" w:lineRule="auto"/>
    </w:pPr>
    <w:rPr>
      <w:rFonts w:ascii="Tahoma" w:eastAsia="Times New Roman" w:hAnsi="Tahoma" w:cs="Tahoma"/>
      <w:b/>
      <w:lang w:eastAsia="it-IT"/>
    </w:rPr>
  </w:style>
  <w:style w:type="character" w:styleId="Numeropagina">
    <w:name w:val="page number"/>
    <w:basedOn w:val="Carpredefinitoparagrafo"/>
    <w:rsid w:val="00DE31A8"/>
  </w:style>
  <w:style w:type="paragraph" w:customStyle="1" w:styleId="p3">
    <w:name w:val="p3"/>
    <w:basedOn w:val="Normale"/>
    <w:rsid w:val="00DE31A8"/>
    <w:pPr>
      <w:widowControl w:val="0"/>
      <w:tabs>
        <w:tab w:val="left" w:pos="640"/>
      </w:tabs>
      <w:spacing w:after="0" w:line="280" w:lineRule="atLeast"/>
      <w:ind w:left="864" w:hanging="576"/>
      <w:jc w:val="both"/>
    </w:pPr>
    <w:rPr>
      <w:rFonts w:ascii="Times New Roman" w:eastAsia="Arial Unicode MS" w:hAnsi="Times New Roman"/>
      <w:sz w:val="24"/>
      <w:szCs w:val="20"/>
      <w:lang w:val="en-US" w:eastAsia="it-IT"/>
    </w:rPr>
  </w:style>
  <w:style w:type="paragraph" w:customStyle="1" w:styleId="p8">
    <w:name w:val="p8"/>
    <w:basedOn w:val="Normale"/>
    <w:rsid w:val="00DE31A8"/>
    <w:pPr>
      <w:widowControl w:val="0"/>
      <w:spacing w:after="0" w:line="240" w:lineRule="atLeast"/>
      <w:ind w:left="288" w:firstLine="576"/>
      <w:jc w:val="both"/>
    </w:pPr>
    <w:rPr>
      <w:rFonts w:ascii="Times New Roman" w:eastAsia="Arial Unicode MS" w:hAnsi="Times New Roman"/>
      <w:sz w:val="24"/>
      <w:szCs w:val="20"/>
      <w:lang w:val="en-US" w:eastAsia="it-IT"/>
    </w:rPr>
  </w:style>
  <w:style w:type="paragraph" w:customStyle="1" w:styleId="p9">
    <w:name w:val="p9"/>
    <w:basedOn w:val="Normale"/>
    <w:rsid w:val="00DE31A8"/>
    <w:pPr>
      <w:widowControl w:val="0"/>
      <w:tabs>
        <w:tab w:val="left" w:pos="1220"/>
        <w:tab w:val="left" w:pos="1760"/>
      </w:tabs>
      <w:spacing w:after="0" w:line="240" w:lineRule="atLeast"/>
      <w:ind w:left="288" w:hanging="576"/>
      <w:jc w:val="both"/>
    </w:pPr>
    <w:rPr>
      <w:rFonts w:ascii="Times New Roman" w:eastAsia="Arial Unicode MS" w:hAnsi="Times New Roman"/>
      <w:sz w:val="24"/>
      <w:szCs w:val="20"/>
      <w:lang w:val="en-US" w:eastAsia="it-IT"/>
    </w:rPr>
  </w:style>
  <w:style w:type="character" w:styleId="Collegamentovisitato">
    <w:name w:val="FollowedHyperlink"/>
    <w:rsid w:val="00DE31A8"/>
    <w:rPr>
      <w:color w:val="800080"/>
      <w:u w:val="single"/>
    </w:rPr>
  </w:style>
  <w:style w:type="paragraph" w:customStyle="1" w:styleId="Corpodeltesto31">
    <w:name w:val="Corpo del testo 31"/>
    <w:basedOn w:val="Normale"/>
    <w:rsid w:val="00DE31A8"/>
    <w:pPr>
      <w:widowControl w:val="0"/>
      <w:overflowPunct w:val="0"/>
      <w:autoSpaceDE w:val="0"/>
      <w:autoSpaceDN w:val="0"/>
      <w:adjustRightInd w:val="0"/>
      <w:spacing w:after="0" w:line="240" w:lineRule="auto"/>
      <w:textAlignment w:val="baseline"/>
    </w:pPr>
    <w:rPr>
      <w:rFonts w:ascii="Comic Sans MS" w:eastAsia="Times New Roman" w:hAnsi="Comic Sans MS"/>
      <w:b/>
      <w:szCs w:val="20"/>
      <w:lang w:eastAsia="it-IT"/>
    </w:rPr>
  </w:style>
  <w:style w:type="character" w:customStyle="1" w:styleId="cadt">
    <w:name w:val="cadt"/>
    <w:basedOn w:val="Carpredefinitoparagrafo"/>
    <w:rsid w:val="00DE31A8"/>
  </w:style>
  <w:style w:type="paragraph" w:customStyle="1" w:styleId="Testodelblocco1">
    <w:name w:val="Testo del blocco1"/>
    <w:basedOn w:val="Normale"/>
    <w:rsid w:val="00DE31A8"/>
    <w:pPr>
      <w:spacing w:after="0" w:line="240" w:lineRule="auto"/>
      <w:ind w:left="1134" w:right="1133"/>
    </w:pPr>
    <w:rPr>
      <w:rFonts w:ascii="Times New Roman" w:eastAsia="Times New Roman" w:hAnsi="Times New Roman"/>
      <w:sz w:val="24"/>
      <w:szCs w:val="20"/>
      <w:lang w:eastAsia="it-IT"/>
    </w:rPr>
  </w:style>
  <w:style w:type="paragraph" w:styleId="Rientrocorpodeltesto2">
    <w:name w:val="Body Text Indent 2"/>
    <w:basedOn w:val="Normale"/>
    <w:link w:val="Rientrocorpodeltesto2Carattere"/>
    <w:rsid w:val="00DE31A8"/>
    <w:pPr>
      <w:spacing w:after="120" w:line="480" w:lineRule="auto"/>
      <w:ind w:left="283"/>
    </w:pPr>
    <w:rPr>
      <w:rFonts w:ascii="Times New Roman" w:eastAsia="Times New Roman" w:hAnsi="Times New Roman"/>
      <w:sz w:val="20"/>
      <w:szCs w:val="20"/>
      <w:lang w:eastAsia="it-IT"/>
    </w:rPr>
  </w:style>
  <w:style w:type="character" w:customStyle="1" w:styleId="Rientrocorpodeltesto2Carattere">
    <w:name w:val="Rientro corpo del testo 2 Carattere"/>
    <w:basedOn w:val="Carpredefinitoparagrafo"/>
    <w:link w:val="Rientrocorpodeltesto2"/>
    <w:rsid w:val="00DE31A8"/>
    <w:rPr>
      <w:rFonts w:ascii="Times New Roman" w:eastAsia="Times New Roman" w:hAnsi="Times New Roman"/>
      <w:sz w:val="20"/>
      <w:szCs w:val="20"/>
    </w:rPr>
  </w:style>
  <w:style w:type="paragraph" w:styleId="Titolo">
    <w:name w:val="Title"/>
    <w:basedOn w:val="Normale"/>
    <w:link w:val="TitoloCarattere"/>
    <w:qFormat/>
    <w:locked/>
    <w:rsid w:val="00DE31A8"/>
    <w:pPr>
      <w:spacing w:after="0" w:line="240" w:lineRule="auto"/>
      <w:jc w:val="center"/>
    </w:pPr>
    <w:rPr>
      <w:rFonts w:ascii="Times New Roman" w:eastAsia="Times New Roman" w:hAnsi="Times New Roman"/>
      <w:b/>
      <w:bCs/>
      <w:i/>
      <w:sz w:val="24"/>
      <w:szCs w:val="24"/>
      <w:lang w:eastAsia="it-IT"/>
    </w:rPr>
  </w:style>
  <w:style w:type="character" w:customStyle="1" w:styleId="TitoloCarattere">
    <w:name w:val="Titolo Carattere"/>
    <w:basedOn w:val="Carpredefinitoparagrafo"/>
    <w:link w:val="Titolo"/>
    <w:rsid w:val="00DE31A8"/>
    <w:rPr>
      <w:rFonts w:ascii="Times New Roman" w:eastAsia="Times New Roman" w:hAnsi="Times New Roman"/>
      <w:b/>
      <w:bCs/>
      <w:i/>
      <w:sz w:val="24"/>
      <w:szCs w:val="24"/>
    </w:rPr>
  </w:style>
  <w:style w:type="paragraph" w:styleId="Didascalia">
    <w:name w:val="caption"/>
    <w:basedOn w:val="Normale"/>
    <w:next w:val="Normale"/>
    <w:qFormat/>
    <w:locked/>
    <w:rsid w:val="00DE31A8"/>
    <w:pPr>
      <w:spacing w:after="0" w:line="480" w:lineRule="auto"/>
      <w:jc w:val="center"/>
    </w:pPr>
    <w:rPr>
      <w:rFonts w:ascii="Times New Roman" w:eastAsia="Times New Roman" w:hAnsi="Times New Roman"/>
      <w:b/>
      <w:bCs/>
      <w:sz w:val="24"/>
      <w:szCs w:val="24"/>
      <w:u w:val="single"/>
      <w:lang w:eastAsia="it-IT"/>
    </w:rPr>
  </w:style>
  <w:style w:type="paragraph" w:styleId="NormaleWeb">
    <w:name w:val="Normal (Web)"/>
    <w:basedOn w:val="Normale"/>
    <w:rsid w:val="00DE31A8"/>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arattereCarattereCarattere">
    <w:name w:val="Carattere Carattere Carattere"/>
    <w:basedOn w:val="Normale"/>
    <w:rsid w:val="00DE31A8"/>
    <w:pPr>
      <w:spacing w:after="160" w:line="240" w:lineRule="exact"/>
    </w:pPr>
    <w:rPr>
      <w:rFonts w:ascii="Arial" w:eastAsia="Times New Roman" w:hAnsi="Arial"/>
      <w:sz w:val="18"/>
      <w:szCs w:val="20"/>
      <w:lang w:val="en-US"/>
    </w:rPr>
  </w:style>
  <w:style w:type="paragraph" w:customStyle="1" w:styleId="Carattere1">
    <w:name w:val="Carattere1"/>
    <w:basedOn w:val="Normale"/>
    <w:rsid w:val="00DE31A8"/>
    <w:pPr>
      <w:tabs>
        <w:tab w:val="left" w:pos="1134"/>
      </w:tabs>
      <w:spacing w:after="160" w:line="240" w:lineRule="exact"/>
    </w:pPr>
    <w:rPr>
      <w:rFonts w:ascii="Arial" w:eastAsia="Times New Roman" w:hAnsi="Arial"/>
      <w:sz w:val="18"/>
      <w:szCs w:val="20"/>
      <w:lang w:val="en-US"/>
    </w:rPr>
  </w:style>
  <w:style w:type="paragraph" w:customStyle="1" w:styleId="CM17">
    <w:name w:val="CM17"/>
    <w:basedOn w:val="Normale"/>
    <w:next w:val="Normale"/>
    <w:rsid w:val="00DE31A8"/>
    <w:pPr>
      <w:widowControl w:val="0"/>
      <w:autoSpaceDE w:val="0"/>
      <w:autoSpaceDN w:val="0"/>
      <w:adjustRightInd w:val="0"/>
      <w:spacing w:after="268" w:line="240" w:lineRule="auto"/>
    </w:pPr>
    <w:rPr>
      <w:rFonts w:ascii="Times New Roman" w:eastAsia="Times New Roman" w:hAnsi="Times New Roman"/>
      <w:sz w:val="24"/>
      <w:szCs w:val="24"/>
      <w:lang w:eastAsia="it-IT"/>
    </w:rPr>
  </w:style>
  <w:style w:type="paragraph" w:customStyle="1" w:styleId="CM6">
    <w:name w:val="CM6"/>
    <w:basedOn w:val="Default"/>
    <w:next w:val="Default"/>
    <w:rsid w:val="00DE31A8"/>
    <w:pPr>
      <w:widowControl w:val="0"/>
      <w:spacing w:line="276" w:lineRule="atLeast"/>
    </w:pPr>
    <w:rPr>
      <w:rFonts w:ascii="Times New Roman" w:hAnsi="Times New Roman"/>
      <w:sz w:val="24"/>
      <w:szCs w:val="24"/>
    </w:rPr>
  </w:style>
  <w:style w:type="paragraph" w:customStyle="1" w:styleId="Default">
    <w:name w:val="Default"/>
    <w:rsid w:val="00DE31A8"/>
    <w:pPr>
      <w:autoSpaceDE w:val="0"/>
      <w:autoSpaceDN w:val="0"/>
      <w:adjustRightInd w:val="0"/>
    </w:pPr>
    <w:rPr>
      <w:rFonts w:ascii="TimesNewRoman" w:eastAsia="Times New Roman" w:hAnsi="TimesNewRoman"/>
      <w:sz w:val="20"/>
      <w:szCs w:val="20"/>
    </w:rPr>
  </w:style>
  <w:style w:type="paragraph" w:customStyle="1" w:styleId="CM19">
    <w:name w:val="CM19"/>
    <w:basedOn w:val="Default"/>
    <w:next w:val="Default"/>
    <w:rsid w:val="00DE31A8"/>
    <w:pPr>
      <w:widowControl w:val="0"/>
      <w:spacing w:after="380"/>
    </w:pPr>
    <w:rPr>
      <w:rFonts w:ascii="Times New Roman" w:hAnsi="Times New Roman"/>
      <w:sz w:val="24"/>
      <w:szCs w:val="24"/>
    </w:rPr>
  </w:style>
  <w:style w:type="paragraph" w:customStyle="1" w:styleId="CM1">
    <w:name w:val="CM1"/>
    <w:basedOn w:val="Default"/>
    <w:next w:val="Default"/>
    <w:rsid w:val="00DE31A8"/>
    <w:pPr>
      <w:widowControl w:val="0"/>
    </w:pPr>
    <w:rPr>
      <w:rFonts w:ascii="Times New Roman" w:hAnsi="Times New Roman"/>
      <w:sz w:val="24"/>
      <w:szCs w:val="24"/>
    </w:rPr>
  </w:style>
  <w:style w:type="paragraph" w:customStyle="1" w:styleId="CM4">
    <w:name w:val="CM4"/>
    <w:basedOn w:val="Default"/>
    <w:next w:val="Default"/>
    <w:rsid w:val="00DE31A8"/>
    <w:pPr>
      <w:widowControl w:val="0"/>
      <w:spacing w:line="416" w:lineRule="atLeast"/>
    </w:pPr>
    <w:rPr>
      <w:rFonts w:ascii="Times New Roman" w:hAnsi="Times New Roman"/>
      <w:sz w:val="24"/>
      <w:szCs w:val="24"/>
    </w:rPr>
  </w:style>
  <w:style w:type="paragraph" w:customStyle="1" w:styleId="CM5">
    <w:name w:val="CM5"/>
    <w:basedOn w:val="Default"/>
    <w:next w:val="Default"/>
    <w:rsid w:val="00DE31A8"/>
    <w:pPr>
      <w:widowControl w:val="0"/>
      <w:spacing w:line="416" w:lineRule="atLeast"/>
    </w:pPr>
    <w:rPr>
      <w:rFonts w:ascii="Times New Roman" w:hAnsi="Times New Roman"/>
      <w:sz w:val="24"/>
      <w:szCs w:val="24"/>
    </w:rPr>
  </w:style>
  <w:style w:type="paragraph" w:customStyle="1" w:styleId="CM8">
    <w:name w:val="CM8"/>
    <w:basedOn w:val="Default"/>
    <w:next w:val="Default"/>
    <w:rsid w:val="00DE31A8"/>
    <w:pPr>
      <w:widowControl w:val="0"/>
      <w:spacing w:line="416" w:lineRule="atLeast"/>
    </w:pPr>
    <w:rPr>
      <w:rFonts w:ascii="Times New Roman" w:hAnsi="Times New Roman"/>
      <w:sz w:val="24"/>
      <w:szCs w:val="24"/>
    </w:rPr>
  </w:style>
  <w:style w:type="paragraph" w:customStyle="1" w:styleId="CM10">
    <w:name w:val="CM10"/>
    <w:basedOn w:val="Default"/>
    <w:next w:val="Default"/>
    <w:rsid w:val="00DE31A8"/>
    <w:pPr>
      <w:widowControl w:val="0"/>
      <w:spacing w:line="416" w:lineRule="atLeast"/>
    </w:pPr>
    <w:rPr>
      <w:rFonts w:ascii="Times New Roman" w:hAnsi="Times New Roman"/>
      <w:sz w:val="24"/>
      <w:szCs w:val="24"/>
    </w:rPr>
  </w:style>
  <w:style w:type="paragraph" w:customStyle="1" w:styleId="CM20">
    <w:name w:val="CM20"/>
    <w:basedOn w:val="Default"/>
    <w:next w:val="Default"/>
    <w:rsid w:val="00DE31A8"/>
    <w:pPr>
      <w:widowControl w:val="0"/>
      <w:spacing w:after="788"/>
    </w:pPr>
    <w:rPr>
      <w:rFonts w:ascii="Times New Roman" w:hAnsi="Times New Roman"/>
      <w:sz w:val="24"/>
      <w:szCs w:val="24"/>
    </w:rPr>
  </w:style>
  <w:style w:type="paragraph" w:customStyle="1" w:styleId="CM21">
    <w:name w:val="CM21"/>
    <w:basedOn w:val="Default"/>
    <w:next w:val="Default"/>
    <w:rsid w:val="00DE31A8"/>
    <w:pPr>
      <w:widowControl w:val="0"/>
      <w:spacing w:after="260"/>
    </w:pPr>
    <w:rPr>
      <w:rFonts w:ascii="Times New Roman" w:hAnsi="Times New Roman"/>
      <w:sz w:val="24"/>
      <w:szCs w:val="24"/>
    </w:rPr>
  </w:style>
  <w:style w:type="paragraph" w:customStyle="1" w:styleId="CM18">
    <w:name w:val="CM18"/>
    <w:basedOn w:val="Default"/>
    <w:next w:val="Default"/>
    <w:rsid w:val="00DE31A8"/>
    <w:pPr>
      <w:widowControl w:val="0"/>
      <w:spacing w:after="155"/>
    </w:pPr>
    <w:rPr>
      <w:rFonts w:ascii="Times New Roman" w:hAnsi="Times New Roman"/>
      <w:sz w:val="24"/>
      <w:szCs w:val="24"/>
    </w:rPr>
  </w:style>
  <w:style w:type="paragraph" w:customStyle="1" w:styleId="CM7">
    <w:name w:val="CM7"/>
    <w:basedOn w:val="Default"/>
    <w:next w:val="Default"/>
    <w:rsid w:val="00DE31A8"/>
    <w:pPr>
      <w:widowControl w:val="0"/>
      <w:spacing w:line="416" w:lineRule="atLeast"/>
    </w:pPr>
    <w:rPr>
      <w:rFonts w:ascii="Times New Roman" w:hAnsi="Times New Roman"/>
      <w:sz w:val="24"/>
      <w:szCs w:val="24"/>
    </w:rPr>
  </w:style>
  <w:style w:type="paragraph" w:customStyle="1" w:styleId="CM22">
    <w:name w:val="CM22"/>
    <w:basedOn w:val="Default"/>
    <w:next w:val="Default"/>
    <w:rsid w:val="00DE31A8"/>
    <w:pPr>
      <w:widowControl w:val="0"/>
      <w:spacing w:after="245"/>
    </w:pPr>
    <w:rPr>
      <w:rFonts w:ascii="Times New Roman" w:hAnsi="Times New Roman"/>
      <w:sz w:val="24"/>
      <w:szCs w:val="24"/>
    </w:rPr>
  </w:style>
  <w:style w:type="paragraph" w:customStyle="1" w:styleId="CM2">
    <w:name w:val="CM2"/>
    <w:basedOn w:val="Default"/>
    <w:next w:val="Default"/>
    <w:rsid w:val="00DE31A8"/>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DE31A8"/>
    <w:pPr>
      <w:spacing w:after="0" w:line="240" w:lineRule="auto"/>
    </w:pPr>
    <w:rPr>
      <w:rFonts w:ascii="Courier New" w:eastAsia="Times New Roman" w:hAnsi="Courier New"/>
      <w:sz w:val="20"/>
      <w:szCs w:val="20"/>
    </w:rPr>
  </w:style>
  <w:style w:type="character" w:customStyle="1" w:styleId="TestonormaleCarattere">
    <w:name w:val="Testo normale Carattere"/>
    <w:basedOn w:val="Carpredefinitoparagrafo"/>
    <w:link w:val="Testonormale"/>
    <w:uiPriority w:val="99"/>
    <w:rsid w:val="00DE31A8"/>
    <w:rPr>
      <w:rFonts w:ascii="Courier New" w:eastAsia="Times New Roman" w:hAnsi="Courier New"/>
      <w:sz w:val="20"/>
      <w:szCs w:val="20"/>
    </w:rPr>
  </w:style>
  <w:style w:type="character" w:styleId="Enfasicorsivo">
    <w:name w:val="Emphasis"/>
    <w:qFormat/>
    <w:locked/>
    <w:rsid w:val="00DE31A8"/>
    <w:rPr>
      <w:i/>
      <w:iCs/>
    </w:rPr>
  </w:style>
  <w:style w:type="paragraph" w:customStyle="1" w:styleId="Testo10modulistica">
    <w:name w:val="Testo 10 modulistica"/>
    <w:basedOn w:val="Normale"/>
    <w:uiPriority w:val="99"/>
    <w:rsid w:val="00DE31A8"/>
    <w:pPr>
      <w:autoSpaceDE w:val="0"/>
      <w:autoSpaceDN w:val="0"/>
      <w:adjustRightInd w:val="0"/>
      <w:spacing w:after="0" w:line="288" w:lineRule="atLeast"/>
      <w:ind w:firstLine="360"/>
      <w:jc w:val="both"/>
    </w:pPr>
    <w:rPr>
      <w:rFonts w:ascii="NewAster" w:eastAsia="Times New Roman" w:hAnsi="NewAster" w:cs="NewAster"/>
      <w:color w:val="000000"/>
      <w:sz w:val="20"/>
      <w:szCs w:val="20"/>
      <w:lang w:eastAsia="it-IT"/>
    </w:rPr>
  </w:style>
  <w:style w:type="paragraph" w:customStyle="1" w:styleId="Testonormale1">
    <w:name w:val="Testo normale1"/>
    <w:basedOn w:val="Normale"/>
    <w:rsid w:val="00DE31A8"/>
    <w:pPr>
      <w:suppressAutoHyphens/>
      <w:spacing w:after="0" w:line="240" w:lineRule="auto"/>
    </w:pPr>
    <w:rPr>
      <w:rFonts w:ascii="Courier New" w:eastAsia="Times New Roman" w:hAnsi="Courier New"/>
      <w:sz w:val="20"/>
      <w:szCs w:val="20"/>
      <w:lang w:eastAsia="ar-SA"/>
    </w:rPr>
  </w:style>
  <w:style w:type="character" w:customStyle="1" w:styleId="FontStyle64">
    <w:name w:val="Font Style64"/>
    <w:rsid w:val="00DE31A8"/>
    <w:rPr>
      <w:color w:val="000000"/>
      <w:sz w:val="22"/>
      <w:szCs w:val="22"/>
      <w:lang w:eastAsia="hi-IN" w:bidi="hi-IN"/>
    </w:rPr>
  </w:style>
  <w:style w:type="paragraph" w:customStyle="1" w:styleId="Lottonr">
    <w:name w:val="Lotto nr."/>
    <w:basedOn w:val="Normale"/>
    <w:autoRedefine/>
    <w:rsid w:val="00DE31A8"/>
    <w:pPr>
      <w:pBdr>
        <w:top w:val="single" w:sz="4" w:space="1" w:color="auto"/>
        <w:left w:val="single" w:sz="4" w:space="4" w:color="auto"/>
        <w:bottom w:val="single" w:sz="4" w:space="1" w:color="auto"/>
        <w:right w:val="single" w:sz="4" w:space="4" w:color="auto"/>
      </w:pBdr>
      <w:spacing w:after="0" w:line="240" w:lineRule="auto"/>
      <w:jc w:val="center"/>
    </w:pPr>
    <w:rPr>
      <w:rFonts w:ascii="Garamond" w:eastAsia="Times New Roman" w:hAnsi="Garamond" w:cs="Arial"/>
      <w:b/>
      <w:bCs/>
      <w:lang w:eastAsia="it-IT"/>
    </w:rPr>
  </w:style>
  <w:style w:type="paragraph" w:customStyle="1" w:styleId="elencodeveprecisare">
    <w:name w:val="'elenco deve precisare"/>
    <w:basedOn w:val="Normale"/>
    <w:rsid w:val="00DE31A8"/>
    <w:pPr>
      <w:widowControl w:val="0"/>
      <w:spacing w:after="0" w:line="240" w:lineRule="auto"/>
      <w:jc w:val="both"/>
    </w:pPr>
    <w:rPr>
      <w:rFonts w:ascii="grassettoPS" w:eastAsia="Times New Roman" w:hAnsi="grassettoPS"/>
      <w:sz w:val="24"/>
      <w:szCs w:val="20"/>
      <w:lang w:eastAsia="it-IT"/>
    </w:rPr>
  </w:style>
  <w:style w:type="paragraph" w:customStyle="1" w:styleId="BodyText21">
    <w:name w:val="Body Text 21"/>
    <w:basedOn w:val="Normale"/>
    <w:rsid w:val="00DE31A8"/>
    <w:pPr>
      <w:spacing w:before="120" w:after="120" w:line="240" w:lineRule="auto"/>
      <w:ind w:firstLine="851"/>
      <w:jc w:val="both"/>
    </w:pPr>
    <w:rPr>
      <w:rFonts w:ascii="Arial" w:eastAsia="Times New Roman" w:hAnsi="Arial"/>
      <w:sz w:val="24"/>
      <w:szCs w:val="20"/>
      <w:lang w:eastAsia="it-IT"/>
    </w:rPr>
  </w:style>
  <w:style w:type="paragraph" w:customStyle="1" w:styleId="p65">
    <w:name w:val="p65"/>
    <w:basedOn w:val="Normale"/>
    <w:rsid w:val="00DE31A8"/>
    <w:pPr>
      <w:widowControl w:val="0"/>
      <w:tabs>
        <w:tab w:val="left" w:pos="1000"/>
      </w:tabs>
      <w:snapToGrid w:val="0"/>
      <w:spacing w:after="0" w:line="240" w:lineRule="atLeast"/>
      <w:ind w:left="440"/>
    </w:pPr>
    <w:rPr>
      <w:rFonts w:ascii="Times New Roman" w:eastAsia="Times New Roman" w:hAnsi="Times New Roman"/>
      <w:sz w:val="24"/>
      <w:szCs w:val="20"/>
      <w:lang w:eastAsia="it-IT"/>
    </w:rPr>
  </w:style>
  <w:style w:type="paragraph" w:customStyle="1" w:styleId="t1">
    <w:name w:val="t1"/>
    <w:basedOn w:val="Normale"/>
    <w:rsid w:val="00DE31A8"/>
    <w:pPr>
      <w:widowControl w:val="0"/>
      <w:spacing w:after="0" w:line="240" w:lineRule="atLeast"/>
    </w:pPr>
    <w:rPr>
      <w:rFonts w:ascii="Times New Roman" w:eastAsia="Times New Roman" w:hAnsi="Times New Roman"/>
      <w:snapToGrid w:val="0"/>
      <w:sz w:val="24"/>
      <w:szCs w:val="20"/>
      <w:lang w:eastAsia="it-IT"/>
    </w:rPr>
  </w:style>
  <w:style w:type="paragraph" w:customStyle="1" w:styleId="Intestazionetabella">
    <w:name w:val="Intestazione tabella"/>
    <w:basedOn w:val="Normale"/>
    <w:rsid w:val="00DE31A8"/>
    <w:pPr>
      <w:suppressLineNumbers/>
      <w:suppressAutoHyphens/>
      <w:spacing w:after="0" w:line="240" w:lineRule="auto"/>
      <w:jc w:val="center"/>
    </w:pPr>
    <w:rPr>
      <w:rFonts w:ascii="Times New Roman" w:eastAsia="Times New Roman" w:hAnsi="Times New Roman"/>
      <w:b/>
      <w:bCs/>
      <w:sz w:val="24"/>
      <w:szCs w:val="24"/>
      <w:lang w:eastAsia="ar-SA"/>
    </w:rPr>
  </w:style>
  <w:style w:type="paragraph" w:customStyle="1" w:styleId="Tabella">
    <w:name w:val="Tabella"/>
    <w:rsid w:val="00DE31A8"/>
    <w:pPr>
      <w:spacing w:before="60" w:after="60"/>
    </w:pPr>
    <w:rPr>
      <w:rFonts w:ascii="Arial" w:eastAsia="SimSun" w:hAnsi="Arial"/>
      <w:sz w:val="20"/>
      <w:szCs w:val="20"/>
      <w:lang w:eastAsia="zh-CN"/>
    </w:rPr>
  </w:style>
  <w:style w:type="character" w:styleId="Rimandocommento">
    <w:name w:val="annotation reference"/>
    <w:rsid w:val="00DE31A8"/>
    <w:rPr>
      <w:sz w:val="16"/>
      <w:szCs w:val="16"/>
    </w:rPr>
  </w:style>
  <w:style w:type="paragraph" w:styleId="Testocommento">
    <w:name w:val="annotation text"/>
    <w:basedOn w:val="Normale"/>
    <w:link w:val="TestocommentoCarattere"/>
    <w:rsid w:val="00DE31A8"/>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basedOn w:val="Carpredefinitoparagrafo"/>
    <w:link w:val="Testocommento"/>
    <w:rsid w:val="00DE31A8"/>
    <w:rPr>
      <w:rFonts w:ascii="Times New Roman" w:eastAsia="Times New Roman" w:hAnsi="Times New Roman"/>
      <w:sz w:val="20"/>
      <w:szCs w:val="20"/>
    </w:rPr>
  </w:style>
  <w:style w:type="paragraph" w:styleId="Soggettocommento">
    <w:name w:val="annotation subject"/>
    <w:basedOn w:val="Testocommento"/>
    <w:next w:val="Testocommento"/>
    <w:link w:val="SoggettocommentoCarattere"/>
    <w:rsid w:val="00DE31A8"/>
    <w:rPr>
      <w:b/>
      <w:bCs/>
    </w:rPr>
  </w:style>
  <w:style w:type="character" w:customStyle="1" w:styleId="SoggettocommentoCarattere">
    <w:name w:val="Soggetto commento Carattere"/>
    <w:basedOn w:val="TestocommentoCarattere"/>
    <w:link w:val="Soggettocommento"/>
    <w:rsid w:val="00DE31A8"/>
    <w:rPr>
      <w:rFonts w:ascii="Times New Roman" w:eastAsia="Times New Roman" w:hAnsi="Times New Roman"/>
      <w:b/>
      <w:bCs/>
      <w:sz w:val="20"/>
      <w:szCs w:val="20"/>
    </w:rPr>
  </w:style>
  <w:style w:type="paragraph" w:styleId="Revisione">
    <w:name w:val="Revision"/>
    <w:hidden/>
    <w:uiPriority w:val="99"/>
    <w:semiHidden/>
    <w:rsid w:val="00DE31A8"/>
    <w:rPr>
      <w:rFonts w:ascii="Times New Roman" w:eastAsia="Times New Roman" w:hAnsi="Times New Roman"/>
      <w:sz w:val="20"/>
      <w:szCs w:val="20"/>
    </w:rPr>
  </w:style>
  <w:style w:type="character" w:customStyle="1" w:styleId="FontStyle44">
    <w:name w:val="Font Style44"/>
    <w:uiPriority w:val="99"/>
    <w:rsid w:val="00DE31A8"/>
    <w:rPr>
      <w:rFonts w:ascii="Times New Roman" w:hAnsi="Times New Roman" w:cs="Times New Roman"/>
      <w:color w:val="000000"/>
      <w:lang w:eastAsia="zh-CN"/>
    </w:rPr>
  </w:style>
  <w:style w:type="paragraph" w:customStyle="1" w:styleId="Style6">
    <w:name w:val="Style6"/>
    <w:basedOn w:val="Normale"/>
    <w:next w:val="Normale"/>
    <w:uiPriority w:val="99"/>
    <w:rsid w:val="00DE31A8"/>
    <w:pPr>
      <w:widowControl w:val="0"/>
      <w:autoSpaceDE w:val="0"/>
      <w:autoSpaceDN w:val="0"/>
      <w:adjustRightInd w:val="0"/>
      <w:spacing w:after="0" w:line="290" w:lineRule="exact"/>
      <w:jc w:val="both"/>
    </w:pPr>
    <w:rPr>
      <w:rFonts w:ascii="Tahoma" w:eastAsia="Times New Roman" w:hAnsi="Tahoma" w:cs="Tahoma"/>
      <w:sz w:val="24"/>
      <w:szCs w:val="24"/>
      <w:lang w:eastAsia="zh-CN"/>
    </w:rPr>
  </w:style>
  <w:style w:type="paragraph" w:customStyle="1" w:styleId="Elencoacolori-Colore11">
    <w:name w:val="Elenco a colori - Colore 11"/>
    <w:basedOn w:val="Normale"/>
    <w:rsid w:val="00DE31A8"/>
    <w:pPr>
      <w:spacing w:after="0" w:line="240" w:lineRule="auto"/>
      <w:ind w:left="720"/>
    </w:pPr>
    <w:rPr>
      <w:rFonts w:eastAsia="MS ??" w:cs="Calibri"/>
      <w:lang w:eastAsia="it-IT"/>
    </w:rPr>
  </w:style>
  <w:style w:type="paragraph" w:customStyle="1" w:styleId="Nessunaspaziatura1">
    <w:name w:val="Nessuna spaziatura1"/>
    <w:aliases w:val="Standard,Corpo del testy"/>
    <w:rsid w:val="00DE31A8"/>
    <w:pPr>
      <w:jc w:val="both"/>
    </w:pPr>
    <w:rPr>
      <w:rFonts w:ascii="Arial" w:eastAsia="MS ??" w:hAnsi="Arial" w:cs="Arial"/>
      <w:sz w:val="20"/>
      <w:szCs w:val="20"/>
      <w:lang w:eastAsia="en-US"/>
    </w:rPr>
  </w:style>
  <w:style w:type="paragraph" w:customStyle="1" w:styleId="Titolo25">
    <w:name w:val="Titolo 2 (5)"/>
    <w:basedOn w:val="Normale"/>
    <w:next w:val="Titolo2"/>
    <w:link w:val="Titolo25Carattere"/>
    <w:rsid w:val="00DE31A8"/>
    <w:pPr>
      <w:keepNext/>
      <w:keepLines/>
      <w:numPr>
        <w:numId w:val="5"/>
      </w:numPr>
      <w:spacing w:before="360" w:after="120" w:line="240" w:lineRule="auto"/>
      <w:jc w:val="both"/>
      <w:outlineLvl w:val="1"/>
    </w:pPr>
    <w:rPr>
      <w:rFonts w:ascii="Arial" w:eastAsia="MS ??" w:hAnsi="Arial"/>
      <w:b/>
      <w:i/>
      <w:sz w:val="20"/>
      <w:szCs w:val="20"/>
    </w:rPr>
  </w:style>
  <w:style w:type="character" w:customStyle="1" w:styleId="Titolo25Carattere">
    <w:name w:val="Titolo 2 (5) Carattere"/>
    <w:link w:val="Titolo25"/>
    <w:locked/>
    <w:rsid w:val="00DE31A8"/>
    <w:rPr>
      <w:rFonts w:ascii="Arial" w:eastAsia="MS ??" w:hAnsi="Arial"/>
      <w:b/>
      <w:i/>
      <w:sz w:val="20"/>
      <w:szCs w:val="20"/>
      <w:lang w:eastAsia="en-US"/>
    </w:rPr>
  </w:style>
  <w:style w:type="paragraph" w:customStyle="1" w:styleId="Normale00">
    <w:name w:val="Normale 0.0"/>
    <w:basedOn w:val="Normale"/>
    <w:rsid w:val="00DE31A8"/>
    <w:pPr>
      <w:spacing w:after="0" w:line="240" w:lineRule="auto"/>
      <w:jc w:val="both"/>
    </w:pPr>
    <w:rPr>
      <w:rFonts w:ascii="Times New Roman" w:eastAsia="Times New Roman" w:hAnsi="Times New Roman"/>
      <w:sz w:val="24"/>
      <w:szCs w:val="24"/>
      <w:lang w:eastAsia="it-IT"/>
    </w:rPr>
  </w:style>
  <w:style w:type="paragraph" w:styleId="Rientrocorpodeltesto3">
    <w:name w:val="Body Text Indent 3"/>
    <w:basedOn w:val="Normale"/>
    <w:link w:val="Rientrocorpodeltesto3Carattere"/>
    <w:rsid w:val="00DE31A8"/>
    <w:pPr>
      <w:spacing w:after="120" w:line="240" w:lineRule="auto"/>
      <w:ind w:left="283"/>
    </w:pPr>
    <w:rPr>
      <w:rFonts w:ascii="Times New Roman" w:eastAsia="Times New Roman" w:hAnsi="Times New Roman"/>
      <w:sz w:val="16"/>
      <w:szCs w:val="16"/>
      <w:lang w:eastAsia="it-IT"/>
    </w:rPr>
  </w:style>
  <w:style w:type="character" w:customStyle="1" w:styleId="Rientrocorpodeltesto3Carattere">
    <w:name w:val="Rientro corpo del testo 3 Carattere"/>
    <w:basedOn w:val="Carpredefinitoparagrafo"/>
    <w:link w:val="Rientrocorpodeltesto3"/>
    <w:rsid w:val="00DE31A8"/>
    <w:rPr>
      <w:rFonts w:ascii="Times New Roman" w:eastAsia="Times New Roman" w:hAnsi="Times New Roman"/>
      <w:sz w:val="16"/>
      <w:szCs w:val="16"/>
    </w:rPr>
  </w:style>
  <w:style w:type="paragraph" w:customStyle="1" w:styleId="00-Normal-BB">
    <w:name w:val="00-Normal-BB"/>
    <w:rsid w:val="00DE31A8"/>
    <w:pPr>
      <w:jc w:val="both"/>
    </w:pPr>
    <w:rPr>
      <w:rFonts w:ascii="Arial" w:eastAsia="Times New Roman" w:hAnsi="Arial"/>
      <w:szCs w:val="20"/>
      <w:lang w:val="en-GB" w:eastAsia="en-US"/>
    </w:rPr>
  </w:style>
  <w:style w:type="character" w:customStyle="1" w:styleId="apple-style-span">
    <w:name w:val="apple-style-span"/>
    <w:basedOn w:val="Carpredefinitoparagrafo"/>
    <w:rsid w:val="00AF51BC"/>
  </w:style>
  <w:style w:type="paragraph" w:styleId="PreformattatoHTML">
    <w:name w:val="HTML Preformatted"/>
    <w:basedOn w:val="Normale"/>
    <w:link w:val="PreformattatoHTMLCarattere"/>
    <w:uiPriority w:val="99"/>
    <w:unhideWhenUsed/>
    <w:rsid w:val="00AF5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AF51BC"/>
    <w:rPr>
      <w:rFonts w:ascii="Courier New" w:eastAsia="Times New Roman" w:hAnsi="Courier New" w:cs="Courier New"/>
      <w:sz w:val="20"/>
      <w:szCs w:val="20"/>
    </w:rPr>
  </w:style>
  <w:style w:type="character" w:customStyle="1" w:styleId="label">
    <w:name w:val="label"/>
    <w:basedOn w:val="Carpredefinitoparagrafo"/>
    <w:rsid w:val="00EC3719"/>
  </w:style>
  <w:style w:type="paragraph" w:customStyle="1" w:styleId="Corpodeltesto22">
    <w:name w:val="Corpo del testo 22"/>
    <w:basedOn w:val="Normale"/>
    <w:rsid w:val="00271AA1"/>
    <w:pPr>
      <w:widowControl w:val="0"/>
      <w:pBdr>
        <w:bottom w:val="single" w:sz="12" w:space="23" w:color="auto"/>
      </w:pBdr>
      <w:spacing w:after="0" w:line="240" w:lineRule="auto"/>
      <w:jc w:val="both"/>
    </w:pPr>
    <w:rPr>
      <w:rFonts w:ascii="Times New Roman" w:eastAsia="Times New Roman" w:hAnsi="Times New Roman"/>
      <w:sz w:val="20"/>
      <w:szCs w:val="20"/>
      <w:lang w:eastAsia="it-IT"/>
    </w:rPr>
  </w:style>
  <w:style w:type="paragraph" w:customStyle="1" w:styleId="Corpodeltesto23">
    <w:name w:val="Corpo del testo 23"/>
    <w:basedOn w:val="Normale"/>
    <w:rsid w:val="00295D2D"/>
    <w:pPr>
      <w:widowControl w:val="0"/>
      <w:pBdr>
        <w:bottom w:val="single" w:sz="12" w:space="23" w:color="auto"/>
      </w:pBdr>
      <w:spacing w:after="0" w:line="240" w:lineRule="auto"/>
      <w:jc w:val="both"/>
    </w:pPr>
    <w:rPr>
      <w:rFonts w:ascii="Times New Roman" w:eastAsia="Times New Roman" w:hAnsi="Times New Roman"/>
      <w:sz w:val="20"/>
      <w:szCs w:val="20"/>
      <w:lang w:eastAsia="it-IT"/>
    </w:rPr>
  </w:style>
  <w:style w:type="paragraph" w:customStyle="1" w:styleId="Corpodeltesto32">
    <w:name w:val="Corpo del testo 32"/>
    <w:basedOn w:val="Normale"/>
    <w:rsid w:val="00295D2D"/>
    <w:pPr>
      <w:widowControl w:val="0"/>
      <w:overflowPunct w:val="0"/>
      <w:autoSpaceDE w:val="0"/>
      <w:autoSpaceDN w:val="0"/>
      <w:adjustRightInd w:val="0"/>
      <w:spacing w:after="0" w:line="240" w:lineRule="auto"/>
      <w:textAlignment w:val="baseline"/>
    </w:pPr>
    <w:rPr>
      <w:rFonts w:ascii="Comic Sans MS" w:eastAsia="Times New Roman" w:hAnsi="Comic Sans MS"/>
      <w:b/>
      <w:szCs w:val="20"/>
      <w:lang w:eastAsia="it-IT"/>
    </w:rPr>
  </w:style>
  <w:style w:type="paragraph" w:customStyle="1" w:styleId="Testodelblocco2">
    <w:name w:val="Testo del blocco2"/>
    <w:basedOn w:val="Normale"/>
    <w:rsid w:val="00295D2D"/>
    <w:pPr>
      <w:spacing w:after="0" w:line="240" w:lineRule="auto"/>
      <w:ind w:left="1134" w:right="1133"/>
    </w:pPr>
    <w:rPr>
      <w:rFonts w:ascii="Times New Roman" w:eastAsia="Times New Roman" w:hAnsi="Times New Roman"/>
      <w:sz w:val="24"/>
      <w:szCs w:val="20"/>
      <w:lang w:eastAsia="it-IT"/>
    </w:rPr>
  </w:style>
  <w:style w:type="paragraph" w:customStyle="1" w:styleId="CarattereCarattereCarattere0">
    <w:name w:val="Carattere Carattere Carattere"/>
    <w:basedOn w:val="Normale"/>
    <w:rsid w:val="00295D2D"/>
    <w:pPr>
      <w:spacing w:after="160" w:line="240" w:lineRule="exact"/>
    </w:pPr>
    <w:rPr>
      <w:rFonts w:ascii="Arial" w:eastAsia="Times New Roman" w:hAnsi="Arial"/>
      <w:sz w:val="18"/>
      <w:szCs w:val="20"/>
      <w:lang w:val="en-US"/>
    </w:rPr>
  </w:style>
  <w:style w:type="paragraph" w:customStyle="1" w:styleId="Carattere10">
    <w:name w:val="Carattere1"/>
    <w:basedOn w:val="Normale"/>
    <w:rsid w:val="00295D2D"/>
    <w:pPr>
      <w:tabs>
        <w:tab w:val="left" w:pos="1134"/>
      </w:tabs>
      <w:spacing w:after="160" w:line="240" w:lineRule="exact"/>
    </w:pPr>
    <w:rPr>
      <w:rFonts w:ascii="Arial" w:eastAsia="Times New Roman" w:hAnsi="Arial"/>
      <w:sz w:val="18"/>
      <w:szCs w:val="20"/>
      <w:lang w:val="en-US"/>
    </w:rPr>
  </w:style>
  <w:style w:type="paragraph" w:customStyle="1" w:styleId="Titolo10">
    <w:name w:val="Titolo1"/>
    <w:basedOn w:val="Normale"/>
    <w:rsid w:val="00065454"/>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orpodeltesto24">
    <w:name w:val="Corpo del testo 24"/>
    <w:basedOn w:val="Normale"/>
    <w:rsid w:val="00A465AB"/>
    <w:pPr>
      <w:widowControl w:val="0"/>
      <w:pBdr>
        <w:bottom w:val="single" w:sz="12" w:space="23" w:color="auto"/>
      </w:pBdr>
      <w:spacing w:after="0" w:line="240" w:lineRule="auto"/>
      <w:jc w:val="both"/>
    </w:pPr>
    <w:rPr>
      <w:rFonts w:ascii="Times New Roman" w:eastAsia="Times New Roman" w:hAnsi="Times New Roman"/>
      <w:sz w:val="20"/>
      <w:szCs w:val="20"/>
      <w:lang w:eastAsia="it-IT"/>
    </w:rPr>
  </w:style>
  <w:style w:type="paragraph" w:customStyle="1" w:styleId="Corpodeltesto25">
    <w:name w:val="Corpo del testo 25"/>
    <w:basedOn w:val="Normale"/>
    <w:rsid w:val="00581A81"/>
    <w:pPr>
      <w:widowControl w:val="0"/>
      <w:pBdr>
        <w:bottom w:val="single" w:sz="12" w:space="23" w:color="auto"/>
      </w:pBdr>
      <w:spacing w:after="0" w:line="240" w:lineRule="auto"/>
      <w:jc w:val="both"/>
    </w:pPr>
    <w:rPr>
      <w:rFonts w:ascii="Times New Roman" w:eastAsia="Times New Roman" w:hAnsi="Times New Roman"/>
      <w:sz w:val="20"/>
      <w:szCs w:val="20"/>
      <w:lang w:eastAsia="it-IT"/>
    </w:rPr>
  </w:style>
  <w:style w:type="paragraph" w:customStyle="1" w:styleId="Corpodeltesto33">
    <w:name w:val="Corpo del testo 33"/>
    <w:basedOn w:val="Normale"/>
    <w:rsid w:val="00581A81"/>
    <w:pPr>
      <w:widowControl w:val="0"/>
      <w:overflowPunct w:val="0"/>
      <w:autoSpaceDE w:val="0"/>
      <w:autoSpaceDN w:val="0"/>
      <w:adjustRightInd w:val="0"/>
      <w:spacing w:after="0" w:line="240" w:lineRule="auto"/>
      <w:textAlignment w:val="baseline"/>
    </w:pPr>
    <w:rPr>
      <w:rFonts w:ascii="Comic Sans MS" w:eastAsia="Times New Roman" w:hAnsi="Comic Sans MS"/>
      <w:b/>
      <w:szCs w:val="20"/>
      <w:lang w:eastAsia="it-IT"/>
    </w:rPr>
  </w:style>
  <w:style w:type="paragraph" w:customStyle="1" w:styleId="Testodelblocco3">
    <w:name w:val="Testo del blocco3"/>
    <w:basedOn w:val="Normale"/>
    <w:rsid w:val="00581A81"/>
    <w:pPr>
      <w:spacing w:after="0" w:line="240" w:lineRule="auto"/>
      <w:ind w:left="1134" w:right="1133"/>
    </w:pPr>
    <w:rPr>
      <w:rFonts w:ascii="Times New Roman" w:eastAsia="Times New Roman" w:hAnsi="Times New Roman"/>
      <w:sz w:val="24"/>
      <w:szCs w:val="20"/>
      <w:lang w:eastAsia="it-IT"/>
    </w:rPr>
  </w:style>
  <w:style w:type="paragraph" w:customStyle="1" w:styleId="CarattereCarattereCarattere1">
    <w:name w:val="Carattere Carattere Carattere"/>
    <w:basedOn w:val="Normale"/>
    <w:rsid w:val="00581A81"/>
    <w:pPr>
      <w:spacing w:after="160" w:line="240" w:lineRule="exact"/>
    </w:pPr>
    <w:rPr>
      <w:rFonts w:ascii="Arial" w:eastAsia="Times New Roman" w:hAnsi="Arial"/>
      <w:sz w:val="18"/>
      <w:szCs w:val="20"/>
      <w:lang w:val="en-US"/>
    </w:rPr>
  </w:style>
  <w:style w:type="paragraph" w:customStyle="1" w:styleId="Carattere11">
    <w:name w:val="Carattere1"/>
    <w:basedOn w:val="Normale"/>
    <w:rsid w:val="00581A81"/>
    <w:pPr>
      <w:tabs>
        <w:tab w:val="left" w:pos="1134"/>
      </w:tabs>
      <w:spacing w:after="160" w:line="240" w:lineRule="exact"/>
    </w:pPr>
    <w:rPr>
      <w:rFonts w:ascii="Arial" w:eastAsia="Times New Roman" w:hAnsi="Arial"/>
      <w:sz w:val="18"/>
      <w:szCs w:val="20"/>
      <w:lang w:val="en-US"/>
    </w:rPr>
  </w:style>
  <w:style w:type="paragraph" w:styleId="Nessunaspaziatura">
    <w:name w:val="No Spacing"/>
    <w:uiPriority w:val="99"/>
    <w:qFormat/>
    <w:rsid w:val="00581A81"/>
    <w:rPr>
      <w:lang w:eastAsia="en-US"/>
    </w:rPr>
  </w:style>
  <w:style w:type="paragraph" w:customStyle="1" w:styleId="parar1">
    <w:name w:val="parar1"/>
    <w:basedOn w:val="Normale"/>
    <w:rsid w:val="00581A81"/>
    <w:pPr>
      <w:spacing w:after="0" w:line="270" w:lineRule="atLeast"/>
    </w:pPr>
    <w:rPr>
      <w:rFonts w:ascii="Times New Roman" w:eastAsia="Times New Roman" w:hAnsi="Times New Roman"/>
      <w:color w:val="272B33"/>
      <w:sz w:val="18"/>
      <w:szCs w:val="18"/>
      <w:lang w:eastAsia="it-IT"/>
    </w:rPr>
  </w:style>
  <w:style w:type="paragraph" w:customStyle="1" w:styleId="Numerazioneperbuste">
    <w:name w:val="Numerazione per buste"/>
    <w:basedOn w:val="Normale"/>
    <w:rsid w:val="00581A81"/>
    <w:pPr>
      <w:numPr>
        <w:numId w:val="41"/>
      </w:numPr>
      <w:spacing w:before="120" w:after="120" w:line="360" w:lineRule="auto"/>
      <w:jc w:val="both"/>
    </w:pPr>
    <w:rPr>
      <w:rFonts w:ascii="Times New Roman" w:eastAsia="Times New Roman" w:hAnsi="Times New Roman"/>
      <w:sz w:val="24"/>
      <w:szCs w:val="24"/>
      <w:lang w:eastAsia="it-IT"/>
    </w:rPr>
  </w:style>
  <w:style w:type="paragraph" w:customStyle="1" w:styleId="corpodeltesto0">
    <w:name w:val="corpodeltesto"/>
    <w:basedOn w:val="Normale"/>
    <w:rsid w:val="00581A81"/>
    <w:pPr>
      <w:spacing w:before="100" w:beforeAutospacing="1" w:after="100" w:afterAutospacing="1" w:line="240" w:lineRule="auto"/>
    </w:pPr>
    <w:rPr>
      <w:rFonts w:ascii="Times New Roman" w:eastAsia="Times New Roman" w:hAnsi="Times New Roman"/>
      <w:sz w:val="24"/>
      <w:szCs w:val="24"/>
      <w:lang w:eastAsia="it-IT"/>
    </w:rPr>
  </w:style>
  <w:style w:type="paragraph" w:styleId="Sottotitolo">
    <w:name w:val="Subtitle"/>
    <w:basedOn w:val="Normale"/>
    <w:next w:val="Normale"/>
    <w:link w:val="SottotitoloCarattere"/>
    <w:qFormat/>
    <w:locked/>
    <w:rsid w:val="00201B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rsid w:val="00201B29"/>
    <w:rPr>
      <w:rFonts w:asciiTheme="majorHAnsi" w:eastAsiaTheme="majorEastAsia" w:hAnsiTheme="majorHAnsi" w:cstheme="majorBidi"/>
      <w:i/>
      <w:iCs/>
      <w:color w:val="4F81BD"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537651">
      <w:bodyDiv w:val="1"/>
      <w:marLeft w:val="0"/>
      <w:marRight w:val="0"/>
      <w:marTop w:val="0"/>
      <w:marBottom w:val="0"/>
      <w:divBdr>
        <w:top w:val="none" w:sz="0" w:space="0" w:color="auto"/>
        <w:left w:val="none" w:sz="0" w:space="0" w:color="auto"/>
        <w:bottom w:val="none" w:sz="0" w:space="0" w:color="auto"/>
        <w:right w:val="none" w:sz="0" w:space="0" w:color="auto"/>
      </w:divBdr>
      <w:divsChild>
        <w:div w:id="1819420471">
          <w:marLeft w:val="0"/>
          <w:marRight w:val="0"/>
          <w:marTop w:val="127"/>
          <w:marBottom w:val="127"/>
          <w:divBdr>
            <w:top w:val="none" w:sz="0" w:space="0" w:color="auto"/>
            <w:left w:val="none" w:sz="0" w:space="0" w:color="auto"/>
            <w:bottom w:val="none" w:sz="0" w:space="0" w:color="auto"/>
            <w:right w:val="none" w:sz="0" w:space="0" w:color="auto"/>
          </w:divBdr>
          <w:divsChild>
            <w:div w:id="142477836">
              <w:marLeft w:val="0"/>
              <w:marRight w:val="0"/>
              <w:marTop w:val="13"/>
              <w:marBottom w:val="0"/>
              <w:divBdr>
                <w:top w:val="single" w:sz="4" w:space="0" w:color="E6E6E6"/>
                <w:left w:val="none" w:sz="0" w:space="0" w:color="auto"/>
                <w:bottom w:val="single" w:sz="4" w:space="0" w:color="E6E6E6"/>
                <w:right w:val="none" w:sz="0" w:space="0" w:color="auto"/>
              </w:divBdr>
              <w:divsChild>
                <w:div w:id="1392197079">
                  <w:marLeft w:val="0"/>
                  <w:marRight w:val="0"/>
                  <w:marTop w:val="0"/>
                  <w:marBottom w:val="0"/>
                  <w:divBdr>
                    <w:top w:val="none" w:sz="0" w:space="0" w:color="auto"/>
                    <w:left w:val="single" w:sz="4" w:space="0" w:color="E6E6E6"/>
                    <w:bottom w:val="none" w:sz="0" w:space="0" w:color="auto"/>
                    <w:right w:val="single" w:sz="4" w:space="0" w:color="E6E6E6"/>
                  </w:divBdr>
                  <w:divsChild>
                    <w:div w:id="1403604886">
                      <w:marLeft w:val="0"/>
                      <w:marRight w:val="0"/>
                      <w:marTop w:val="0"/>
                      <w:marBottom w:val="0"/>
                      <w:divBdr>
                        <w:top w:val="none" w:sz="0" w:space="0" w:color="auto"/>
                        <w:left w:val="none" w:sz="0" w:space="0" w:color="auto"/>
                        <w:bottom w:val="none" w:sz="0" w:space="0" w:color="auto"/>
                        <w:right w:val="none" w:sz="0" w:space="0" w:color="auto"/>
                      </w:divBdr>
                      <w:divsChild>
                        <w:div w:id="1558317055">
                          <w:marLeft w:val="0"/>
                          <w:marRight w:val="0"/>
                          <w:marTop w:val="0"/>
                          <w:marBottom w:val="0"/>
                          <w:divBdr>
                            <w:top w:val="none" w:sz="0" w:space="0" w:color="auto"/>
                            <w:left w:val="none" w:sz="0" w:space="0" w:color="auto"/>
                            <w:bottom w:val="none" w:sz="0" w:space="0" w:color="auto"/>
                            <w:right w:val="none" w:sz="0" w:space="0" w:color="auto"/>
                          </w:divBdr>
                          <w:divsChild>
                            <w:div w:id="1409883744">
                              <w:marLeft w:val="0"/>
                              <w:marRight w:val="0"/>
                              <w:marTop w:val="0"/>
                              <w:marBottom w:val="0"/>
                              <w:divBdr>
                                <w:top w:val="none" w:sz="0" w:space="0" w:color="auto"/>
                                <w:left w:val="none" w:sz="0" w:space="0" w:color="auto"/>
                                <w:bottom w:val="none" w:sz="0" w:space="0" w:color="auto"/>
                                <w:right w:val="none" w:sz="0" w:space="0" w:color="auto"/>
                              </w:divBdr>
                              <w:divsChild>
                                <w:div w:id="1522862990">
                                  <w:marLeft w:val="0"/>
                                  <w:marRight w:val="0"/>
                                  <w:marTop w:val="0"/>
                                  <w:marBottom w:val="0"/>
                                  <w:divBdr>
                                    <w:top w:val="none" w:sz="0" w:space="0" w:color="auto"/>
                                    <w:left w:val="none" w:sz="0" w:space="0" w:color="auto"/>
                                    <w:bottom w:val="none" w:sz="0" w:space="0" w:color="auto"/>
                                    <w:right w:val="none" w:sz="0" w:space="0" w:color="auto"/>
                                  </w:divBdr>
                                  <w:divsChild>
                                    <w:div w:id="870845913">
                                      <w:marLeft w:val="0"/>
                                      <w:marRight w:val="0"/>
                                      <w:marTop w:val="0"/>
                                      <w:marBottom w:val="0"/>
                                      <w:divBdr>
                                        <w:top w:val="none" w:sz="0" w:space="0" w:color="auto"/>
                                        <w:left w:val="none" w:sz="0" w:space="0" w:color="auto"/>
                                        <w:bottom w:val="none" w:sz="0" w:space="0" w:color="auto"/>
                                        <w:right w:val="none" w:sz="0" w:space="0" w:color="auto"/>
                                      </w:divBdr>
                                      <w:divsChild>
                                        <w:div w:id="584001996">
                                          <w:marLeft w:val="0"/>
                                          <w:marRight w:val="0"/>
                                          <w:marTop w:val="0"/>
                                          <w:marBottom w:val="0"/>
                                          <w:divBdr>
                                            <w:top w:val="none" w:sz="0" w:space="0" w:color="auto"/>
                                            <w:left w:val="none" w:sz="0" w:space="0" w:color="auto"/>
                                            <w:bottom w:val="none" w:sz="0" w:space="0" w:color="auto"/>
                                            <w:right w:val="none" w:sz="0" w:space="0" w:color="auto"/>
                                          </w:divBdr>
                                          <w:divsChild>
                                            <w:div w:id="1096902829">
                                              <w:marLeft w:val="0"/>
                                              <w:marRight w:val="0"/>
                                              <w:marTop w:val="0"/>
                                              <w:marBottom w:val="0"/>
                                              <w:divBdr>
                                                <w:top w:val="none" w:sz="0" w:space="0" w:color="auto"/>
                                                <w:left w:val="none" w:sz="0" w:space="0" w:color="auto"/>
                                                <w:bottom w:val="none" w:sz="0" w:space="0" w:color="auto"/>
                                                <w:right w:val="none" w:sz="0" w:space="0" w:color="auto"/>
                                              </w:divBdr>
                                            </w:div>
                                            <w:div w:id="1443724219">
                                              <w:marLeft w:val="0"/>
                                              <w:marRight w:val="0"/>
                                              <w:marTop w:val="0"/>
                                              <w:marBottom w:val="0"/>
                                              <w:divBdr>
                                                <w:top w:val="none" w:sz="0" w:space="0" w:color="auto"/>
                                                <w:left w:val="none" w:sz="0" w:space="0" w:color="auto"/>
                                                <w:bottom w:val="none" w:sz="0" w:space="0" w:color="auto"/>
                                                <w:right w:val="none" w:sz="0" w:space="0" w:color="auto"/>
                                              </w:divBdr>
                                            </w:div>
                                            <w:div w:id="1510870048">
                                              <w:marLeft w:val="0"/>
                                              <w:marRight w:val="0"/>
                                              <w:marTop w:val="0"/>
                                              <w:marBottom w:val="0"/>
                                              <w:divBdr>
                                                <w:top w:val="none" w:sz="0" w:space="0" w:color="auto"/>
                                                <w:left w:val="none" w:sz="0" w:space="0" w:color="auto"/>
                                                <w:bottom w:val="none" w:sz="0" w:space="0" w:color="auto"/>
                                                <w:right w:val="none" w:sz="0" w:space="0" w:color="auto"/>
                                              </w:divBdr>
                                            </w:div>
                                            <w:div w:id="660472827">
                                              <w:marLeft w:val="0"/>
                                              <w:marRight w:val="0"/>
                                              <w:marTop w:val="0"/>
                                              <w:marBottom w:val="0"/>
                                              <w:divBdr>
                                                <w:top w:val="none" w:sz="0" w:space="0" w:color="auto"/>
                                                <w:left w:val="none" w:sz="0" w:space="0" w:color="auto"/>
                                                <w:bottom w:val="none" w:sz="0" w:space="0" w:color="auto"/>
                                                <w:right w:val="none" w:sz="0" w:space="0" w:color="auto"/>
                                              </w:divBdr>
                                            </w:div>
                                            <w:div w:id="931166729">
                                              <w:marLeft w:val="0"/>
                                              <w:marRight w:val="0"/>
                                              <w:marTop w:val="0"/>
                                              <w:marBottom w:val="0"/>
                                              <w:divBdr>
                                                <w:top w:val="none" w:sz="0" w:space="0" w:color="auto"/>
                                                <w:left w:val="none" w:sz="0" w:space="0" w:color="auto"/>
                                                <w:bottom w:val="none" w:sz="0" w:space="0" w:color="auto"/>
                                                <w:right w:val="none" w:sz="0" w:space="0" w:color="auto"/>
                                              </w:divBdr>
                                            </w:div>
                                            <w:div w:id="1327201276">
                                              <w:marLeft w:val="0"/>
                                              <w:marRight w:val="0"/>
                                              <w:marTop w:val="0"/>
                                              <w:marBottom w:val="0"/>
                                              <w:divBdr>
                                                <w:top w:val="none" w:sz="0" w:space="0" w:color="auto"/>
                                                <w:left w:val="none" w:sz="0" w:space="0" w:color="auto"/>
                                                <w:bottom w:val="none" w:sz="0" w:space="0" w:color="auto"/>
                                                <w:right w:val="none" w:sz="0" w:space="0" w:color="auto"/>
                                              </w:divBdr>
                                            </w:div>
                                            <w:div w:id="832766760">
                                              <w:marLeft w:val="0"/>
                                              <w:marRight w:val="0"/>
                                              <w:marTop w:val="0"/>
                                              <w:marBottom w:val="0"/>
                                              <w:divBdr>
                                                <w:top w:val="none" w:sz="0" w:space="0" w:color="auto"/>
                                                <w:left w:val="none" w:sz="0" w:space="0" w:color="auto"/>
                                                <w:bottom w:val="none" w:sz="0" w:space="0" w:color="auto"/>
                                                <w:right w:val="none" w:sz="0" w:space="0" w:color="auto"/>
                                              </w:divBdr>
                                            </w:div>
                                          </w:divsChild>
                                        </w:div>
                                        <w:div w:id="1739589635">
                                          <w:marLeft w:val="0"/>
                                          <w:marRight w:val="0"/>
                                          <w:marTop w:val="0"/>
                                          <w:marBottom w:val="0"/>
                                          <w:divBdr>
                                            <w:top w:val="none" w:sz="0" w:space="0" w:color="auto"/>
                                            <w:left w:val="none" w:sz="0" w:space="0" w:color="auto"/>
                                            <w:bottom w:val="none" w:sz="0" w:space="0" w:color="auto"/>
                                            <w:right w:val="none" w:sz="0" w:space="0" w:color="auto"/>
                                          </w:divBdr>
                                          <w:divsChild>
                                            <w:div w:id="277761503">
                                              <w:marLeft w:val="0"/>
                                              <w:marRight w:val="0"/>
                                              <w:marTop w:val="0"/>
                                              <w:marBottom w:val="0"/>
                                              <w:divBdr>
                                                <w:top w:val="none" w:sz="0" w:space="0" w:color="auto"/>
                                                <w:left w:val="none" w:sz="0" w:space="0" w:color="auto"/>
                                                <w:bottom w:val="none" w:sz="0" w:space="0" w:color="auto"/>
                                                <w:right w:val="none" w:sz="0" w:space="0" w:color="auto"/>
                                              </w:divBdr>
                                            </w:div>
                                            <w:div w:id="1984768282">
                                              <w:marLeft w:val="0"/>
                                              <w:marRight w:val="0"/>
                                              <w:marTop w:val="0"/>
                                              <w:marBottom w:val="0"/>
                                              <w:divBdr>
                                                <w:top w:val="none" w:sz="0" w:space="0" w:color="auto"/>
                                                <w:left w:val="none" w:sz="0" w:space="0" w:color="auto"/>
                                                <w:bottom w:val="none" w:sz="0" w:space="0" w:color="auto"/>
                                                <w:right w:val="none" w:sz="0" w:space="0" w:color="auto"/>
                                              </w:divBdr>
                                            </w:div>
                                          </w:divsChild>
                                        </w:div>
                                        <w:div w:id="1413040935">
                                          <w:marLeft w:val="0"/>
                                          <w:marRight w:val="0"/>
                                          <w:marTop w:val="0"/>
                                          <w:marBottom w:val="0"/>
                                          <w:divBdr>
                                            <w:top w:val="none" w:sz="0" w:space="0" w:color="auto"/>
                                            <w:left w:val="none" w:sz="0" w:space="0" w:color="auto"/>
                                            <w:bottom w:val="none" w:sz="0" w:space="0" w:color="auto"/>
                                            <w:right w:val="none" w:sz="0" w:space="0" w:color="auto"/>
                                          </w:divBdr>
                                          <w:divsChild>
                                            <w:div w:id="1530726621">
                                              <w:marLeft w:val="0"/>
                                              <w:marRight w:val="0"/>
                                              <w:marTop w:val="0"/>
                                              <w:marBottom w:val="0"/>
                                              <w:divBdr>
                                                <w:top w:val="none" w:sz="0" w:space="0" w:color="auto"/>
                                                <w:left w:val="none" w:sz="0" w:space="0" w:color="auto"/>
                                                <w:bottom w:val="none" w:sz="0" w:space="0" w:color="auto"/>
                                                <w:right w:val="none" w:sz="0" w:space="0" w:color="auto"/>
                                              </w:divBdr>
                                            </w:div>
                                            <w:div w:id="14768056">
                                              <w:marLeft w:val="0"/>
                                              <w:marRight w:val="0"/>
                                              <w:marTop w:val="0"/>
                                              <w:marBottom w:val="0"/>
                                              <w:divBdr>
                                                <w:top w:val="none" w:sz="0" w:space="0" w:color="auto"/>
                                                <w:left w:val="none" w:sz="0" w:space="0" w:color="auto"/>
                                                <w:bottom w:val="none" w:sz="0" w:space="0" w:color="auto"/>
                                                <w:right w:val="none" w:sz="0" w:space="0" w:color="auto"/>
                                              </w:divBdr>
                                            </w:div>
                                            <w:div w:id="1021005467">
                                              <w:marLeft w:val="0"/>
                                              <w:marRight w:val="0"/>
                                              <w:marTop w:val="0"/>
                                              <w:marBottom w:val="0"/>
                                              <w:divBdr>
                                                <w:top w:val="none" w:sz="0" w:space="0" w:color="auto"/>
                                                <w:left w:val="none" w:sz="0" w:space="0" w:color="auto"/>
                                                <w:bottom w:val="none" w:sz="0" w:space="0" w:color="auto"/>
                                                <w:right w:val="none" w:sz="0" w:space="0" w:color="auto"/>
                                              </w:divBdr>
                                            </w:div>
                                            <w:div w:id="913322703">
                                              <w:marLeft w:val="0"/>
                                              <w:marRight w:val="0"/>
                                              <w:marTop w:val="0"/>
                                              <w:marBottom w:val="0"/>
                                              <w:divBdr>
                                                <w:top w:val="none" w:sz="0" w:space="0" w:color="auto"/>
                                                <w:left w:val="none" w:sz="0" w:space="0" w:color="auto"/>
                                                <w:bottom w:val="none" w:sz="0" w:space="0" w:color="auto"/>
                                                <w:right w:val="none" w:sz="0" w:space="0" w:color="auto"/>
                                              </w:divBdr>
                                              <w:divsChild>
                                                <w:div w:id="685984211">
                                                  <w:marLeft w:val="0"/>
                                                  <w:marRight w:val="0"/>
                                                  <w:marTop w:val="0"/>
                                                  <w:marBottom w:val="0"/>
                                                  <w:divBdr>
                                                    <w:top w:val="none" w:sz="0" w:space="0" w:color="auto"/>
                                                    <w:left w:val="none" w:sz="0" w:space="0" w:color="auto"/>
                                                    <w:bottom w:val="none" w:sz="0" w:space="0" w:color="auto"/>
                                                    <w:right w:val="none" w:sz="0" w:space="0" w:color="auto"/>
                                                  </w:divBdr>
                                                </w:div>
                                                <w:div w:id="1373267567">
                                                  <w:marLeft w:val="0"/>
                                                  <w:marRight w:val="0"/>
                                                  <w:marTop w:val="0"/>
                                                  <w:marBottom w:val="0"/>
                                                  <w:divBdr>
                                                    <w:top w:val="none" w:sz="0" w:space="0" w:color="auto"/>
                                                    <w:left w:val="none" w:sz="0" w:space="0" w:color="auto"/>
                                                    <w:bottom w:val="none" w:sz="0" w:space="0" w:color="auto"/>
                                                    <w:right w:val="none" w:sz="0" w:space="0" w:color="auto"/>
                                                  </w:divBdr>
                                                </w:div>
                                                <w:div w:id="1332677804">
                                                  <w:marLeft w:val="0"/>
                                                  <w:marRight w:val="0"/>
                                                  <w:marTop w:val="0"/>
                                                  <w:marBottom w:val="0"/>
                                                  <w:divBdr>
                                                    <w:top w:val="none" w:sz="0" w:space="0" w:color="auto"/>
                                                    <w:left w:val="none" w:sz="0" w:space="0" w:color="auto"/>
                                                    <w:bottom w:val="none" w:sz="0" w:space="0" w:color="auto"/>
                                                    <w:right w:val="none" w:sz="0" w:space="0" w:color="auto"/>
                                                  </w:divBdr>
                                                </w:div>
                                                <w:div w:id="649870542">
                                                  <w:marLeft w:val="0"/>
                                                  <w:marRight w:val="0"/>
                                                  <w:marTop w:val="0"/>
                                                  <w:marBottom w:val="0"/>
                                                  <w:divBdr>
                                                    <w:top w:val="none" w:sz="0" w:space="0" w:color="auto"/>
                                                    <w:left w:val="none" w:sz="0" w:space="0" w:color="auto"/>
                                                    <w:bottom w:val="none" w:sz="0" w:space="0" w:color="auto"/>
                                                    <w:right w:val="none" w:sz="0" w:space="0" w:color="auto"/>
                                                  </w:divBdr>
                                                </w:div>
                                              </w:divsChild>
                                            </w:div>
                                            <w:div w:id="982857094">
                                              <w:marLeft w:val="0"/>
                                              <w:marRight w:val="0"/>
                                              <w:marTop w:val="0"/>
                                              <w:marBottom w:val="0"/>
                                              <w:divBdr>
                                                <w:top w:val="none" w:sz="0" w:space="0" w:color="auto"/>
                                                <w:left w:val="none" w:sz="0" w:space="0" w:color="auto"/>
                                                <w:bottom w:val="none" w:sz="0" w:space="0" w:color="auto"/>
                                                <w:right w:val="none" w:sz="0" w:space="0" w:color="auto"/>
                                              </w:divBdr>
                                            </w:div>
                                            <w:div w:id="1794786596">
                                              <w:marLeft w:val="0"/>
                                              <w:marRight w:val="0"/>
                                              <w:marTop w:val="0"/>
                                              <w:marBottom w:val="0"/>
                                              <w:divBdr>
                                                <w:top w:val="none" w:sz="0" w:space="0" w:color="auto"/>
                                                <w:left w:val="none" w:sz="0" w:space="0" w:color="auto"/>
                                                <w:bottom w:val="none" w:sz="0" w:space="0" w:color="auto"/>
                                                <w:right w:val="none" w:sz="0" w:space="0" w:color="auto"/>
                                              </w:divBdr>
                                            </w:div>
                                            <w:div w:id="391779204">
                                              <w:marLeft w:val="0"/>
                                              <w:marRight w:val="0"/>
                                              <w:marTop w:val="0"/>
                                              <w:marBottom w:val="0"/>
                                              <w:divBdr>
                                                <w:top w:val="none" w:sz="0" w:space="0" w:color="auto"/>
                                                <w:left w:val="none" w:sz="0" w:space="0" w:color="auto"/>
                                                <w:bottom w:val="none" w:sz="0" w:space="0" w:color="auto"/>
                                                <w:right w:val="none" w:sz="0" w:space="0" w:color="auto"/>
                                              </w:divBdr>
                                            </w:div>
                                            <w:div w:id="1002195385">
                                              <w:marLeft w:val="0"/>
                                              <w:marRight w:val="0"/>
                                              <w:marTop w:val="0"/>
                                              <w:marBottom w:val="0"/>
                                              <w:divBdr>
                                                <w:top w:val="none" w:sz="0" w:space="0" w:color="auto"/>
                                                <w:left w:val="none" w:sz="0" w:space="0" w:color="auto"/>
                                                <w:bottom w:val="none" w:sz="0" w:space="0" w:color="auto"/>
                                                <w:right w:val="none" w:sz="0" w:space="0" w:color="auto"/>
                                              </w:divBdr>
                                            </w:div>
                                            <w:div w:id="1852716838">
                                              <w:marLeft w:val="0"/>
                                              <w:marRight w:val="0"/>
                                              <w:marTop w:val="0"/>
                                              <w:marBottom w:val="0"/>
                                              <w:divBdr>
                                                <w:top w:val="none" w:sz="0" w:space="0" w:color="auto"/>
                                                <w:left w:val="none" w:sz="0" w:space="0" w:color="auto"/>
                                                <w:bottom w:val="none" w:sz="0" w:space="0" w:color="auto"/>
                                                <w:right w:val="none" w:sz="0" w:space="0" w:color="auto"/>
                                              </w:divBdr>
                                            </w:div>
                                          </w:divsChild>
                                        </w:div>
                                        <w:div w:id="5910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83358">
      <w:bodyDiv w:val="1"/>
      <w:marLeft w:val="0"/>
      <w:marRight w:val="0"/>
      <w:marTop w:val="0"/>
      <w:marBottom w:val="0"/>
      <w:divBdr>
        <w:top w:val="none" w:sz="0" w:space="0" w:color="auto"/>
        <w:left w:val="none" w:sz="0" w:space="0" w:color="auto"/>
        <w:bottom w:val="none" w:sz="0" w:space="0" w:color="auto"/>
        <w:right w:val="none" w:sz="0" w:space="0" w:color="auto"/>
      </w:divBdr>
      <w:divsChild>
        <w:div w:id="1996639070">
          <w:marLeft w:val="0"/>
          <w:marRight w:val="0"/>
          <w:marTop w:val="0"/>
          <w:marBottom w:val="0"/>
          <w:divBdr>
            <w:top w:val="none" w:sz="0" w:space="0" w:color="auto"/>
            <w:left w:val="none" w:sz="0" w:space="8" w:color="auto"/>
            <w:bottom w:val="none" w:sz="0" w:space="8" w:color="auto"/>
            <w:right w:val="none" w:sz="0" w:space="8" w:color="auto"/>
          </w:divBdr>
          <w:divsChild>
            <w:div w:id="1050226547">
              <w:marLeft w:val="0"/>
              <w:marRight w:val="0"/>
              <w:marTop w:val="75"/>
              <w:marBottom w:val="180"/>
              <w:divBdr>
                <w:top w:val="none" w:sz="0" w:space="0" w:color="auto"/>
                <w:left w:val="none" w:sz="0" w:space="0" w:color="auto"/>
                <w:bottom w:val="none" w:sz="0" w:space="0" w:color="auto"/>
                <w:right w:val="none" w:sz="0" w:space="0" w:color="auto"/>
              </w:divBdr>
              <w:divsChild>
                <w:div w:id="22322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94593">
      <w:bodyDiv w:val="1"/>
      <w:marLeft w:val="0"/>
      <w:marRight w:val="0"/>
      <w:marTop w:val="0"/>
      <w:marBottom w:val="0"/>
      <w:divBdr>
        <w:top w:val="none" w:sz="0" w:space="0" w:color="auto"/>
        <w:left w:val="none" w:sz="0" w:space="0" w:color="auto"/>
        <w:bottom w:val="none" w:sz="0" w:space="0" w:color="auto"/>
        <w:right w:val="none" w:sz="0" w:space="0" w:color="auto"/>
      </w:divBdr>
    </w:div>
    <w:div w:id="87427899">
      <w:bodyDiv w:val="1"/>
      <w:marLeft w:val="0"/>
      <w:marRight w:val="0"/>
      <w:marTop w:val="0"/>
      <w:marBottom w:val="0"/>
      <w:divBdr>
        <w:top w:val="none" w:sz="0" w:space="0" w:color="auto"/>
        <w:left w:val="none" w:sz="0" w:space="0" w:color="auto"/>
        <w:bottom w:val="none" w:sz="0" w:space="0" w:color="auto"/>
        <w:right w:val="none" w:sz="0" w:space="0" w:color="auto"/>
      </w:divBdr>
      <w:divsChild>
        <w:div w:id="1662662179">
          <w:marLeft w:val="0"/>
          <w:marRight w:val="0"/>
          <w:marTop w:val="0"/>
          <w:marBottom w:val="0"/>
          <w:divBdr>
            <w:top w:val="none" w:sz="0" w:space="0" w:color="auto"/>
            <w:left w:val="none" w:sz="0" w:space="0" w:color="auto"/>
            <w:bottom w:val="none" w:sz="0" w:space="0" w:color="auto"/>
            <w:right w:val="none" w:sz="0" w:space="0" w:color="auto"/>
          </w:divBdr>
          <w:divsChild>
            <w:div w:id="76678544">
              <w:marLeft w:val="0"/>
              <w:marRight w:val="0"/>
              <w:marTop w:val="0"/>
              <w:marBottom w:val="0"/>
              <w:divBdr>
                <w:top w:val="none" w:sz="0" w:space="0" w:color="auto"/>
                <w:left w:val="none" w:sz="0" w:space="0" w:color="auto"/>
                <w:bottom w:val="none" w:sz="0" w:space="0" w:color="auto"/>
                <w:right w:val="none" w:sz="0" w:space="0" w:color="auto"/>
              </w:divBdr>
              <w:divsChild>
                <w:div w:id="13466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7504">
      <w:bodyDiv w:val="1"/>
      <w:marLeft w:val="0"/>
      <w:marRight w:val="0"/>
      <w:marTop w:val="0"/>
      <w:marBottom w:val="0"/>
      <w:divBdr>
        <w:top w:val="none" w:sz="0" w:space="0" w:color="auto"/>
        <w:left w:val="none" w:sz="0" w:space="0" w:color="auto"/>
        <w:bottom w:val="none" w:sz="0" w:space="0" w:color="auto"/>
        <w:right w:val="none" w:sz="0" w:space="0" w:color="auto"/>
      </w:divBdr>
    </w:div>
    <w:div w:id="222715525">
      <w:bodyDiv w:val="1"/>
      <w:marLeft w:val="0"/>
      <w:marRight w:val="0"/>
      <w:marTop w:val="0"/>
      <w:marBottom w:val="0"/>
      <w:divBdr>
        <w:top w:val="none" w:sz="0" w:space="0" w:color="auto"/>
        <w:left w:val="none" w:sz="0" w:space="0" w:color="auto"/>
        <w:bottom w:val="none" w:sz="0" w:space="0" w:color="auto"/>
        <w:right w:val="none" w:sz="0" w:space="0" w:color="auto"/>
      </w:divBdr>
    </w:div>
    <w:div w:id="232011662">
      <w:bodyDiv w:val="1"/>
      <w:marLeft w:val="0"/>
      <w:marRight w:val="0"/>
      <w:marTop w:val="0"/>
      <w:marBottom w:val="0"/>
      <w:divBdr>
        <w:top w:val="none" w:sz="0" w:space="0" w:color="auto"/>
        <w:left w:val="none" w:sz="0" w:space="0" w:color="auto"/>
        <w:bottom w:val="none" w:sz="0" w:space="0" w:color="auto"/>
        <w:right w:val="none" w:sz="0" w:space="0" w:color="auto"/>
      </w:divBdr>
    </w:div>
    <w:div w:id="288440880">
      <w:bodyDiv w:val="1"/>
      <w:marLeft w:val="0"/>
      <w:marRight w:val="0"/>
      <w:marTop w:val="0"/>
      <w:marBottom w:val="0"/>
      <w:divBdr>
        <w:top w:val="none" w:sz="0" w:space="0" w:color="auto"/>
        <w:left w:val="none" w:sz="0" w:space="0" w:color="auto"/>
        <w:bottom w:val="none" w:sz="0" w:space="0" w:color="auto"/>
        <w:right w:val="none" w:sz="0" w:space="0" w:color="auto"/>
      </w:divBdr>
    </w:div>
    <w:div w:id="409422867">
      <w:bodyDiv w:val="1"/>
      <w:marLeft w:val="0"/>
      <w:marRight w:val="0"/>
      <w:marTop w:val="0"/>
      <w:marBottom w:val="0"/>
      <w:divBdr>
        <w:top w:val="none" w:sz="0" w:space="0" w:color="auto"/>
        <w:left w:val="none" w:sz="0" w:space="0" w:color="auto"/>
        <w:bottom w:val="none" w:sz="0" w:space="0" w:color="auto"/>
        <w:right w:val="none" w:sz="0" w:space="0" w:color="auto"/>
      </w:divBdr>
    </w:div>
    <w:div w:id="444038056">
      <w:bodyDiv w:val="1"/>
      <w:marLeft w:val="0"/>
      <w:marRight w:val="0"/>
      <w:marTop w:val="0"/>
      <w:marBottom w:val="0"/>
      <w:divBdr>
        <w:top w:val="none" w:sz="0" w:space="0" w:color="auto"/>
        <w:left w:val="none" w:sz="0" w:space="0" w:color="auto"/>
        <w:bottom w:val="none" w:sz="0" w:space="0" w:color="auto"/>
        <w:right w:val="none" w:sz="0" w:space="0" w:color="auto"/>
      </w:divBdr>
    </w:div>
    <w:div w:id="478570932">
      <w:bodyDiv w:val="1"/>
      <w:marLeft w:val="0"/>
      <w:marRight w:val="0"/>
      <w:marTop w:val="0"/>
      <w:marBottom w:val="0"/>
      <w:divBdr>
        <w:top w:val="none" w:sz="0" w:space="0" w:color="auto"/>
        <w:left w:val="none" w:sz="0" w:space="0" w:color="auto"/>
        <w:bottom w:val="none" w:sz="0" w:space="0" w:color="auto"/>
        <w:right w:val="none" w:sz="0" w:space="0" w:color="auto"/>
      </w:divBdr>
      <w:divsChild>
        <w:div w:id="434516129">
          <w:marLeft w:val="0"/>
          <w:marRight w:val="0"/>
          <w:marTop w:val="0"/>
          <w:marBottom w:val="0"/>
          <w:divBdr>
            <w:top w:val="none" w:sz="0" w:space="0" w:color="auto"/>
            <w:left w:val="none" w:sz="0" w:space="0" w:color="auto"/>
            <w:bottom w:val="none" w:sz="0" w:space="0" w:color="auto"/>
            <w:right w:val="none" w:sz="0" w:space="0" w:color="auto"/>
          </w:divBdr>
          <w:divsChild>
            <w:div w:id="543563458">
              <w:marLeft w:val="0"/>
              <w:marRight w:val="0"/>
              <w:marTop w:val="0"/>
              <w:marBottom w:val="0"/>
              <w:divBdr>
                <w:top w:val="none" w:sz="0" w:space="0" w:color="auto"/>
                <w:left w:val="none" w:sz="0" w:space="0" w:color="auto"/>
                <w:bottom w:val="none" w:sz="0" w:space="0" w:color="auto"/>
                <w:right w:val="none" w:sz="0" w:space="0" w:color="auto"/>
              </w:divBdr>
              <w:divsChild>
                <w:div w:id="1477915505">
                  <w:marLeft w:val="0"/>
                  <w:marRight w:val="0"/>
                  <w:marTop w:val="0"/>
                  <w:marBottom w:val="0"/>
                  <w:divBdr>
                    <w:top w:val="none" w:sz="0" w:space="0" w:color="auto"/>
                    <w:left w:val="none" w:sz="0" w:space="0" w:color="auto"/>
                    <w:bottom w:val="none" w:sz="0" w:space="0" w:color="auto"/>
                    <w:right w:val="none" w:sz="0" w:space="0" w:color="auto"/>
                  </w:divBdr>
                  <w:divsChild>
                    <w:div w:id="2011325242">
                      <w:marLeft w:val="0"/>
                      <w:marRight w:val="0"/>
                      <w:marTop w:val="0"/>
                      <w:marBottom w:val="0"/>
                      <w:divBdr>
                        <w:top w:val="none" w:sz="0" w:space="0" w:color="auto"/>
                        <w:left w:val="none" w:sz="0" w:space="0" w:color="auto"/>
                        <w:bottom w:val="none" w:sz="0" w:space="0" w:color="auto"/>
                        <w:right w:val="none" w:sz="0" w:space="0" w:color="auto"/>
                      </w:divBdr>
                      <w:divsChild>
                        <w:div w:id="998339739">
                          <w:marLeft w:val="0"/>
                          <w:marRight w:val="0"/>
                          <w:marTop w:val="0"/>
                          <w:marBottom w:val="0"/>
                          <w:divBdr>
                            <w:top w:val="none" w:sz="0" w:space="0" w:color="auto"/>
                            <w:left w:val="none" w:sz="0" w:space="0" w:color="auto"/>
                            <w:bottom w:val="none" w:sz="0" w:space="0" w:color="auto"/>
                            <w:right w:val="none" w:sz="0" w:space="0" w:color="auto"/>
                          </w:divBdr>
                          <w:divsChild>
                            <w:div w:id="1562594902">
                              <w:marLeft w:val="0"/>
                              <w:marRight w:val="0"/>
                              <w:marTop w:val="0"/>
                              <w:marBottom w:val="0"/>
                              <w:divBdr>
                                <w:top w:val="none" w:sz="0" w:space="0" w:color="auto"/>
                                <w:left w:val="none" w:sz="0" w:space="0" w:color="auto"/>
                                <w:bottom w:val="none" w:sz="0" w:space="0" w:color="auto"/>
                                <w:right w:val="none" w:sz="0" w:space="0" w:color="auto"/>
                              </w:divBdr>
                              <w:divsChild>
                                <w:div w:id="1497303693">
                                  <w:marLeft w:val="0"/>
                                  <w:marRight w:val="0"/>
                                  <w:marTop w:val="0"/>
                                  <w:marBottom w:val="0"/>
                                  <w:divBdr>
                                    <w:top w:val="none" w:sz="0" w:space="0" w:color="auto"/>
                                    <w:left w:val="none" w:sz="0" w:space="0" w:color="auto"/>
                                    <w:bottom w:val="none" w:sz="0" w:space="0" w:color="auto"/>
                                    <w:right w:val="none" w:sz="0" w:space="0" w:color="auto"/>
                                  </w:divBdr>
                                  <w:divsChild>
                                    <w:div w:id="676807981">
                                      <w:marLeft w:val="0"/>
                                      <w:marRight w:val="0"/>
                                      <w:marTop w:val="0"/>
                                      <w:marBottom w:val="0"/>
                                      <w:divBdr>
                                        <w:top w:val="none" w:sz="0" w:space="0" w:color="auto"/>
                                        <w:left w:val="none" w:sz="0" w:space="0" w:color="auto"/>
                                        <w:bottom w:val="none" w:sz="0" w:space="0" w:color="auto"/>
                                        <w:right w:val="none" w:sz="0" w:space="0" w:color="auto"/>
                                      </w:divBdr>
                                      <w:divsChild>
                                        <w:div w:id="238246559">
                                          <w:marLeft w:val="0"/>
                                          <w:marRight w:val="0"/>
                                          <w:marTop w:val="0"/>
                                          <w:marBottom w:val="0"/>
                                          <w:divBdr>
                                            <w:top w:val="none" w:sz="0" w:space="0" w:color="auto"/>
                                            <w:left w:val="none" w:sz="0" w:space="0" w:color="auto"/>
                                            <w:bottom w:val="none" w:sz="0" w:space="0" w:color="auto"/>
                                            <w:right w:val="none" w:sz="0" w:space="0" w:color="auto"/>
                                          </w:divBdr>
                                          <w:divsChild>
                                            <w:div w:id="970673172">
                                              <w:marLeft w:val="0"/>
                                              <w:marRight w:val="0"/>
                                              <w:marTop w:val="0"/>
                                              <w:marBottom w:val="0"/>
                                              <w:divBdr>
                                                <w:top w:val="none" w:sz="0" w:space="0" w:color="auto"/>
                                                <w:left w:val="none" w:sz="0" w:space="0" w:color="auto"/>
                                                <w:bottom w:val="none" w:sz="0" w:space="0" w:color="auto"/>
                                                <w:right w:val="none" w:sz="0" w:space="0" w:color="auto"/>
                                              </w:divBdr>
                                            </w:div>
                                            <w:div w:id="65707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6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74730">
                              <w:marLeft w:val="0"/>
                              <w:marRight w:val="0"/>
                              <w:marTop w:val="0"/>
                              <w:marBottom w:val="0"/>
                              <w:divBdr>
                                <w:top w:val="none" w:sz="0" w:space="0" w:color="auto"/>
                                <w:left w:val="none" w:sz="0" w:space="0" w:color="auto"/>
                                <w:bottom w:val="none" w:sz="0" w:space="0" w:color="auto"/>
                                <w:right w:val="none" w:sz="0" w:space="0" w:color="auto"/>
                              </w:divBdr>
                              <w:divsChild>
                                <w:div w:id="230703387">
                                  <w:marLeft w:val="0"/>
                                  <w:marRight w:val="0"/>
                                  <w:marTop w:val="0"/>
                                  <w:marBottom w:val="0"/>
                                  <w:divBdr>
                                    <w:top w:val="none" w:sz="0" w:space="0" w:color="auto"/>
                                    <w:left w:val="none" w:sz="0" w:space="0" w:color="auto"/>
                                    <w:bottom w:val="none" w:sz="0" w:space="0" w:color="auto"/>
                                    <w:right w:val="none" w:sz="0" w:space="0" w:color="auto"/>
                                  </w:divBdr>
                                  <w:divsChild>
                                    <w:div w:id="1256015570">
                                      <w:marLeft w:val="0"/>
                                      <w:marRight w:val="0"/>
                                      <w:marTop w:val="0"/>
                                      <w:marBottom w:val="0"/>
                                      <w:divBdr>
                                        <w:top w:val="none" w:sz="0" w:space="0" w:color="auto"/>
                                        <w:left w:val="none" w:sz="0" w:space="0" w:color="auto"/>
                                        <w:bottom w:val="none" w:sz="0" w:space="0" w:color="auto"/>
                                        <w:right w:val="none" w:sz="0" w:space="0" w:color="auto"/>
                                      </w:divBdr>
                                      <w:divsChild>
                                        <w:div w:id="144133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610936">
      <w:bodyDiv w:val="1"/>
      <w:marLeft w:val="0"/>
      <w:marRight w:val="0"/>
      <w:marTop w:val="0"/>
      <w:marBottom w:val="0"/>
      <w:divBdr>
        <w:top w:val="none" w:sz="0" w:space="0" w:color="auto"/>
        <w:left w:val="none" w:sz="0" w:space="0" w:color="auto"/>
        <w:bottom w:val="none" w:sz="0" w:space="0" w:color="auto"/>
        <w:right w:val="none" w:sz="0" w:space="0" w:color="auto"/>
      </w:divBdr>
    </w:div>
    <w:div w:id="715861538">
      <w:bodyDiv w:val="1"/>
      <w:marLeft w:val="0"/>
      <w:marRight w:val="0"/>
      <w:marTop w:val="0"/>
      <w:marBottom w:val="0"/>
      <w:divBdr>
        <w:top w:val="none" w:sz="0" w:space="0" w:color="auto"/>
        <w:left w:val="none" w:sz="0" w:space="0" w:color="auto"/>
        <w:bottom w:val="none" w:sz="0" w:space="0" w:color="auto"/>
        <w:right w:val="none" w:sz="0" w:space="0" w:color="auto"/>
      </w:divBdr>
    </w:div>
    <w:div w:id="793600389">
      <w:bodyDiv w:val="1"/>
      <w:marLeft w:val="0"/>
      <w:marRight w:val="0"/>
      <w:marTop w:val="1164"/>
      <w:marBottom w:val="0"/>
      <w:divBdr>
        <w:top w:val="none" w:sz="0" w:space="0" w:color="auto"/>
        <w:left w:val="none" w:sz="0" w:space="0" w:color="auto"/>
        <w:bottom w:val="none" w:sz="0" w:space="0" w:color="auto"/>
        <w:right w:val="none" w:sz="0" w:space="0" w:color="auto"/>
      </w:divBdr>
      <w:divsChild>
        <w:div w:id="966818235">
          <w:marLeft w:val="0"/>
          <w:marRight w:val="0"/>
          <w:marTop w:val="0"/>
          <w:marBottom w:val="0"/>
          <w:divBdr>
            <w:top w:val="none" w:sz="0" w:space="0" w:color="auto"/>
            <w:left w:val="none" w:sz="0" w:space="0" w:color="auto"/>
            <w:bottom w:val="none" w:sz="0" w:space="0" w:color="auto"/>
            <w:right w:val="none" w:sz="0" w:space="0" w:color="auto"/>
          </w:divBdr>
          <w:divsChild>
            <w:div w:id="10958706">
              <w:marLeft w:val="0"/>
              <w:marRight w:val="0"/>
              <w:marTop w:val="0"/>
              <w:marBottom w:val="0"/>
              <w:divBdr>
                <w:top w:val="none" w:sz="0" w:space="0" w:color="auto"/>
                <w:left w:val="none" w:sz="0" w:space="0" w:color="auto"/>
                <w:bottom w:val="none" w:sz="0" w:space="0" w:color="auto"/>
                <w:right w:val="none" w:sz="0" w:space="0" w:color="auto"/>
              </w:divBdr>
              <w:divsChild>
                <w:div w:id="332998128">
                  <w:marLeft w:val="0"/>
                  <w:marRight w:val="0"/>
                  <w:marTop w:val="0"/>
                  <w:marBottom w:val="0"/>
                  <w:divBdr>
                    <w:top w:val="none" w:sz="0" w:space="0" w:color="auto"/>
                    <w:left w:val="none" w:sz="0" w:space="0" w:color="auto"/>
                    <w:bottom w:val="none" w:sz="0" w:space="0" w:color="auto"/>
                    <w:right w:val="none" w:sz="0" w:space="0" w:color="auto"/>
                  </w:divBdr>
                  <w:divsChild>
                    <w:div w:id="1050499245">
                      <w:marLeft w:val="0"/>
                      <w:marRight w:val="0"/>
                      <w:marTop w:val="0"/>
                      <w:marBottom w:val="0"/>
                      <w:divBdr>
                        <w:top w:val="none" w:sz="0" w:space="0" w:color="auto"/>
                        <w:left w:val="none" w:sz="0" w:space="0" w:color="auto"/>
                        <w:bottom w:val="none" w:sz="0" w:space="0" w:color="auto"/>
                        <w:right w:val="none" w:sz="0" w:space="0" w:color="auto"/>
                      </w:divBdr>
                      <w:divsChild>
                        <w:div w:id="58642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027029">
      <w:bodyDiv w:val="1"/>
      <w:marLeft w:val="0"/>
      <w:marRight w:val="0"/>
      <w:marTop w:val="0"/>
      <w:marBottom w:val="0"/>
      <w:divBdr>
        <w:top w:val="none" w:sz="0" w:space="0" w:color="auto"/>
        <w:left w:val="none" w:sz="0" w:space="0" w:color="auto"/>
        <w:bottom w:val="none" w:sz="0" w:space="0" w:color="auto"/>
        <w:right w:val="none" w:sz="0" w:space="0" w:color="auto"/>
      </w:divBdr>
    </w:div>
    <w:div w:id="814106201">
      <w:bodyDiv w:val="1"/>
      <w:marLeft w:val="0"/>
      <w:marRight w:val="0"/>
      <w:marTop w:val="0"/>
      <w:marBottom w:val="0"/>
      <w:divBdr>
        <w:top w:val="none" w:sz="0" w:space="0" w:color="auto"/>
        <w:left w:val="none" w:sz="0" w:space="0" w:color="auto"/>
        <w:bottom w:val="none" w:sz="0" w:space="0" w:color="auto"/>
        <w:right w:val="none" w:sz="0" w:space="0" w:color="auto"/>
      </w:divBdr>
    </w:div>
    <w:div w:id="882327223">
      <w:bodyDiv w:val="1"/>
      <w:marLeft w:val="0"/>
      <w:marRight w:val="0"/>
      <w:marTop w:val="0"/>
      <w:marBottom w:val="0"/>
      <w:divBdr>
        <w:top w:val="none" w:sz="0" w:space="0" w:color="auto"/>
        <w:left w:val="none" w:sz="0" w:space="0" w:color="auto"/>
        <w:bottom w:val="none" w:sz="0" w:space="0" w:color="auto"/>
        <w:right w:val="none" w:sz="0" w:space="0" w:color="auto"/>
      </w:divBdr>
    </w:div>
    <w:div w:id="965356274">
      <w:bodyDiv w:val="1"/>
      <w:marLeft w:val="0"/>
      <w:marRight w:val="0"/>
      <w:marTop w:val="0"/>
      <w:marBottom w:val="0"/>
      <w:divBdr>
        <w:top w:val="none" w:sz="0" w:space="0" w:color="auto"/>
        <w:left w:val="none" w:sz="0" w:space="0" w:color="auto"/>
        <w:bottom w:val="none" w:sz="0" w:space="0" w:color="auto"/>
        <w:right w:val="none" w:sz="0" w:space="0" w:color="auto"/>
      </w:divBdr>
    </w:div>
    <w:div w:id="1045712332">
      <w:bodyDiv w:val="1"/>
      <w:marLeft w:val="0"/>
      <w:marRight w:val="0"/>
      <w:marTop w:val="0"/>
      <w:marBottom w:val="0"/>
      <w:divBdr>
        <w:top w:val="none" w:sz="0" w:space="0" w:color="auto"/>
        <w:left w:val="none" w:sz="0" w:space="0" w:color="auto"/>
        <w:bottom w:val="none" w:sz="0" w:space="0" w:color="auto"/>
        <w:right w:val="none" w:sz="0" w:space="0" w:color="auto"/>
      </w:divBdr>
    </w:div>
    <w:div w:id="1185366513">
      <w:bodyDiv w:val="1"/>
      <w:marLeft w:val="0"/>
      <w:marRight w:val="0"/>
      <w:marTop w:val="0"/>
      <w:marBottom w:val="0"/>
      <w:divBdr>
        <w:top w:val="none" w:sz="0" w:space="0" w:color="auto"/>
        <w:left w:val="none" w:sz="0" w:space="0" w:color="auto"/>
        <w:bottom w:val="none" w:sz="0" w:space="0" w:color="auto"/>
        <w:right w:val="none" w:sz="0" w:space="0" w:color="auto"/>
      </w:divBdr>
    </w:div>
    <w:div w:id="1230070036">
      <w:bodyDiv w:val="1"/>
      <w:marLeft w:val="0"/>
      <w:marRight w:val="0"/>
      <w:marTop w:val="0"/>
      <w:marBottom w:val="0"/>
      <w:divBdr>
        <w:top w:val="none" w:sz="0" w:space="0" w:color="auto"/>
        <w:left w:val="none" w:sz="0" w:space="0" w:color="auto"/>
        <w:bottom w:val="none" w:sz="0" w:space="0" w:color="auto"/>
        <w:right w:val="none" w:sz="0" w:space="0" w:color="auto"/>
      </w:divBdr>
    </w:div>
    <w:div w:id="1300260532">
      <w:bodyDiv w:val="1"/>
      <w:marLeft w:val="0"/>
      <w:marRight w:val="0"/>
      <w:marTop w:val="0"/>
      <w:marBottom w:val="0"/>
      <w:divBdr>
        <w:top w:val="none" w:sz="0" w:space="0" w:color="auto"/>
        <w:left w:val="none" w:sz="0" w:space="0" w:color="auto"/>
        <w:bottom w:val="none" w:sz="0" w:space="0" w:color="auto"/>
        <w:right w:val="none" w:sz="0" w:space="0" w:color="auto"/>
      </w:divBdr>
    </w:div>
    <w:div w:id="1327974757">
      <w:bodyDiv w:val="1"/>
      <w:marLeft w:val="0"/>
      <w:marRight w:val="0"/>
      <w:marTop w:val="0"/>
      <w:marBottom w:val="0"/>
      <w:divBdr>
        <w:top w:val="none" w:sz="0" w:space="0" w:color="auto"/>
        <w:left w:val="none" w:sz="0" w:space="0" w:color="auto"/>
        <w:bottom w:val="none" w:sz="0" w:space="0" w:color="auto"/>
        <w:right w:val="none" w:sz="0" w:space="0" w:color="auto"/>
      </w:divBdr>
    </w:div>
    <w:div w:id="1335763452">
      <w:bodyDiv w:val="1"/>
      <w:marLeft w:val="0"/>
      <w:marRight w:val="0"/>
      <w:marTop w:val="0"/>
      <w:marBottom w:val="0"/>
      <w:divBdr>
        <w:top w:val="none" w:sz="0" w:space="0" w:color="auto"/>
        <w:left w:val="none" w:sz="0" w:space="0" w:color="auto"/>
        <w:bottom w:val="none" w:sz="0" w:space="0" w:color="auto"/>
        <w:right w:val="none" w:sz="0" w:space="0" w:color="auto"/>
      </w:divBdr>
      <w:divsChild>
        <w:div w:id="70665673">
          <w:marLeft w:val="0"/>
          <w:marRight w:val="0"/>
          <w:marTop w:val="150"/>
          <w:marBottom w:val="150"/>
          <w:divBdr>
            <w:top w:val="none" w:sz="0" w:space="0" w:color="auto"/>
            <w:left w:val="none" w:sz="0" w:space="0" w:color="auto"/>
            <w:bottom w:val="none" w:sz="0" w:space="0" w:color="auto"/>
            <w:right w:val="none" w:sz="0" w:space="0" w:color="auto"/>
          </w:divBdr>
          <w:divsChild>
            <w:div w:id="266354122">
              <w:marLeft w:val="0"/>
              <w:marRight w:val="0"/>
              <w:marTop w:val="15"/>
              <w:marBottom w:val="0"/>
              <w:divBdr>
                <w:top w:val="single" w:sz="6" w:space="0" w:color="E6E6E6"/>
                <w:left w:val="none" w:sz="0" w:space="0" w:color="auto"/>
                <w:bottom w:val="single" w:sz="6" w:space="0" w:color="E6E6E6"/>
                <w:right w:val="none" w:sz="0" w:space="0" w:color="auto"/>
              </w:divBdr>
              <w:divsChild>
                <w:div w:id="2055226643">
                  <w:marLeft w:val="0"/>
                  <w:marRight w:val="0"/>
                  <w:marTop w:val="0"/>
                  <w:marBottom w:val="0"/>
                  <w:divBdr>
                    <w:top w:val="none" w:sz="0" w:space="0" w:color="auto"/>
                    <w:left w:val="single" w:sz="6" w:space="0" w:color="E6E6E6"/>
                    <w:bottom w:val="none" w:sz="0" w:space="0" w:color="auto"/>
                    <w:right w:val="single" w:sz="6" w:space="0" w:color="E6E6E6"/>
                  </w:divBdr>
                  <w:divsChild>
                    <w:div w:id="1509367303">
                      <w:marLeft w:val="0"/>
                      <w:marRight w:val="0"/>
                      <w:marTop w:val="0"/>
                      <w:marBottom w:val="0"/>
                      <w:divBdr>
                        <w:top w:val="none" w:sz="0" w:space="0" w:color="auto"/>
                        <w:left w:val="none" w:sz="0" w:space="0" w:color="auto"/>
                        <w:bottom w:val="none" w:sz="0" w:space="0" w:color="auto"/>
                        <w:right w:val="none" w:sz="0" w:space="0" w:color="auto"/>
                      </w:divBdr>
                      <w:divsChild>
                        <w:div w:id="1405879252">
                          <w:marLeft w:val="0"/>
                          <w:marRight w:val="0"/>
                          <w:marTop w:val="0"/>
                          <w:marBottom w:val="0"/>
                          <w:divBdr>
                            <w:top w:val="none" w:sz="0" w:space="0" w:color="auto"/>
                            <w:left w:val="none" w:sz="0" w:space="0" w:color="auto"/>
                            <w:bottom w:val="none" w:sz="0" w:space="0" w:color="auto"/>
                            <w:right w:val="none" w:sz="0" w:space="0" w:color="auto"/>
                          </w:divBdr>
                          <w:divsChild>
                            <w:div w:id="818692963">
                              <w:marLeft w:val="0"/>
                              <w:marRight w:val="0"/>
                              <w:marTop w:val="0"/>
                              <w:marBottom w:val="0"/>
                              <w:divBdr>
                                <w:top w:val="none" w:sz="0" w:space="0" w:color="auto"/>
                                <w:left w:val="none" w:sz="0" w:space="0" w:color="auto"/>
                                <w:bottom w:val="none" w:sz="0" w:space="0" w:color="auto"/>
                                <w:right w:val="none" w:sz="0" w:space="0" w:color="auto"/>
                              </w:divBdr>
                              <w:divsChild>
                                <w:div w:id="117646817">
                                  <w:marLeft w:val="0"/>
                                  <w:marRight w:val="0"/>
                                  <w:marTop w:val="0"/>
                                  <w:marBottom w:val="0"/>
                                  <w:divBdr>
                                    <w:top w:val="none" w:sz="0" w:space="0" w:color="auto"/>
                                    <w:left w:val="none" w:sz="0" w:space="0" w:color="auto"/>
                                    <w:bottom w:val="none" w:sz="0" w:space="0" w:color="auto"/>
                                    <w:right w:val="none" w:sz="0" w:space="0" w:color="auto"/>
                                  </w:divBdr>
                                  <w:divsChild>
                                    <w:div w:id="746070088">
                                      <w:marLeft w:val="0"/>
                                      <w:marRight w:val="0"/>
                                      <w:marTop w:val="0"/>
                                      <w:marBottom w:val="0"/>
                                      <w:divBdr>
                                        <w:top w:val="none" w:sz="0" w:space="0" w:color="auto"/>
                                        <w:left w:val="none" w:sz="0" w:space="0" w:color="auto"/>
                                        <w:bottom w:val="none" w:sz="0" w:space="0" w:color="auto"/>
                                        <w:right w:val="none" w:sz="0" w:space="0" w:color="auto"/>
                                      </w:divBdr>
                                      <w:divsChild>
                                        <w:div w:id="1337807432">
                                          <w:marLeft w:val="0"/>
                                          <w:marRight w:val="0"/>
                                          <w:marTop w:val="0"/>
                                          <w:marBottom w:val="0"/>
                                          <w:divBdr>
                                            <w:top w:val="none" w:sz="0" w:space="0" w:color="auto"/>
                                            <w:left w:val="none" w:sz="0" w:space="0" w:color="auto"/>
                                            <w:bottom w:val="none" w:sz="0" w:space="0" w:color="auto"/>
                                            <w:right w:val="none" w:sz="0" w:space="0" w:color="auto"/>
                                          </w:divBdr>
                                          <w:divsChild>
                                            <w:div w:id="637759355">
                                              <w:marLeft w:val="0"/>
                                              <w:marRight w:val="0"/>
                                              <w:marTop w:val="0"/>
                                              <w:marBottom w:val="0"/>
                                              <w:divBdr>
                                                <w:top w:val="none" w:sz="0" w:space="0" w:color="auto"/>
                                                <w:left w:val="none" w:sz="0" w:space="0" w:color="auto"/>
                                                <w:bottom w:val="none" w:sz="0" w:space="0" w:color="auto"/>
                                                <w:right w:val="none" w:sz="0" w:space="0" w:color="auto"/>
                                              </w:divBdr>
                                            </w:div>
                                            <w:div w:id="1571428609">
                                              <w:marLeft w:val="0"/>
                                              <w:marRight w:val="0"/>
                                              <w:marTop w:val="0"/>
                                              <w:marBottom w:val="0"/>
                                              <w:divBdr>
                                                <w:top w:val="none" w:sz="0" w:space="0" w:color="auto"/>
                                                <w:left w:val="none" w:sz="0" w:space="0" w:color="auto"/>
                                                <w:bottom w:val="none" w:sz="0" w:space="0" w:color="auto"/>
                                                <w:right w:val="none" w:sz="0" w:space="0" w:color="auto"/>
                                              </w:divBdr>
                                            </w:div>
                                            <w:div w:id="123289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8893419">
      <w:bodyDiv w:val="1"/>
      <w:marLeft w:val="0"/>
      <w:marRight w:val="0"/>
      <w:marTop w:val="0"/>
      <w:marBottom w:val="0"/>
      <w:divBdr>
        <w:top w:val="none" w:sz="0" w:space="0" w:color="auto"/>
        <w:left w:val="none" w:sz="0" w:space="0" w:color="auto"/>
        <w:bottom w:val="none" w:sz="0" w:space="0" w:color="auto"/>
        <w:right w:val="none" w:sz="0" w:space="0" w:color="auto"/>
      </w:divBdr>
    </w:div>
    <w:div w:id="1488009148">
      <w:bodyDiv w:val="1"/>
      <w:marLeft w:val="0"/>
      <w:marRight w:val="0"/>
      <w:marTop w:val="0"/>
      <w:marBottom w:val="0"/>
      <w:divBdr>
        <w:top w:val="none" w:sz="0" w:space="0" w:color="auto"/>
        <w:left w:val="none" w:sz="0" w:space="0" w:color="auto"/>
        <w:bottom w:val="none" w:sz="0" w:space="0" w:color="auto"/>
        <w:right w:val="none" w:sz="0" w:space="0" w:color="auto"/>
      </w:divBdr>
    </w:div>
    <w:div w:id="1544293638">
      <w:bodyDiv w:val="1"/>
      <w:marLeft w:val="0"/>
      <w:marRight w:val="0"/>
      <w:marTop w:val="0"/>
      <w:marBottom w:val="0"/>
      <w:divBdr>
        <w:top w:val="none" w:sz="0" w:space="0" w:color="auto"/>
        <w:left w:val="none" w:sz="0" w:space="0" w:color="auto"/>
        <w:bottom w:val="none" w:sz="0" w:space="0" w:color="auto"/>
        <w:right w:val="none" w:sz="0" w:space="0" w:color="auto"/>
      </w:divBdr>
      <w:divsChild>
        <w:div w:id="1470898958">
          <w:marLeft w:val="0"/>
          <w:marRight w:val="0"/>
          <w:marTop w:val="127"/>
          <w:marBottom w:val="127"/>
          <w:divBdr>
            <w:top w:val="none" w:sz="0" w:space="0" w:color="auto"/>
            <w:left w:val="none" w:sz="0" w:space="0" w:color="auto"/>
            <w:bottom w:val="none" w:sz="0" w:space="0" w:color="auto"/>
            <w:right w:val="none" w:sz="0" w:space="0" w:color="auto"/>
          </w:divBdr>
          <w:divsChild>
            <w:div w:id="606667645">
              <w:marLeft w:val="0"/>
              <w:marRight w:val="0"/>
              <w:marTop w:val="13"/>
              <w:marBottom w:val="0"/>
              <w:divBdr>
                <w:top w:val="single" w:sz="4" w:space="0" w:color="E6E6E6"/>
                <w:left w:val="none" w:sz="0" w:space="0" w:color="auto"/>
                <w:bottom w:val="single" w:sz="4" w:space="0" w:color="E6E6E6"/>
                <w:right w:val="none" w:sz="0" w:space="0" w:color="auto"/>
              </w:divBdr>
              <w:divsChild>
                <w:div w:id="294801424">
                  <w:marLeft w:val="0"/>
                  <w:marRight w:val="0"/>
                  <w:marTop w:val="0"/>
                  <w:marBottom w:val="0"/>
                  <w:divBdr>
                    <w:top w:val="none" w:sz="0" w:space="0" w:color="auto"/>
                    <w:left w:val="single" w:sz="4" w:space="0" w:color="E6E6E6"/>
                    <w:bottom w:val="none" w:sz="0" w:space="0" w:color="auto"/>
                    <w:right w:val="single" w:sz="4" w:space="0" w:color="E6E6E6"/>
                  </w:divBdr>
                  <w:divsChild>
                    <w:div w:id="1523279713">
                      <w:marLeft w:val="0"/>
                      <w:marRight w:val="0"/>
                      <w:marTop w:val="0"/>
                      <w:marBottom w:val="0"/>
                      <w:divBdr>
                        <w:top w:val="none" w:sz="0" w:space="0" w:color="auto"/>
                        <w:left w:val="none" w:sz="0" w:space="0" w:color="auto"/>
                        <w:bottom w:val="none" w:sz="0" w:space="0" w:color="auto"/>
                        <w:right w:val="none" w:sz="0" w:space="0" w:color="auto"/>
                      </w:divBdr>
                      <w:divsChild>
                        <w:div w:id="1623270318">
                          <w:marLeft w:val="0"/>
                          <w:marRight w:val="0"/>
                          <w:marTop w:val="0"/>
                          <w:marBottom w:val="0"/>
                          <w:divBdr>
                            <w:top w:val="none" w:sz="0" w:space="0" w:color="auto"/>
                            <w:left w:val="none" w:sz="0" w:space="0" w:color="auto"/>
                            <w:bottom w:val="none" w:sz="0" w:space="0" w:color="auto"/>
                            <w:right w:val="none" w:sz="0" w:space="0" w:color="auto"/>
                          </w:divBdr>
                          <w:divsChild>
                            <w:div w:id="87315514">
                              <w:marLeft w:val="0"/>
                              <w:marRight w:val="0"/>
                              <w:marTop w:val="0"/>
                              <w:marBottom w:val="0"/>
                              <w:divBdr>
                                <w:top w:val="none" w:sz="0" w:space="0" w:color="auto"/>
                                <w:left w:val="none" w:sz="0" w:space="0" w:color="auto"/>
                                <w:bottom w:val="none" w:sz="0" w:space="0" w:color="auto"/>
                                <w:right w:val="none" w:sz="0" w:space="0" w:color="auto"/>
                              </w:divBdr>
                              <w:divsChild>
                                <w:div w:id="1316253420">
                                  <w:marLeft w:val="0"/>
                                  <w:marRight w:val="0"/>
                                  <w:marTop w:val="0"/>
                                  <w:marBottom w:val="0"/>
                                  <w:divBdr>
                                    <w:top w:val="none" w:sz="0" w:space="0" w:color="auto"/>
                                    <w:left w:val="none" w:sz="0" w:space="0" w:color="auto"/>
                                    <w:bottom w:val="none" w:sz="0" w:space="0" w:color="auto"/>
                                    <w:right w:val="none" w:sz="0" w:space="0" w:color="auto"/>
                                  </w:divBdr>
                                  <w:divsChild>
                                    <w:div w:id="1645039371">
                                      <w:marLeft w:val="0"/>
                                      <w:marRight w:val="0"/>
                                      <w:marTop w:val="0"/>
                                      <w:marBottom w:val="0"/>
                                      <w:divBdr>
                                        <w:top w:val="none" w:sz="0" w:space="0" w:color="auto"/>
                                        <w:left w:val="none" w:sz="0" w:space="0" w:color="auto"/>
                                        <w:bottom w:val="none" w:sz="0" w:space="0" w:color="auto"/>
                                        <w:right w:val="none" w:sz="0" w:space="0" w:color="auto"/>
                                      </w:divBdr>
                                      <w:divsChild>
                                        <w:div w:id="1332297249">
                                          <w:marLeft w:val="0"/>
                                          <w:marRight w:val="0"/>
                                          <w:marTop w:val="0"/>
                                          <w:marBottom w:val="0"/>
                                          <w:divBdr>
                                            <w:top w:val="none" w:sz="0" w:space="0" w:color="auto"/>
                                            <w:left w:val="none" w:sz="0" w:space="0" w:color="auto"/>
                                            <w:bottom w:val="none" w:sz="0" w:space="0" w:color="auto"/>
                                            <w:right w:val="none" w:sz="0" w:space="0" w:color="auto"/>
                                          </w:divBdr>
                                          <w:divsChild>
                                            <w:div w:id="647783012">
                                              <w:marLeft w:val="0"/>
                                              <w:marRight w:val="0"/>
                                              <w:marTop w:val="0"/>
                                              <w:marBottom w:val="0"/>
                                              <w:divBdr>
                                                <w:top w:val="none" w:sz="0" w:space="0" w:color="auto"/>
                                                <w:left w:val="none" w:sz="0" w:space="0" w:color="auto"/>
                                                <w:bottom w:val="none" w:sz="0" w:space="0" w:color="auto"/>
                                                <w:right w:val="none" w:sz="0" w:space="0" w:color="auto"/>
                                              </w:divBdr>
                                            </w:div>
                                            <w:div w:id="1374768010">
                                              <w:marLeft w:val="0"/>
                                              <w:marRight w:val="0"/>
                                              <w:marTop w:val="0"/>
                                              <w:marBottom w:val="0"/>
                                              <w:divBdr>
                                                <w:top w:val="none" w:sz="0" w:space="0" w:color="auto"/>
                                                <w:left w:val="none" w:sz="0" w:space="0" w:color="auto"/>
                                                <w:bottom w:val="none" w:sz="0" w:space="0" w:color="auto"/>
                                                <w:right w:val="none" w:sz="0" w:space="0" w:color="auto"/>
                                              </w:divBdr>
                                              <w:divsChild>
                                                <w:div w:id="844705757">
                                                  <w:marLeft w:val="0"/>
                                                  <w:marRight w:val="0"/>
                                                  <w:marTop w:val="0"/>
                                                  <w:marBottom w:val="0"/>
                                                  <w:divBdr>
                                                    <w:top w:val="none" w:sz="0" w:space="0" w:color="auto"/>
                                                    <w:left w:val="none" w:sz="0" w:space="0" w:color="auto"/>
                                                    <w:bottom w:val="none" w:sz="0" w:space="0" w:color="auto"/>
                                                    <w:right w:val="none" w:sz="0" w:space="0" w:color="auto"/>
                                                  </w:divBdr>
                                                </w:div>
                                                <w:div w:id="891112731">
                                                  <w:marLeft w:val="0"/>
                                                  <w:marRight w:val="0"/>
                                                  <w:marTop w:val="0"/>
                                                  <w:marBottom w:val="0"/>
                                                  <w:divBdr>
                                                    <w:top w:val="none" w:sz="0" w:space="0" w:color="auto"/>
                                                    <w:left w:val="none" w:sz="0" w:space="0" w:color="auto"/>
                                                    <w:bottom w:val="none" w:sz="0" w:space="0" w:color="auto"/>
                                                    <w:right w:val="none" w:sz="0" w:space="0" w:color="auto"/>
                                                  </w:divBdr>
                                                </w:div>
                                                <w:div w:id="567882488">
                                                  <w:marLeft w:val="0"/>
                                                  <w:marRight w:val="0"/>
                                                  <w:marTop w:val="0"/>
                                                  <w:marBottom w:val="0"/>
                                                  <w:divBdr>
                                                    <w:top w:val="none" w:sz="0" w:space="0" w:color="auto"/>
                                                    <w:left w:val="none" w:sz="0" w:space="0" w:color="auto"/>
                                                    <w:bottom w:val="none" w:sz="0" w:space="0" w:color="auto"/>
                                                    <w:right w:val="none" w:sz="0" w:space="0" w:color="auto"/>
                                                  </w:divBdr>
                                                </w:div>
                                                <w:div w:id="2081899692">
                                                  <w:marLeft w:val="0"/>
                                                  <w:marRight w:val="0"/>
                                                  <w:marTop w:val="0"/>
                                                  <w:marBottom w:val="0"/>
                                                  <w:divBdr>
                                                    <w:top w:val="none" w:sz="0" w:space="0" w:color="auto"/>
                                                    <w:left w:val="none" w:sz="0" w:space="0" w:color="auto"/>
                                                    <w:bottom w:val="none" w:sz="0" w:space="0" w:color="auto"/>
                                                    <w:right w:val="none" w:sz="0" w:space="0" w:color="auto"/>
                                                  </w:divBdr>
                                                </w:div>
                                                <w:div w:id="179706428">
                                                  <w:marLeft w:val="0"/>
                                                  <w:marRight w:val="0"/>
                                                  <w:marTop w:val="0"/>
                                                  <w:marBottom w:val="0"/>
                                                  <w:divBdr>
                                                    <w:top w:val="none" w:sz="0" w:space="0" w:color="auto"/>
                                                    <w:left w:val="none" w:sz="0" w:space="0" w:color="auto"/>
                                                    <w:bottom w:val="none" w:sz="0" w:space="0" w:color="auto"/>
                                                    <w:right w:val="none" w:sz="0" w:space="0" w:color="auto"/>
                                                  </w:divBdr>
                                                </w:div>
                                                <w:div w:id="58552324">
                                                  <w:marLeft w:val="0"/>
                                                  <w:marRight w:val="0"/>
                                                  <w:marTop w:val="0"/>
                                                  <w:marBottom w:val="0"/>
                                                  <w:divBdr>
                                                    <w:top w:val="none" w:sz="0" w:space="0" w:color="auto"/>
                                                    <w:left w:val="none" w:sz="0" w:space="0" w:color="auto"/>
                                                    <w:bottom w:val="none" w:sz="0" w:space="0" w:color="auto"/>
                                                    <w:right w:val="none" w:sz="0" w:space="0" w:color="auto"/>
                                                  </w:divBdr>
                                                </w:div>
                                                <w:div w:id="2022706128">
                                                  <w:marLeft w:val="0"/>
                                                  <w:marRight w:val="0"/>
                                                  <w:marTop w:val="0"/>
                                                  <w:marBottom w:val="0"/>
                                                  <w:divBdr>
                                                    <w:top w:val="none" w:sz="0" w:space="0" w:color="auto"/>
                                                    <w:left w:val="none" w:sz="0" w:space="0" w:color="auto"/>
                                                    <w:bottom w:val="none" w:sz="0" w:space="0" w:color="auto"/>
                                                    <w:right w:val="none" w:sz="0" w:space="0" w:color="auto"/>
                                                  </w:divBdr>
                                                </w:div>
                                                <w:div w:id="876745741">
                                                  <w:marLeft w:val="0"/>
                                                  <w:marRight w:val="0"/>
                                                  <w:marTop w:val="0"/>
                                                  <w:marBottom w:val="0"/>
                                                  <w:divBdr>
                                                    <w:top w:val="none" w:sz="0" w:space="0" w:color="auto"/>
                                                    <w:left w:val="none" w:sz="0" w:space="0" w:color="auto"/>
                                                    <w:bottom w:val="none" w:sz="0" w:space="0" w:color="auto"/>
                                                    <w:right w:val="none" w:sz="0" w:space="0" w:color="auto"/>
                                                  </w:divBdr>
                                                </w:div>
                                              </w:divsChild>
                                            </w:div>
                                            <w:div w:id="419328340">
                                              <w:marLeft w:val="0"/>
                                              <w:marRight w:val="0"/>
                                              <w:marTop w:val="0"/>
                                              <w:marBottom w:val="0"/>
                                              <w:divBdr>
                                                <w:top w:val="none" w:sz="0" w:space="0" w:color="auto"/>
                                                <w:left w:val="none" w:sz="0" w:space="0" w:color="auto"/>
                                                <w:bottom w:val="none" w:sz="0" w:space="0" w:color="auto"/>
                                                <w:right w:val="none" w:sz="0" w:space="0" w:color="auto"/>
                                              </w:divBdr>
                                            </w:div>
                                            <w:div w:id="1387488195">
                                              <w:marLeft w:val="0"/>
                                              <w:marRight w:val="0"/>
                                              <w:marTop w:val="0"/>
                                              <w:marBottom w:val="0"/>
                                              <w:divBdr>
                                                <w:top w:val="none" w:sz="0" w:space="0" w:color="auto"/>
                                                <w:left w:val="none" w:sz="0" w:space="0" w:color="auto"/>
                                                <w:bottom w:val="none" w:sz="0" w:space="0" w:color="auto"/>
                                                <w:right w:val="none" w:sz="0" w:space="0" w:color="auto"/>
                                              </w:divBdr>
                                            </w:div>
                                          </w:divsChild>
                                        </w:div>
                                        <w:div w:id="1878656673">
                                          <w:marLeft w:val="0"/>
                                          <w:marRight w:val="0"/>
                                          <w:marTop w:val="0"/>
                                          <w:marBottom w:val="0"/>
                                          <w:divBdr>
                                            <w:top w:val="none" w:sz="0" w:space="0" w:color="auto"/>
                                            <w:left w:val="none" w:sz="0" w:space="0" w:color="auto"/>
                                            <w:bottom w:val="none" w:sz="0" w:space="0" w:color="auto"/>
                                            <w:right w:val="none" w:sz="0" w:space="0" w:color="auto"/>
                                          </w:divBdr>
                                          <w:divsChild>
                                            <w:div w:id="110129943">
                                              <w:marLeft w:val="0"/>
                                              <w:marRight w:val="0"/>
                                              <w:marTop w:val="0"/>
                                              <w:marBottom w:val="0"/>
                                              <w:divBdr>
                                                <w:top w:val="none" w:sz="0" w:space="0" w:color="auto"/>
                                                <w:left w:val="none" w:sz="0" w:space="0" w:color="auto"/>
                                                <w:bottom w:val="none" w:sz="0" w:space="0" w:color="auto"/>
                                                <w:right w:val="none" w:sz="0" w:space="0" w:color="auto"/>
                                              </w:divBdr>
                                            </w:div>
                                            <w:div w:id="179536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58685">
                                      <w:marLeft w:val="0"/>
                                      <w:marRight w:val="0"/>
                                      <w:marTop w:val="0"/>
                                      <w:marBottom w:val="0"/>
                                      <w:divBdr>
                                        <w:top w:val="none" w:sz="0" w:space="0" w:color="auto"/>
                                        <w:left w:val="none" w:sz="0" w:space="0" w:color="auto"/>
                                        <w:bottom w:val="none" w:sz="0" w:space="0" w:color="auto"/>
                                        <w:right w:val="none" w:sz="0" w:space="0" w:color="auto"/>
                                      </w:divBdr>
                                      <w:divsChild>
                                        <w:div w:id="172113922">
                                          <w:marLeft w:val="0"/>
                                          <w:marRight w:val="0"/>
                                          <w:marTop w:val="0"/>
                                          <w:marBottom w:val="0"/>
                                          <w:divBdr>
                                            <w:top w:val="none" w:sz="0" w:space="0" w:color="auto"/>
                                            <w:left w:val="none" w:sz="0" w:space="0" w:color="auto"/>
                                            <w:bottom w:val="none" w:sz="0" w:space="0" w:color="auto"/>
                                            <w:right w:val="none" w:sz="0" w:space="0" w:color="auto"/>
                                          </w:divBdr>
                                        </w:div>
                                        <w:div w:id="641353656">
                                          <w:marLeft w:val="0"/>
                                          <w:marRight w:val="0"/>
                                          <w:marTop w:val="0"/>
                                          <w:marBottom w:val="0"/>
                                          <w:divBdr>
                                            <w:top w:val="none" w:sz="0" w:space="0" w:color="auto"/>
                                            <w:left w:val="none" w:sz="0" w:space="0" w:color="auto"/>
                                            <w:bottom w:val="none" w:sz="0" w:space="0" w:color="auto"/>
                                            <w:right w:val="none" w:sz="0" w:space="0" w:color="auto"/>
                                          </w:divBdr>
                                        </w:div>
                                        <w:div w:id="1333609625">
                                          <w:marLeft w:val="0"/>
                                          <w:marRight w:val="0"/>
                                          <w:marTop w:val="0"/>
                                          <w:marBottom w:val="0"/>
                                          <w:divBdr>
                                            <w:top w:val="none" w:sz="0" w:space="0" w:color="auto"/>
                                            <w:left w:val="none" w:sz="0" w:space="0" w:color="auto"/>
                                            <w:bottom w:val="none" w:sz="0" w:space="0" w:color="auto"/>
                                            <w:right w:val="none" w:sz="0" w:space="0" w:color="auto"/>
                                          </w:divBdr>
                                          <w:divsChild>
                                            <w:div w:id="61952906">
                                              <w:marLeft w:val="0"/>
                                              <w:marRight w:val="0"/>
                                              <w:marTop w:val="0"/>
                                              <w:marBottom w:val="0"/>
                                              <w:divBdr>
                                                <w:top w:val="none" w:sz="0" w:space="0" w:color="auto"/>
                                                <w:left w:val="none" w:sz="0" w:space="0" w:color="auto"/>
                                                <w:bottom w:val="none" w:sz="0" w:space="0" w:color="auto"/>
                                                <w:right w:val="none" w:sz="0" w:space="0" w:color="auto"/>
                                              </w:divBdr>
                                            </w:div>
                                            <w:div w:id="1874731953">
                                              <w:marLeft w:val="0"/>
                                              <w:marRight w:val="0"/>
                                              <w:marTop w:val="0"/>
                                              <w:marBottom w:val="0"/>
                                              <w:divBdr>
                                                <w:top w:val="none" w:sz="0" w:space="0" w:color="auto"/>
                                                <w:left w:val="none" w:sz="0" w:space="0" w:color="auto"/>
                                                <w:bottom w:val="none" w:sz="0" w:space="0" w:color="auto"/>
                                                <w:right w:val="none" w:sz="0" w:space="0" w:color="auto"/>
                                              </w:divBdr>
                                            </w:div>
                                            <w:div w:id="1014377577">
                                              <w:marLeft w:val="0"/>
                                              <w:marRight w:val="0"/>
                                              <w:marTop w:val="0"/>
                                              <w:marBottom w:val="0"/>
                                              <w:divBdr>
                                                <w:top w:val="none" w:sz="0" w:space="0" w:color="auto"/>
                                                <w:left w:val="none" w:sz="0" w:space="0" w:color="auto"/>
                                                <w:bottom w:val="none" w:sz="0" w:space="0" w:color="auto"/>
                                                <w:right w:val="none" w:sz="0" w:space="0" w:color="auto"/>
                                              </w:divBdr>
                                              <w:divsChild>
                                                <w:div w:id="1432779234">
                                                  <w:marLeft w:val="0"/>
                                                  <w:marRight w:val="0"/>
                                                  <w:marTop w:val="0"/>
                                                  <w:marBottom w:val="0"/>
                                                  <w:divBdr>
                                                    <w:top w:val="none" w:sz="0" w:space="0" w:color="auto"/>
                                                    <w:left w:val="none" w:sz="0" w:space="0" w:color="auto"/>
                                                    <w:bottom w:val="none" w:sz="0" w:space="0" w:color="auto"/>
                                                    <w:right w:val="none" w:sz="0" w:space="0" w:color="auto"/>
                                                  </w:divBdr>
                                                </w:div>
                                                <w:div w:id="80763170">
                                                  <w:marLeft w:val="0"/>
                                                  <w:marRight w:val="0"/>
                                                  <w:marTop w:val="0"/>
                                                  <w:marBottom w:val="0"/>
                                                  <w:divBdr>
                                                    <w:top w:val="none" w:sz="0" w:space="0" w:color="auto"/>
                                                    <w:left w:val="none" w:sz="0" w:space="0" w:color="auto"/>
                                                    <w:bottom w:val="none" w:sz="0" w:space="0" w:color="auto"/>
                                                    <w:right w:val="none" w:sz="0" w:space="0" w:color="auto"/>
                                                  </w:divBdr>
                                                </w:div>
                                                <w:div w:id="135337472">
                                                  <w:marLeft w:val="0"/>
                                                  <w:marRight w:val="0"/>
                                                  <w:marTop w:val="0"/>
                                                  <w:marBottom w:val="0"/>
                                                  <w:divBdr>
                                                    <w:top w:val="none" w:sz="0" w:space="0" w:color="auto"/>
                                                    <w:left w:val="none" w:sz="0" w:space="0" w:color="auto"/>
                                                    <w:bottom w:val="none" w:sz="0" w:space="0" w:color="auto"/>
                                                    <w:right w:val="none" w:sz="0" w:space="0" w:color="auto"/>
                                                  </w:divBdr>
                                                </w:div>
                                                <w:div w:id="496656279">
                                                  <w:marLeft w:val="0"/>
                                                  <w:marRight w:val="0"/>
                                                  <w:marTop w:val="0"/>
                                                  <w:marBottom w:val="0"/>
                                                  <w:divBdr>
                                                    <w:top w:val="none" w:sz="0" w:space="0" w:color="auto"/>
                                                    <w:left w:val="none" w:sz="0" w:space="0" w:color="auto"/>
                                                    <w:bottom w:val="none" w:sz="0" w:space="0" w:color="auto"/>
                                                    <w:right w:val="none" w:sz="0" w:space="0" w:color="auto"/>
                                                  </w:divBdr>
                                                </w:div>
                                                <w:div w:id="1166048311">
                                                  <w:marLeft w:val="0"/>
                                                  <w:marRight w:val="0"/>
                                                  <w:marTop w:val="0"/>
                                                  <w:marBottom w:val="0"/>
                                                  <w:divBdr>
                                                    <w:top w:val="none" w:sz="0" w:space="0" w:color="auto"/>
                                                    <w:left w:val="none" w:sz="0" w:space="0" w:color="auto"/>
                                                    <w:bottom w:val="none" w:sz="0" w:space="0" w:color="auto"/>
                                                    <w:right w:val="none" w:sz="0" w:space="0" w:color="auto"/>
                                                  </w:divBdr>
                                                </w:div>
                                                <w:div w:id="2012366201">
                                                  <w:marLeft w:val="0"/>
                                                  <w:marRight w:val="0"/>
                                                  <w:marTop w:val="0"/>
                                                  <w:marBottom w:val="0"/>
                                                  <w:divBdr>
                                                    <w:top w:val="none" w:sz="0" w:space="0" w:color="auto"/>
                                                    <w:left w:val="none" w:sz="0" w:space="0" w:color="auto"/>
                                                    <w:bottom w:val="none" w:sz="0" w:space="0" w:color="auto"/>
                                                    <w:right w:val="none" w:sz="0" w:space="0" w:color="auto"/>
                                                  </w:divBdr>
                                                </w:div>
                                                <w:div w:id="1316255721">
                                                  <w:marLeft w:val="0"/>
                                                  <w:marRight w:val="0"/>
                                                  <w:marTop w:val="0"/>
                                                  <w:marBottom w:val="0"/>
                                                  <w:divBdr>
                                                    <w:top w:val="none" w:sz="0" w:space="0" w:color="auto"/>
                                                    <w:left w:val="none" w:sz="0" w:space="0" w:color="auto"/>
                                                    <w:bottom w:val="none" w:sz="0" w:space="0" w:color="auto"/>
                                                    <w:right w:val="none" w:sz="0" w:space="0" w:color="auto"/>
                                                  </w:divBdr>
                                                </w:div>
                                                <w:div w:id="1212352645">
                                                  <w:marLeft w:val="0"/>
                                                  <w:marRight w:val="0"/>
                                                  <w:marTop w:val="0"/>
                                                  <w:marBottom w:val="0"/>
                                                  <w:divBdr>
                                                    <w:top w:val="none" w:sz="0" w:space="0" w:color="auto"/>
                                                    <w:left w:val="none" w:sz="0" w:space="0" w:color="auto"/>
                                                    <w:bottom w:val="none" w:sz="0" w:space="0" w:color="auto"/>
                                                    <w:right w:val="none" w:sz="0" w:space="0" w:color="auto"/>
                                                  </w:divBdr>
                                                </w:div>
                                                <w:div w:id="1547988548">
                                                  <w:marLeft w:val="0"/>
                                                  <w:marRight w:val="0"/>
                                                  <w:marTop w:val="0"/>
                                                  <w:marBottom w:val="0"/>
                                                  <w:divBdr>
                                                    <w:top w:val="none" w:sz="0" w:space="0" w:color="auto"/>
                                                    <w:left w:val="none" w:sz="0" w:space="0" w:color="auto"/>
                                                    <w:bottom w:val="none" w:sz="0" w:space="0" w:color="auto"/>
                                                    <w:right w:val="none" w:sz="0" w:space="0" w:color="auto"/>
                                                  </w:divBdr>
                                                </w:div>
                                              </w:divsChild>
                                            </w:div>
                                            <w:div w:id="1363703146">
                                              <w:marLeft w:val="0"/>
                                              <w:marRight w:val="0"/>
                                              <w:marTop w:val="0"/>
                                              <w:marBottom w:val="0"/>
                                              <w:divBdr>
                                                <w:top w:val="none" w:sz="0" w:space="0" w:color="auto"/>
                                                <w:left w:val="none" w:sz="0" w:space="0" w:color="auto"/>
                                                <w:bottom w:val="none" w:sz="0" w:space="0" w:color="auto"/>
                                                <w:right w:val="none" w:sz="0" w:space="0" w:color="auto"/>
                                              </w:divBdr>
                                            </w:div>
                                            <w:div w:id="163513021">
                                              <w:marLeft w:val="0"/>
                                              <w:marRight w:val="0"/>
                                              <w:marTop w:val="0"/>
                                              <w:marBottom w:val="0"/>
                                              <w:divBdr>
                                                <w:top w:val="none" w:sz="0" w:space="0" w:color="auto"/>
                                                <w:left w:val="none" w:sz="0" w:space="0" w:color="auto"/>
                                                <w:bottom w:val="none" w:sz="0" w:space="0" w:color="auto"/>
                                                <w:right w:val="none" w:sz="0" w:space="0" w:color="auto"/>
                                              </w:divBdr>
                                              <w:divsChild>
                                                <w:div w:id="549538504">
                                                  <w:marLeft w:val="0"/>
                                                  <w:marRight w:val="0"/>
                                                  <w:marTop w:val="0"/>
                                                  <w:marBottom w:val="0"/>
                                                  <w:divBdr>
                                                    <w:top w:val="none" w:sz="0" w:space="0" w:color="auto"/>
                                                    <w:left w:val="none" w:sz="0" w:space="0" w:color="auto"/>
                                                    <w:bottom w:val="none" w:sz="0" w:space="0" w:color="auto"/>
                                                    <w:right w:val="none" w:sz="0" w:space="0" w:color="auto"/>
                                                  </w:divBdr>
                                                </w:div>
                                              </w:divsChild>
                                            </w:div>
                                            <w:div w:id="494683850">
                                              <w:marLeft w:val="0"/>
                                              <w:marRight w:val="0"/>
                                              <w:marTop w:val="0"/>
                                              <w:marBottom w:val="0"/>
                                              <w:divBdr>
                                                <w:top w:val="none" w:sz="0" w:space="0" w:color="auto"/>
                                                <w:left w:val="none" w:sz="0" w:space="0" w:color="auto"/>
                                                <w:bottom w:val="none" w:sz="0" w:space="0" w:color="auto"/>
                                                <w:right w:val="none" w:sz="0" w:space="0" w:color="auto"/>
                                              </w:divBdr>
                                            </w:div>
                                          </w:divsChild>
                                        </w:div>
                                        <w:div w:id="148787855">
                                          <w:marLeft w:val="0"/>
                                          <w:marRight w:val="0"/>
                                          <w:marTop w:val="0"/>
                                          <w:marBottom w:val="0"/>
                                          <w:divBdr>
                                            <w:top w:val="none" w:sz="0" w:space="0" w:color="auto"/>
                                            <w:left w:val="none" w:sz="0" w:space="0" w:color="auto"/>
                                            <w:bottom w:val="none" w:sz="0" w:space="0" w:color="auto"/>
                                            <w:right w:val="none" w:sz="0" w:space="0" w:color="auto"/>
                                          </w:divBdr>
                                          <w:divsChild>
                                            <w:div w:id="813565781">
                                              <w:marLeft w:val="0"/>
                                              <w:marRight w:val="0"/>
                                              <w:marTop w:val="0"/>
                                              <w:marBottom w:val="0"/>
                                              <w:divBdr>
                                                <w:top w:val="none" w:sz="0" w:space="0" w:color="auto"/>
                                                <w:left w:val="none" w:sz="0" w:space="0" w:color="auto"/>
                                                <w:bottom w:val="none" w:sz="0" w:space="0" w:color="auto"/>
                                                <w:right w:val="none" w:sz="0" w:space="0" w:color="auto"/>
                                              </w:divBdr>
                                            </w:div>
                                            <w:div w:id="2090810706">
                                              <w:marLeft w:val="0"/>
                                              <w:marRight w:val="0"/>
                                              <w:marTop w:val="0"/>
                                              <w:marBottom w:val="0"/>
                                              <w:divBdr>
                                                <w:top w:val="none" w:sz="0" w:space="0" w:color="auto"/>
                                                <w:left w:val="none" w:sz="0" w:space="0" w:color="auto"/>
                                                <w:bottom w:val="none" w:sz="0" w:space="0" w:color="auto"/>
                                                <w:right w:val="none" w:sz="0" w:space="0" w:color="auto"/>
                                              </w:divBdr>
                                              <w:divsChild>
                                                <w:div w:id="1218054543">
                                                  <w:marLeft w:val="0"/>
                                                  <w:marRight w:val="0"/>
                                                  <w:marTop w:val="0"/>
                                                  <w:marBottom w:val="0"/>
                                                  <w:divBdr>
                                                    <w:top w:val="none" w:sz="0" w:space="0" w:color="auto"/>
                                                    <w:left w:val="none" w:sz="0" w:space="0" w:color="auto"/>
                                                    <w:bottom w:val="none" w:sz="0" w:space="0" w:color="auto"/>
                                                    <w:right w:val="none" w:sz="0" w:space="0" w:color="auto"/>
                                                  </w:divBdr>
                                                </w:div>
                                                <w:div w:id="1177646635">
                                                  <w:marLeft w:val="0"/>
                                                  <w:marRight w:val="0"/>
                                                  <w:marTop w:val="0"/>
                                                  <w:marBottom w:val="0"/>
                                                  <w:divBdr>
                                                    <w:top w:val="none" w:sz="0" w:space="0" w:color="auto"/>
                                                    <w:left w:val="none" w:sz="0" w:space="0" w:color="auto"/>
                                                    <w:bottom w:val="none" w:sz="0" w:space="0" w:color="auto"/>
                                                    <w:right w:val="none" w:sz="0" w:space="0" w:color="auto"/>
                                                  </w:divBdr>
                                                </w:div>
                                                <w:div w:id="233205246">
                                                  <w:marLeft w:val="0"/>
                                                  <w:marRight w:val="0"/>
                                                  <w:marTop w:val="0"/>
                                                  <w:marBottom w:val="0"/>
                                                  <w:divBdr>
                                                    <w:top w:val="none" w:sz="0" w:space="0" w:color="auto"/>
                                                    <w:left w:val="none" w:sz="0" w:space="0" w:color="auto"/>
                                                    <w:bottom w:val="none" w:sz="0" w:space="0" w:color="auto"/>
                                                    <w:right w:val="none" w:sz="0" w:space="0" w:color="auto"/>
                                                  </w:divBdr>
                                                </w:div>
                                                <w:div w:id="1654798294">
                                                  <w:marLeft w:val="0"/>
                                                  <w:marRight w:val="0"/>
                                                  <w:marTop w:val="0"/>
                                                  <w:marBottom w:val="0"/>
                                                  <w:divBdr>
                                                    <w:top w:val="none" w:sz="0" w:space="0" w:color="auto"/>
                                                    <w:left w:val="none" w:sz="0" w:space="0" w:color="auto"/>
                                                    <w:bottom w:val="none" w:sz="0" w:space="0" w:color="auto"/>
                                                    <w:right w:val="none" w:sz="0" w:space="0" w:color="auto"/>
                                                  </w:divBdr>
                                                </w:div>
                                                <w:div w:id="534854917">
                                                  <w:marLeft w:val="0"/>
                                                  <w:marRight w:val="0"/>
                                                  <w:marTop w:val="0"/>
                                                  <w:marBottom w:val="0"/>
                                                  <w:divBdr>
                                                    <w:top w:val="none" w:sz="0" w:space="0" w:color="auto"/>
                                                    <w:left w:val="none" w:sz="0" w:space="0" w:color="auto"/>
                                                    <w:bottom w:val="none" w:sz="0" w:space="0" w:color="auto"/>
                                                    <w:right w:val="none" w:sz="0" w:space="0" w:color="auto"/>
                                                  </w:divBdr>
                                                </w:div>
                                                <w:div w:id="283271273">
                                                  <w:marLeft w:val="0"/>
                                                  <w:marRight w:val="0"/>
                                                  <w:marTop w:val="0"/>
                                                  <w:marBottom w:val="0"/>
                                                  <w:divBdr>
                                                    <w:top w:val="none" w:sz="0" w:space="0" w:color="auto"/>
                                                    <w:left w:val="none" w:sz="0" w:space="0" w:color="auto"/>
                                                    <w:bottom w:val="none" w:sz="0" w:space="0" w:color="auto"/>
                                                    <w:right w:val="none" w:sz="0" w:space="0" w:color="auto"/>
                                                  </w:divBdr>
                                                </w:div>
                                                <w:div w:id="877814372">
                                                  <w:marLeft w:val="0"/>
                                                  <w:marRight w:val="0"/>
                                                  <w:marTop w:val="0"/>
                                                  <w:marBottom w:val="0"/>
                                                  <w:divBdr>
                                                    <w:top w:val="none" w:sz="0" w:space="0" w:color="auto"/>
                                                    <w:left w:val="none" w:sz="0" w:space="0" w:color="auto"/>
                                                    <w:bottom w:val="none" w:sz="0" w:space="0" w:color="auto"/>
                                                    <w:right w:val="none" w:sz="0" w:space="0" w:color="auto"/>
                                                  </w:divBdr>
                                                </w:div>
                                                <w:div w:id="777456423">
                                                  <w:marLeft w:val="0"/>
                                                  <w:marRight w:val="0"/>
                                                  <w:marTop w:val="0"/>
                                                  <w:marBottom w:val="0"/>
                                                  <w:divBdr>
                                                    <w:top w:val="none" w:sz="0" w:space="0" w:color="auto"/>
                                                    <w:left w:val="none" w:sz="0" w:space="0" w:color="auto"/>
                                                    <w:bottom w:val="none" w:sz="0" w:space="0" w:color="auto"/>
                                                    <w:right w:val="none" w:sz="0" w:space="0" w:color="auto"/>
                                                  </w:divBdr>
                                                </w:div>
                                                <w:div w:id="1356612813">
                                                  <w:marLeft w:val="0"/>
                                                  <w:marRight w:val="0"/>
                                                  <w:marTop w:val="0"/>
                                                  <w:marBottom w:val="0"/>
                                                  <w:divBdr>
                                                    <w:top w:val="none" w:sz="0" w:space="0" w:color="auto"/>
                                                    <w:left w:val="none" w:sz="0" w:space="0" w:color="auto"/>
                                                    <w:bottom w:val="none" w:sz="0" w:space="0" w:color="auto"/>
                                                    <w:right w:val="none" w:sz="0" w:space="0" w:color="auto"/>
                                                  </w:divBdr>
                                                </w:div>
                                              </w:divsChild>
                                            </w:div>
                                            <w:div w:id="392123552">
                                              <w:marLeft w:val="0"/>
                                              <w:marRight w:val="0"/>
                                              <w:marTop w:val="0"/>
                                              <w:marBottom w:val="0"/>
                                              <w:divBdr>
                                                <w:top w:val="none" w:sz="0" w:space="0" w:color="auto"/>
                                                <w:left w:val="none" w:sz="0" w:space="0" w:color="auto"/>
                                                <w:bottom w:val="none" w:sz="0" w:space="0" w:color="auto"/>
                                                <w:right w:val="none" w:sz="0" w:space="0" w:color="auto"/>
                                              </w:divBdr>
                                            </w:div>
                                            <w:div w:id="841815052">
                                              <w:marLeft w:val="0"/>
                                              <w:marRight w:val="0"/>
                                              <w:marTop w:val="0"/>
                                              <w:marBottom w:val="0"/>
                                              <w:divBdr>
                                                <w:top w:val="none" w:sz="0" w:space="0" w:color="auto"/>
                                                <w:left w:val="none" w:sz="0" w:space="0" w:color="auto"/>
                                                <w:bottom w:val="none" w:sz="0" w:space="0" w:color="auto"/>
                                                <w:right w:val="none" w:sz="0" w:space="0" w:color="auto"/>
                                              </w:divBdr>
                                            </w:div>
                                            <w:div w:id="241650354">
                                              <w:marLeft w:val="0"/>
                                              <w:marRight w:val="0"/>
                                              <w:marTop w:val="0"/>
                                              <w:marBottom w:val="0"/>
                                              <w:divBdr>
                                                <w:top w:val="none" w:sz="0" w:space="0" w:color="auto"/>
                                                <w:left w:val="none" w:sz="0" w:space="0" w:color="auto"/>
                                                <w:bottom w:val="none" w:sz="0" w:space="0" w:color="auto"/>
                                                <w:right w:val="none" w:sz="0" w:space="0" w:color="auto"/>
                                              </w:divBdr>
                                            </w:div>
                                            <w:div w:id="992177408">
                                              <w:marLeft w:val="0"/>
                                              <w:marRight w:val="0"/>
                                              <w:marTop w:val="0"/>
                                              <w:marBottom w:val="0"/>
                                              <w:divBdr>
                                                <w:top w:val="none" w:sz="0" w:space="0" w:color="auto"/>
                                                <w:left w:val="none" w:sz="0" w:space="0" w:color="auto"/>
                                                <w:bottom w:val="none" w:sz="0" w:space="0" w:color="auto"/>
                                                <w:right w:val="none" w:sz="0" w:space="0" w:color="auto"/>
                                              </w:divBdr>
                                            </w:div>
                                            <w:div w:id="1062170019">
                                              <w:marLeft w:val="0"/>
                                              <w:marRight w:val="0"/>
                                              <w:marTop w:val="0"/>
                                              <w:marBottom w:val="0"/>
                                              <w:divBdr>
                                                <w:top w:val="none" w:sz="0" w:space="0" w:color="auto"/>
                                                <w:left w:val="none" w:sz="0" w:space="0" w:color="auto"/>
                                                <w:bottom w:val="none" w:sz="0" w:space="0" w:color="auto"/>
                                                <w:right w:val="none" w:sz="0" w:space="0" w:color="auto"/>
                                              </w:divBdr>
                                            </w:div>
                                            <w:div w:id="670715866">
                                              <w:marLeft w:val="0"/>
                                              <w:marRight w:val="0"/>
                                              <w:marTop w:val="0"/>
                                              <w:marBottom w:val="0"/>
                                              <w:divBdr>
                                                <w:top w:val="none" w:sz="0" w:space="0" w:color="auto"/>
                                                <w:left w:val="none" w:sz="0" w:space="0" w:color="auto"/>
                                                <w:bottom w:val="none" w:sz="0" w:space="0" w:color="auto"/>
                                                <w:right w:val="none" w:sz="0" w:space="0" w:color="auto"/>
                                              </w:divBdr>
                                            </w:div>
                                            <w:div w:id="1792480368">
                                              <w:marLeft w:val="0"/>
                                              <w:marRight w:val="0"/>
                                              <w:marTop w:val="0"/>
                                              <w:marBottom w:val="0"/>
                                              <w:divBdr>
                                                <w:top w:val="none" w:sz="0" w:space="0" w:color="auto"/>
                                                <w:left w:val="none" w:sz="0" w:space="0" w:color="auto"/>
                                                <w:bottom w:val="none" w:sz="0" w:space="0" w:color="auto"/>
                                                <w:right w:val="none" w:sz="0" w:space="0" w:color="auto"/>
                                              </w:divBdr>
                                            </w:div>
                                            <w:div w:id="577592572">
                                              <w:marLeft w:val="0"/>
                                              <w:marRight w:val="0"/>
                                              <w:marTop w:val="0"/>
                                              <w:marBottom w:val="0"/>
                                              <w:divBdr>
                                                <w:top w:val="none" w:sz="0" w:space="0" w:color="auto"/>
                                                <w:left w:val="none" w:sz="0" w:space="0" w:color="auto"/>
                                                <w:bottom w:val="none" w:sz="0" w:space="0" w:color="auto"/>
                                                <w:right w:val="none" w:sz="0" w:space="0" w:color="auto"/>
                                              </w:divBdr>
                                            </w:div>
                                            <w:div w:id="1503468818">
                                              <w:marLeft w:val="0"/>
                                              <w:marRight w:val="0"/>
                                              <w:marTop w:val="0"/>
                                              <w:marBottom w:val="0"/>
                                              <w:divBdr>
                                                <w:top w:val="none" w:sz="0" w:space="0" w:color="auto"/>
                                                <w:left w:val="none" w:sz="0" w:space="0" w:color="auto"/>
                                                <w:bottom w:val="none" w:sz="0" w:space="0" w:color="auto"/>
                                                <w:right w:val="none" w:sz="0" w:space="0" w:color="auto"/>
                                              </w:divBdr>
                                            </w:div>
                                            <w:div w:id="1567183891">
                                              <w:marLeft w:val="0"/>
                                              <w:marRight w:val="0"/>
                                              <w:marTop w:val="0"/>
                                              <w:marBottom w:val="0"/>
                                              <w:divBdr>
                                                <w:top w:val="none" w:sz="0" w:space="0" w:color="auto"/>
                                                <w:left w:val="none" w:sz="0" w:space="0" w:color="auto"/>
                                                <w:bottom w:val="none" w:sz="0" w:space="0" w:color="auto"/>
                                                <w:right w:val="none" w:sz="0" w:space="0" w:color="auto"/>
                                              </w:divBdr>
                                            </w:div>
                                          </w:divsChild>
                                        </w:div>
                                        <w:div w:id="1639216761">
                                          <w:marLeft w:val="0"/>
                                          <w:marRight w:val="0"/>
                                          <w:marTop w:val="0"/>
                                          <w:marBottom w:val="0"/>
                                          <w:divBdr>
                                            <w:top w:val="none" w:sz="0" w:space="0" w:color="auto"/>
                                            <w:left w:val="none" w:sz="0" w:space="0" w:color="auto"/>
                                            <w:bottom w:val="none" w:sz="0" w:space="0" w:color="auto"/>
                                            <w:right w:val="none" w:sz="0" w:space="0" w:color="auto"/>
                                          </w:divBdr>
                                          <w:divsChild>
                                            <w:div w:id="1434014249">
                                              <w:marLeft w:val="0"/>
                                              <w:marRight w:val="0"/>
                                              <w:marTop w:val="0"/>
                                              <w:marBottom w:val="0"/>
                                              <w:divBdr>
                                                <w:top w:val="none" w:sz="0" w:space="0" w:color="auto"/>
                                                <w:left w:val="none" w:sz="0" w:space="0" w:color="auto"/>
                                                <w:bottom w:val="none" w:sz="0" w:space="0" w:color="auto"/>
                                                <w:right w:val="none" w:sz="0" w:space="0" w:color="auto"/>
                                              </w:divBdr>
                                            </w:div>
                                            <w:div w:id="142046879">
                                              <w:marLeft w:val="0"/>
                                              <w:marRight w:val="0"/>
                                              <w:marTop w:val="0"/>
                                              <w:marBottom w:val="0"/>
                                              <w:divBdr>
                                                <w:top w:val="none" w:sz="0" w:space="0" w:color="auto"/>
                                                <w:left w:val="none" w:sz="0" w:space="0" w:color="auto"/>
                                                <w:bottom w:val="none" w:sz="0" w:space="0" w:color="auto"/>
                                                <w:right w:val="none" w:sz="0" w:space="0" w:color="auto"/>
                                              </w:divBdr>
                                            </w:div>
                                            <w:div w:id="1546134027">
                                              <w:marLeft w:val="0"/>
                                              <w:marRight w:val="0"/>
                                              <w:marTop w:val="0"/>
                                              <w:marBottom w:val="0"/>
                                              <w:divBdr>
                                                <w:top w:val="none" w:sz="0" w:space="0" w:color="auto"/>
                                                <w:left w:val="none" w:sz="0" w:space="0" w:color="auto"/>
                                                <w:bottom w:val="none" w:sz="0" w:space="0" w:color="auto"/>
                                                <w:right w:val="none" w:sz="0" w:space="0" w:color="auto"/>
                                              </w:divBdr>
                                            </w:div>
                                            <w:div w:id="50347828">
                                              <w:marLeft w:val="0"/>
                                              <w:marRight w:val="0"/>
                                              <w:marTop w:val="0"/>
                                              <w:marBottom w:val="0"/>
                                              <w:divBdr>
                                                <w:top w:val="none" w:sz="0" w:space="0" w:color="auto"/>
                                                <w:left w:val="none" w:sz="0" w:space="0" w:color="auto"/>
                                                <w:bottom w:val="none" w:sz="0" w:space="0" w:color="auto"/>
                                                <w:right w:val="none" w:sz="0" w:space="0" w:color="auto"/>
                                              </w:divBdr>
                                            </w:div>
                                            <w:div w:id="1303075208">
                                              <w:marLeft w:val="0"/>
                                              <w:marRight w:val="0"/>
                                              <w:marTop w:val="0"/>
                                              <w:marBottom w:val="0"/>
                                              <w:divBdr>
                                                <w:top w:val="none" w:sz="0" w:space="0" w:color="auto"/>
                                                <w:left w:val="none" w:sz="0" w:space="0" w:color="auto"/>
                                                <w:bottom w:val="none" w:sz="0" w:space="0" w:color="auto"/>
                                                <w:right w:val="none" w:sz="0" w:space="0" w:color="auto"/>
                                              </w:divBdr>
                                            </w:div>
                                            <w:div w:id="1490516629">
                                              <w:marLeft w:val="0"/>
                                              <w:marRight w:val="0"/>
                                              <w:marTop w:val="0"/>
                                              <w:marBottom w:val="0"/>
                                              <w:divBdr>
                                                <w:top w:val="none" w:sz="0" w:space="0" w:color="auto"/>
                                                <w:left w:val="none" w:sz="0" w:space="0" w:color="auto"/>
                                                <w:bottom w:val="none" w:sz="0" w:space="0" w:color="auto"/>
                                                <w:right w:val="none" w:sz="0" w:space="0" w:color="auto"/>
                                              </w:divBdr>
                                            </w:div>
                                          </w:divsChild>
                                        </w:div>
                                        <w:div w:id="842665212">
                                          <w:marLeft w:val="0"/>
                                          <w:marRight w:val="0"/>
                                          <w:marTop w:val="0"/>
                                          <w:marBottom w:val="0"/>
                                          <w:divBdr>
                                            <w:top w:val="none" w:sz="0" w:space="0" w:color="auto"/>
                                            <w:left w:val="none" w:sz="0" w:space="0" w:color="auto"/>
                                            <w:bottom w:val="none" w:sz="0" w:space="0" w:color="auto"/>
                                            <w:right w:val="none" w:sz="0" w:space="0" w:color="auto"/>
                                          </w:divBdr>
                                          <w:divsChild>
                                            <w:div w:id="813525841">
                                              <w:marLeft w:val="0"/>
                                              <w:marRight w:val="0"/>
                                              <w:marTop w:val="0"/>
                                              <w:marBottom w:val="0"/>
                                              <w:divBdr>
                                                <w:top w:val="none" w:sz="0" w:space="0" w:color="auto"/>
                                                <w:left w:val="none" w:sz="0" w:space="0" w:color="auto"/>
                                                <w:bottom w:val="none" w:sz="0" w:space="0" w:color="auto"/>
                                                <w:right w:val="none" w:sz="0" w:space="0" w:color="auto"/>
                                              </w:divBdr>
                                            </w:div>
                                            <w:div w:id="546920170">
                                              <w:marLeft w:val="0"/>
                                              <w:marRight w:val="0"/>
                                              <w:marTop w:val="0"/>
                                              <w:marBottom w:val="0"/>
                                              <w:divBdr>
                                                <w:top w:val="none" w:sz="0" w:space="0" w:color="auto"/>
                                                <w:left w:val="none" w:sz="0" w:space="0" w:color="auto"/>
                                                <w:bottom w:val="none" w:sz="0" w:space="0" w:color="auto"/>
                                                <w:right w:val="none" w:sz="0" w:space="0" w:color="auto"/>
                                              </w:divBdr>
                                            </w:div>
                                            <w:div w:id="377097248">
                                              <w:marLeft w:val="0"/>
                                              <w:marRight w:val="0"/>
                                              <w:marTop w:val="0"/>
                                              <w:marBottom w:val="0"/>
                                              <w:divBdr>
                                                <w:top w:val="none" w:sz="0" w:space="0" w:color="auto"/>
                                                <w:left w:val="none" w:sz="0" w:space="0" w:color="auto"/>
                                                <w:bottom w:val="none" w:sz="0" w:space="0" w:color="auto"/>
                                                <w:right w:val="none" w:sz="0" w:space="0" w:color="auto"/>
                                              </w:divBdr>
                                              <w:divsChild>
                                                <w:div w:id="8987436">
                                                  <w:marLeft w:val="0"/>
                                                  <w:marRight w:val="0"/>
                                                  <w:marTop w:val="0"/>
                                                  <w:marBottom w:val="0"/>
                                                  <w:divBdr>
                                                    <w:top w:val="none" w:sz="0" w:space="0" w:color="auto"/>
                                                    <w:left w:val="none" w:sz="0" w:space="0" w:color="auto"/>
                                                    <w:bottom w:val="none" w:sz="0" w:space="0" w:color="auto"/>
                                                    <w:right w:val="none" w:sz="0" w:space="0" w:color="auto"/>
                                                  </w:divBdr>
                                                </w:div>
                                                <w:div w:id="1679191183">
                                                  <w:marLeft w:val="0"/>
                                                  <w:marRight w:val="0"/>
                                                  <w:marTop w:val="0"/>
                                                  <w:marBottom w:val="0"/>
                                                  <w:divBdr>
                                                    <w:top w:val="none" w:sz="0" w:space="0" w:color="auto"/>
                                                    <w:left w:val="none" w:sz="0" w:space="0" w:color="auto"/>
                                                    <w:bottom w:val="none" w:sz="0" w:space="0" w:color="auto"/>
                                                    <w:right w:val="none" w:sz="0" w:space="0" w:color="auto"/>
                                                  </w:divBdr>
                                                </w:div>
                                                <w:div w:id="1476752279">
                                                  <w:marLeft w:val="0"/>
                                                  <w:marRight w:val="0"/>
                                                  <w:marTop w:val="0"/>
                                                  <w:marBottom w:val="0"/>
                                                  <w:divBdr>
                                                    <w:top w:val="none" w:sz="0" w:space="0" w:color="auto"/>
                                                    <w:left w:val="none" w:sz="0" w:space="0" w:color="auto"/>
                                                    <w:bottom w:val="none" w:sz="0" w:space="0" w:color="auto"/>
                                                    <w:right w:val="none" w:sz="0" w:space="0" w:color="auto"/>
                                                  </w:divBdr>
                                                </w:div>
                                                <w:div w:id="624700566">
                                                  <w:marLeft w:val="0"/>
                                                  <w:marRight w:val="0"/>
                                                  <w:marTop w:val="0"/>
                                                  <w:marBottom w:val="0"/>
                                                  <w:divBdr>
                                                    <w:top w:val="none" w:sz="0" w:space="0" w:color="auto"/>
                                                    <w:left w:val="none" w:sz="0" w:space="0" w:color="auto"/>
                                                    <w:bottom w:val="none" w:sz="0" w:space="0" w:color="auto"/>
                                                    <w:right w:val="none" w:sz="0" w:space="0" w:color="auto"/>
                                                  </w:divBdr>
                                                </w:div>
                                              </w:divsChild>
                                            </w:div>
                                            <w:div w:id="1672678515">
                                              <w:marLeft w:val="0"/>
                                              <w:marRight w:val="0"/>
                                              <w:marTop w:val="0"/>
                                              <w:marBottom w:val="0"/>
                                              <w:divBdr>
                                                <w:top w:val="none" w:sz="0" w:space="0" w:color="auto"/>
                                                <w:left w:val="none" w:sz="0" w:space="0" w:color="auto"/>
                                                <w:bottom w:val="none" w:sz="0" w:space="0" w:color="auto"/>
                                                <w:right w:val="none" w:sz="0" w:space="0" w:color="auto"/>
                                              </w:divBdr>
                                              <w:divsChild>
                                                <w:div w:id="721095161">
                                                  <w:marLeft w:val="0"/>
                                                  <w:marRight w:val="0"/>
                                                  <w:marTop w:val="0"/>
                                                  <w:marBottom w:val="0"/>
                                                  <w:divBdr>
                                                    <w:top w:val="none" w:sz="0" w:space="0" w:color="auto"/>
                                                    <w:left w:val="none" w:sz="0" w:space="0" w:color="auto"/>
                                                    <w:bottom w:val="none" w:sz="0" w:space="0" w:color="auto"/>
                                                    <w:right w:val="none" w:sz="0" w:space="0" w:color="auto"/>
                                                  </w:divBdr>
                                                </w:div>
                                                <w:div w:id="278028244">
                                                  <w:marLeft w:val="0"/>
                                                  <w:marRight w:val="0"/>
                                                  <w:marTop w:val="0"/>
                                                  <w:marBottom w:val="0"/>
                                                  <w:divBdr>
                                                    <w:top w:val="none" w:sz="0" w:space="0" w:color="auto"/>
                                                    <w:left w:val="none" w:sz="0" w:space="0" w:color="auto"/>
                                                    <w:bottom w:val="none" w:sz="0" w:space="0" w:color="auto"/>
                                                    <w:right w:val="none" w:sz="0" w:space="0" w:color="auto"/>
                                                  </w:divBdr>
                                                </w:div>
                                                <w:div w:id="2040083235">
                                                  <w:marLeft w:val="0"/>
                                                  <w:marRight w:val="0"/>
                                                  <w:marTop w:val="0"/>
                                                  <w:marBottom w:val="0"/>
                                                  <w:divBdr>
                                                    <w:top w:val="none" w:sz="0" w:space="0" w:color="auto"/>
                                                    <w:left w:val="none" w:sz="0" w:space="0" w:color="auto"/>
                                                    <w:bottom w:val="none" w:sz="0" w:space="0" w:color="auto"/>
                                                    <w:right w:val="none" w:sz="0" w:space="0" w:color="auto"/>
                                                  </w:divBdr>
                                                </w:div>
                                                <w:div w:id="1327174009">
                                                  <w:marLeft w:val="0"/>
                                                  <w:marRight w:val="0"/>
                                                  <w:marTop w:val="0"/>
                                                  <w:marBottom w:val="0"/>
                                                  <w:divBdr>
                                                    <w:top w:val="none" w:sz="0" w:space="0" w:color="auto"/>
                                                    <w:left w:val="none" w:sz="0" w:space="0" w:color="auto"/>
                                                    <w:bottom w:val="none" w:sz="0" w:space="0" w:color="auto"/>
                                                    <w:right w:val="none" w:sz="0" w:space="0" w:color="auto"/>
                                                  </w:divBdr>
                                                </w:div>
                                              </w:divsChild>
                                            </w:div>
                                            <w:div w:id="578563392">
                                              <w:marLeft w:val="0"/>
                                              <w:marRight w:val="0"/>
                                              <w:marTop w:val="0"/>
                                              <w:marBottom w:val="0"/>
                                              <w:divBdr>
                                                <w:top w:val="none" w:sz="0" w:space="0" w:color="auto"/>
                                                <w:left w:val="none" w:sz="0" w:space="0" w:color="auto"/>
                                                <w:bottom w:val="none" w:sz="0" w:space="0" w:color="auto"/>
                                                <w:right w:val="none" w:sz="0" w:space="0" w:color="auto"/>
                                              </w:divBdr>
                                            </w:div>
                                            <w:div w:id="2076856522">
                                              <w:marLeft w:val="0"/>
                                              <w:marRight w:val="0"/>
                                              <w:marTop w:val="0"/>
                                              <w:marBottom w:val="0"/>
                                              <w:divBdr>
                                                <w:top w:val="none" w:sz="0" w:space="0" w:color="auto"/>
                                                <w:left w:val="none" w:sz="0" w:space="0" w:color="auto"/>
                                                <w:bottom w:val="none" w:sz="0" w:space="0" w:color="auto"/>
                                                <w:right w:val="none" w:sz="0" w:space="0" w:color="auto"/>
                                              </w:divBdr>
                                            </w:div>
                                            <w:div w:id="2111392836">
                                              <w:marLeft w:val="0"/>
                                              <w:marRight w:val="0"/>
                                              <w:marTop w:val="0"/>
                                              <w:marBottom w:val="0"/>
                                              <w:divBdr>
                                                <w:top w:val="none" w:sz="0" w:space="0" w:color="auto"/>
                                                <w:left w:val="none" w:sz="0" w:space="0" w:color="auto"/>
                                                <w:bottom w:val="none" w:sz="0" w:space="0" w:color="auto"/>
                                                <w:right w:val="none" w:sz="0" w:space="0" w:color="auto"/>
                                              </w:divBdr>
                                            </w:div>
                                            <w:div w:id="1749229342">
                                              <w:marLeft w:val="0"/>
                                              <w:marRight w:val="0"/>
                                              <w:marTop w:val="0"/>
                                              <w:marBottom w:val="0"/>
                                              <w:divBdr>
                                                <w:top w:val="none" w:sz="0" w:space="0" w:color="auto"/>
                                                <w:left w:val="none" w:sz="0" w:space="0" w:color="auto"/>
                                                <w:bottom w:val="none" w:sz="0" w:space="0" w:color="auto"/>
                                                <w:right w:val="none" w:sz="0" w:space="0" w:color="auto"/>
                                              </w:divBdr>
                                            </w:div>
                                            <w:div w:id="1529105534">
                                              <w:marLeft w:val="0"/>
                                              <w:marRight w:val="0"/>
                                              <w:marTop w:val="0"/>
                                              <w:marBottom w:val="0"/>
                                              <w:divBdr>
                                                <w:top w:val="none" w:sz="0" w:space="0" w:color="auto"/>
                                                <w:left w:val="none" w:sz="0" w:space="0" w:color="auto"/>
                                                <w:bottom w:val="none" w:sz="0" w:space="0" w:color="auto"/>
                                                <w:right w:val="none" w:sz="0" w:space="0" w:color="auto"/>
                                              </w:divBdr>
                                              <w:divsChild>
                                                <w:div w:id="1556968016">
                                                  <w:marLeft w:val="0"/>
                                                  <w:marRight w:val="0"/>
                                                  <w:marTop w:val="0"/>
                                                  <w:marBottom w:val="0"/>
                                                  <w:divBdr>
                                                    <w:top w:val="none" w:sz="0" w:space="0" w:color="auto"/>
                                                    <w:left w:val="none" w:sz="0" w:space="0" w:color="auto"/>
                                                    <w:bottom w:val="none" w:sz="0" w:space="0" w:color="auto"/>
                                                    <w:right w:val="none" w:sz="0" w:space="0" w:color="auto"/>
                                                  </w:divBdr>
                                                </w:div>
                                                <w:div w:id="463811886">
                                                  <w:marLeft w:val="0"/>
                                                  <w:marRight w:val="0"/>
                                                  <w:marTop w:val="0"/>
                                                  <w:marBottom w:val="0"/>
                                                  <w:divBdr>
                                                    <w:top w:val="none" w:sz="0" w:space="0" w:color="auto"/>
                                                    <w:left w:val="none" w:sz="0" w:space="0" w:color="auto"/>
                                                    <w:bottom w:val="none" w:sz="0" w:space="0" w:color="auto"/>
                                                    <w:right w:val="none" w:sz="0" w:space="0" w:color="auto"/>
                                                  </w:divBdr>
                                                </w:div>
                                                <w:div w:id="1237396470">
                                                  <w:marLeft w:val="0"/>
                                                  <w:marRight w:val="0"/>
                                                  <w:marTop w:val="0"/>
                                                  <w:marBottom w:val="0"/>
                                                  <w:divBdr>
                                                    <w:top w:val="none" w:sz="0" w:space="0" w:color="auto"/>
                                                    <w:left w:val="none" w:sz="0" w:space="0" w:color="auto"/>
                                                    <w:bottom w:val="none" w:sz="0" w:space="0" w:color="auto"/>
                                                    <w:right w:val="none" w:sz="0" w:space="0" w:color="auto"/>
                                                  </w:divBdr>
                                                </w:div>
                                                <w:div w:id="113641610">
                                                  <w:marLeft w:val="0"/>
                                                  <w:marRight w:val="0"/>
                                                  <w:marTop w:val="0"/>
                                                  <w:marBottom w:val="0"/>
                                                  <w:divBdr>
                                                    <w:top w:val="none" w:sz="0" w:space="0" w:color="auto"/>
                                                    <w:left w:val="none" w:sz="0" w:space="0" w:color="auto"/>
                                                    <w:bottom w:val="none" w:sz="0" w:space="0" w:color="auto"/>
                                                    <w:right w:val="none" w:sz="0" w:space="0" w:color="auto"/>
                                                  </w:divBdr>
                                                </w:div>
                                                <w:div w:id="550965618">
                                                  <w:marLeft w:val="0"/>
                                                  <w:marRight w:val="0"/>
                                                  <w:marTop w:val="0"/>
                                                  <w:marBottom w:val="0"/>
                                                  <w:divBdr>
                                                    <w:top w:val="none" w:sz="0" w:space="0" w:color="auto"/>
                                                    <w:left w:val="none" w:sz="0" w:space="0" w:color="auto"/>
                                                    <w:bottom w:val="none" w:sz="0" w:space="0" w:color="auto"/>
                                                    <w:right w:val="none" w:sz="0" w:space="0" w:color="auto"/>
                                                  </w:divBdr>
                                                </w:div>
                                              </w:divsChild>
                                            </w:div>
                                            <w:div w:id="219751820">
                                              <w:marLeft w:val="0"/>
                                              <w:marRight w:val="0"/>
                                              <w:marTop w:val="0"/>
                                              <w:marBottom w:val="0"/>
                                              <w:divBdr>
                                                <w:top w:val="none" w:sz="0" w:space="0" w:color="auto"/>
                                                <w:left w:val="none" w:sz="0" w:space="0" w:color="auto"/>
                                                <w:bottom w:val="none" w:sz="0" w:space="0" w:color="auto"/>
                                                <w:right w:val="none" w:sz="0" w:space="0" w:color="auto"/>
                                              </w:divBdr>
                                            </w:div>
                                            <w:div w:id="17701900">
                                              <w:marLeft w:val="0"/>
                                              <w:marRight w:val="0"/>
                                              <w:marTop w:val="0"/>
                                              <w:marBottom w:val="0"/>
                                              <w:divBdr>
                                                <w:top w:val="none" w:sz="0" w:space="0" w:color="auto"/>
                                                <w:left w:val="none" w:sz="0" w:space="0" w:color="auto"/>
                                                <w:bottom w:val="none" w:sz="0" w:space="0" w:color="auto"/>
                                                <w:right w:val="none" w:sz="0" w:space="0" w:color="auto"/>
                                              </w:divBdr>
                                            </w:div>
                                            <w:div w:id="173768546">
                                              <w:marLeft w:val="0"/>
                                              <w:marRight w:val="0"/>
                                              <w:marTop w:val="0"/>
                                              <w:marBottom w:val="0"/>
                                              <w:divBdr>
                                                <w:top w:val="none" w:sz="0" w:space="0" w:color="auto"/>
                                                <w:left w:val="none" w:sz="0" w:space="0" w:color="auto"/>
                                                <w:bottom w:val="none" w:sz="0" w:space="0" w:color="auto"/>
                                                <w:right w:val="none" w:sz="0" w:space="0" w:color="auto"/>
                                              </w:divBdr>
                                            </w:div>
                                            <w:div w:id="1989477631">
                                              <w:marLeft w:val="0"/>
                                              <w:marRight w:val="0"/>
                                              <w:marTop w:val="0"/>
                                              <w:marBottom w:val="0"/>
                                              <w:divBdr>
                                                <w:top w:val="none" w:sz="0" w:space="0" w:color="auto"/>
                                                <w:left w:val="none" w:sz="0" w:space="0" w:color="auto"/>
                                                <w:bottom w:val="none" w:sz="0" w:space="0" w:color="auto"/>
                                                <w:right w:val="none" w:sz="0" w:space="0" w:color="auto"/>
                                              </w:divBdr>
                                            </w:div>
                                            <w:div w:id="792021645">
                                              <w:marLeft w:val="0"/>
                                              <w:marRight w:val="0"/>
                                              <w:marTop w:val="0"/>
                                              <w:marBottom w:val="0"/>
                                              <w:divBdr>
                                                <w:top w:val="none" w:sz="0" w:space="0" w:color="auto"/>
                                                <w:left w:val="none" w:sz="0" w:space="0" w:color="auto"/>
                                                <w:bottom w:val="none" w:sz="0" w:space="0" w:color="auto"/>
                                                <w:right w:val="none" w:sz="0" w:space="0" w:color="auto"/>
                                              </w:divBdr>
                                            </w:div>
                                          </w:divsChild>
                                        </w:div>
                                        <w:div w:id="1541429416">
                                          <w:marLeft w:val="0"/>
                                          <w:marRight w:val="0"/>
                                          <w:marTop w:val="0"/>
                                          <w:marBottom w:val="0"/>
                                          <w:divBdr>
                                            <w:top w:val="none" w:sz="0" w:space="0" w:color="auto"/>
                                            <w:left w:val="none" w:sz="0" w:space="0" w:color="auto"/>
                                            <w:bottom w:val="none" w:sz="0" w:space="0" w:color="auto"/>
                                            <w:right w:val="none" w:sz="0" w:space="0" w:color="auto"/>
                                          </w:divBdr>
                                          <w:divsChild>
                                            <w:div w:id="790130000">
                                              <w:marLeft w:val="0"/>
                                              <w:marRight w:val="0"/>
                                              <w:marTop w:val="0"/>
                                              <w:marBottom w:val="0"/>
                                              <w:divBdr>
                                                <w:top w:val="none" w:sz="0" w:space="0" w:color="auto"/>
                                                <w:left w:val="none" w:sz="0" w:space="0" w:color="auto"/>
                                                <w:bottom w:val="none" w:sz="0" w:space="0" w:color="auto"/>
                                                <w:right w:val="none" w:sz="0" w:space="0" w:color="auto"/>
                                              </w:divBdr>
                                            </w:div>
                                            <w:div w:id="942998004">
                                              <w:marLeft w:val="0"/>
                                              <w:marRight w:val="0"/>
                                              <w:marTop w:val="0"/>
                                              <w:marBottom w:val="0"/>
                                              <w:divBdr>
                                                <w:top w:val="none" w:sz="0" w:space="0" w:color="auto"/>
                                                <w:left w:val="none" w:sz="0" w:space="0" w:color="auto"/>
                                                <w:bottom w:val="none" w:sz="0" w:space="0" w:color="auto"/>
                                                <w:right w:val="none" w:sz="0" w:space="0" w:color="auto"/>
                                              </w:divBdr>
                                            </w:div>
                                            <w:div w:id="63332126">
                                              <w:marLeft w:val="0"/>
                                              <w:marRight w:val="0"/>
                                              <w:marTop w:val="0"/>
                                              <w:marBottom w:val="0"/>
                                              <w:divBdr>
                                                <w:top w:val="none" w:sz="0" w:space="0" w:color="auto"/>
                                                <w:left w:val="none" w:sz="0" w:space="0" w:color="auto"/>
                                                <w:bottom w:val="none" w:sz="0" w:space="0" w:color="auto"/>
                                                <w:right w:val="none" w:sz="0" w:space="0" w:color="auto"/>
                                              </w:divBdr>
                                            </w:div>
                                            <w:div w:id="945691298">
                                              <w:marLeft w:val="0"/>
                                              <w:marRight w:val="0"/>
                                              <w:marTop w:val="0"/>
                                              <w:marBottom w:val="0"/>
                                              <w:divBdr>
                                                <w:top w:val="none" w:sz="0" w:space="0" w:color="auto"/>
                                                <w:left w:val="none" w:sz="0" w:space="0" w:color="auto"/>
                                                <w:bottom w:val="none" w:sz="0" w:space="0" w:color="auto"/>
                                                <w:right w:val="none" w:sz="0" w:space="0" w:color="auto"/>
                                              </w:divBdr>
                                            </w:div>
                                          </w:divsChild>
                                        </w:div>
                                        <w:div w:id="1091075888">
                                          <w:marLeft w:val="0"/>
                                          <w:marRight w:val="0"/>
                                          <w:marTop w:val="0"/>
                                          <w:marBottom w:val="0"/>
                                          <w:divBdr>
                                            <w:top w:val="none" w:sz="0" w:space="0" w:color="auto"/>
                                            <w:left w:val="none" w:sz="0" w:space="0" w:color="auto"/>
                                            <w:bottom w:val="none" w:sz="0" w:space="0" w:color="auto"/>
                                            <w:right w:val="none" w:sz="0" w:space="0" w:color="auto"/>
                                          </w:divBdr>
                                          <w:divsChild>
                                            <w:div w:id="1262565565">
                                              <w:marLeft w:val="0"/>
                                              <w:marRight w:val="0"/>
                                              <w:marTop w:val="0"/>
                                              <w:marBottom w:val="0"/>
                                              <w:divBdr>
                                                <w:top w:val="none" w:sz="0" w:space="0" w:color="auto"/>
                                                <w:left w:val="none" w:sz="0" w:space="0" w:color="auto"/>
                                                <w:bottom w:val="none" w:sz="0" w:space="0" w:color="auto"/>
                                                <w:right w:val="none" w:sz="0" w:space="0" w:color="auto"/>
                                              </w:divBdr>
                                            </w:div>
                                            <w:div w:id="1348559987">
                                              <w:marLeft w:val="0"/>
                                              <w:marRight w:val="0"/>
                                              <w:marTop w:val="0"/>
                                              <w:marBottom w:val="0"/>
                                              <w:divBdr>
                                                <w:top w:val="none" w:sz="0" w:space="0" w:color="auto"/>
                                                <w:left w:val="none" w:sz="0" w:space="0" w:color="auto"/>
                                                <w:bottom w:val="none" w:sz="0" w:space="0" w:color="auto"/>
                                                <w:right w:val="none" w:sz="0" w:space="0" w:color="auto"/>
                                              </w:divBdr>
                                            </w:div>
                                            <w:div w:id="720400020">
                                              <w:marLeft w:val="0"/>
                                              <w:marRight w:val="0"/>
                                              <w:marTop w:val="0"/>
                                              <w:marBottom w:val="0"/>
                                              <w:divBdr>
                                                <w:top w:val="none" w:sz="0" w:space="0" w:color="auto"/>
                                                <w:left w:val="none" w:sz="0" w:space="0" w:color="auto"/>
                                                <w:bottom w:val="none" w:sz="0" w:space="0" w:color="auto"/>
                                                <w:right w:val="none" w:sz="0" w:space="0" w:color="auto"/>
                                              </w:divBdr>
                                            </w:div>
                                            <w:div w:id="721946897">
                                              <w:marLeft w:val="0"/>
                                              <w:marRight w:val="0"/>
                                              <w:marTop w:val="0"/>
                                              <w:marBottom w:val="0"/>
                                              <w:divBdr>
                                                <w:top w:val="none" w:sz="0" w:space="0" w:color="auto"/>
                                                <w:left w:val="none" w:sz="0" w:space="0" w:color="auto"/>
                                                <w:bottom w:val="none" w:sz="0" w:space="0" w:color="auto"/>
                                                <w:right w:val="none" w:sz="0" w:space="0" w:color="auto"/>
                                              </w:divBdr>
                                              <w:divsChild>
                                                <w:div w:id="1118179175">
                                                  <w:marLeft w:val="0"/>
                                                  <w:marRight w:val="0"/>
                                                  <w:marTop w:val="0"/>
                                                  <w:marBottom w:val="0"/>
                                                  <w:divBdr>
                                                    <w:top w:val="none" w:sz="0" w:space="0" w:color="auto"/>
                                                    <w:left w:val="none" w:sz="0" w:space="0" w:color="auto"/>
                                                    <w:bottom w:val="none" w:sz="0" w:space="0" w:color="auto"/>
                                                    <w:right w:val="none" w:sz="0" w:space="0" w:color="auto"/>
                                                  </w:divBdr>
                                                </w:div>
                                                <w:div w:id="2098407300">
                                                  <w:marLeft w:val="0"/>
                                                  <w:marRight w:val="0"/>
                                                  <w:marTop w:val="0"/>
                                                  <w:marBottom w:val="0"/>
                                                  <w:divBdr>
                                                    <w:top w:val="none" w:sz="0" w:space="0" w:color="auto"/>
                                                    <w:left w:val="none" w:sz="0" w:space="0" w:color="auto"/>
                                                    <w:bottom w:val="none" w:sz="0" w:space="0" w:color="auto"/>
                                                    <w:right w:val="none" w:sz="0" w:space="0" w:color="auto"/>
                                                  </w:divBdr>
                                                </w:div>
                                                <w:div w:id="2034071370">
                                                  <w:marLeft w:val="0"/>
                                                  <w:marRight w:val="0"/>
                                                  <w:marTop w:val="0"/>
                                                  <w:marBottom w:val="0"/>
                                                  <w:divBdr>
                                                    <w:top w:val="none" w:sz="0" w:space="0" w:color="auto"/>
                                                    <w:left w:val="none" w:sz="0" w:space="0" w:color="auto"/>
                                                    <w:bottom w:val="none" w:sz="0" w:space="0" w:color="auto"/>
                                                    <w:right w:val="none" w:sz="0" w:space="0" w:color="auto"/>
                                                  </w:divBdr>
                                                </w:div>
                                                <w:div w:id="2140368886">
                                                  <w:marLeft w:val="0"/>
                                                  <w:marRight w:val="0"/>
                                                  <w:marTop w:val="0"/>
                                                  <w:marBottom w:val="0"/>
                                                  <w:divBdr>
                                                    <w:top w:val="none" w:sz="0" w:space="0" w:color="auto"/>
                                                    <w:left w:val="none" w:sz="0" w:space="0" w:color="auto"/>
                                                    <w:bottom w:val="none" w:sz="0" w:space="0" w:color="auto"/>
                                                    <w:right w:val="none" w:sz="0" w:space="0" w:color="auto"/>
                                                  </w:divBdr>
                                                </w:div>
                                                <w:div w:id="1426806710">
                                                  <w:marLeft w:val="0"/>
                                                  <w:marRight w:val="0"/>
                                                  <w:marTop w:val="0"/>
                                                  <w:marBottom w:val="0"/>
                                                  <w:divBdr>
                                                    <w:top w:val="none" w:sz="0" w:space="0" w:color="auto"/>
                                                    <w:left w:val="none" w:sz="0" w:space="0" w:color="auto"/>
                                                    <w:bottom w:val="none" w:sz="0" w:space="0" w:color="auto"/>
                                                    <w:right w:val="none" w:sz="0" w:space="0" w:color="auto"/>
                                                  </w:divBdr>
                                                </w:div>
                                                <w:div w:id="158546482">
                                                  <w:marLeft w:val="0"/>
                                                  <w:marRight w:val="0"/>
                                                  <w:marTop w:val="0"/>
                                                  <w:marBottom w:val="0"/>
                                                  <w:divBdr>
                                                    <w:top w:val="none" w:sz="0" w:space="0" w:color="auto"/>
                                                    <w:left w:val="none" w:sz="0" w:space="0" w:color="auto"/>
                                                    <w:bottom w:val="none" w:sz="0" w:space="0" w:color="auto"/>
                                                    <w:right w:val="none" w:sz="0" w:space="0" w:color="auto"/>
                                                  </w:divBdr>
                                                </w:div>
                                                <w:div w:id="716976022">
                                                  <w:marLeft w:val="0"/>
                                                  <w:marRight w:val="0"/>
                                                  <w:marTop w:val="0"/>
                                                  <w:marBottom w:val="0"/>
                                                  <w:divBdr>
                                                    <w:top w:val="none" w:sz="0" w:space="0" w:color="auto"/>
                                                    <w:left w:val="none" w:sz="0" w:space="0" w:color="auto"/>
                                                    <w:bottom w:val="none" w:sz="0" w:space="0" w:color="auto"/>
                                                    <w:right w:val="none" w:sz="0" w:space="0" w:color="auto"/>
                                                  </w:divBdr>
                                                </w:div>
                                              </w:divsChild>
                                            </w:div>
                                            <w:div w:id="1522430728">
                                              <w:marLeft w:val="0"/>
                                              <w:marRight w:val="0"/>
                                              <w:marTop w:val="0"/>
                                              <w:marBottom w:val="0"/>
                                              <w:divBdr>
                                                <w:top w:val="none" w:sz="0" w:space="0" w:color="auto"/>
                                                <w:left w:val="none" w:sz="0" w:space="0" w:color="auto"/>
                                                <w:bottom w:val="none" w:sz="0" w:space="0" w:color="auto"/>
                                                <w:right w:val="none" w:sz="0" w:space="0" w:color="auto"/>
                                              </w:divBdr>
                                              <w:divsChild>
                                                <w:div w:id="1503081709">
                                                  <w:marLeft w:val="0"/>
                                                  <w:marRight w:val="0"/>
                                                  <w:marTop w:val="0"/>
                                                  <w:marBottom w:val="0"/>
                                                  <w:divBdr>
                                                    <w:top w:val="none" w:sz="0" w:space="0" w:color="auto"/>
                                                    <w:left w:val="none" w:sz="0" w:space="0" w:color="auto"/>
                                                    <w:bottom w:val="none" w:sz="0" w:space="0" w:color="auto"/>
                                                    <w:right w:val="none" w:sz="0" w:space="0" w:color="auto"/>
                                                  </w:divBdr>
                                                </w:div>
                                                <w:div w:id="111364987">
                                                  <w:marLeft w:val="0"/>
                                                  <w:marRight w:val="0"/>
                                                  <w:marTop w:val="0"/>
                                                  <w:marBottom w:val="0"/>
                                                  <w:divBdr>
                                                    <w:top w:val="none" w:sz="0" w:space="0" w:color="auto"/>
                                                    <w:left w:val="none" w:sz="0" w:space="0" w:color="auto"/>
                                                    <w:bottom w:val="none" w:sz="0" w:space="0" w:color="auto"/>
                                                    <w:right w:val="none" w:sz="0" w:space="0" w:color="auto"/>
                                                  </w:divBdr>
                                                </w:div>
                                              </w:divsChild>
                                            </w:div>
                                            <w:div w:id="754939394">
                                              <w:marLeft w:val="0"/>
                                              <w:marRight w:val="0"/>
                                              <w:marTop w:val="0"/>
                                              <w:marBottom w:val="0"/>
                                              <w:divBdr>
                                                <w:top w:val="none" w:sz="0" w:space="0" w:color="auto"/>
                                                <w:left w:val="none" w:sz="0" w:space="0" w:color="auto"/>
                                                <w:bottom w:val="none" w:sz="0" w:space="0" w:color="auto"/>
                                                <w:right w:val="none" w:sz="0" w:space="0" w:color="auto"/>
                                              </w:divBdr>
                                            </w:div>
                                            <w:div w:id="1588420243">
                                              <w:marLeft w:val="0"/>
                                              <w:marRight w:val="0"/>
                                              <w:marTop w:val="0"/>
                                              <w:marBottom w:val="0"/>
                                              <w:divBdr>
                                                <w:top w:val="none" w:sz="0" w:space="0" w:color="auto"/>
                                                <w:left w:val="none" w:sz="0" w:space="0" w:color="auto"/>
                                                <w:bottom w:val="none" w:sz="0" w:space="0" w:color="auto"/>
                                                <w:right w:val="none" w:sz="0" w:space="0" w:color="auto"/>
                                              </w:divBdr>
                                            </w:div>
                                            <w:div w:id="1250502405">
                                              <w:marLeft w:val="0"/>
                                              <w:marRight w:val="0"/>
                                              <w:marTop w:val="0"/>
                                              <w:marBottom w:val="0"/>
                                              <w:divBdr>
                                                <w:top w:val="none" w:sz="0" w:space="0" w:color="auto"/>
                                                <w:left w:val="none" w:sz="0" w:space="0" w:color="auto"/>
                                                <w:bottom w:val="none" w:sz="0" w:space="0" w:color="auto"/>
                                                <w:right w:val="none" w:sz="0" w:space="0" w:color="auto"/>
                                              </w:divBdr>
                                            </w:div>
                                            <w:div w:id="2080906187">
                                              <w:marLeft w:val="0"/>
                                              <w:marRight w:val="0"/>
                                              <w:marTop w:val="0"/>
                                              <w:marBottom w:val="0"/>
                                              <w:divBdr>
                                                <w:top w:val="none" w:sz="0" w:space="0" w:color="auto"/>
                                                <w:left w:val="none" w:sz="0" w:space="0" w:color="auto"/>
                                                <w:bottom w:val="none" w:sz="0" w:space="0" w:color="auto"/>
                                                <w:right w:val="none" w:sz="0" w:space="0" w:color="auto"/>
                                              </w:divBdr>
                                            </w:div>
                                            <w:div w:id="1492211903">
                                              <w:marLeft w:val="0"/>
                                              <w:marRight w:val="0"/>
                                              <w:marTop w:val="0"/>
                                              <w:marBottom w:val="0"/>
                                              <w:divBdr>
                                                <w:top w:val="none" w:sz="0" w:space="0" w:color="auto"/>
                                                <w:left w:val="none" w:sz="0" w:space="0" w:color="auto"/>
                                                <w:bottom w:val="none" w:sz="0" w:space="0" w:color="auto"/>
                                                <w:right w:val="none" w:sz="0" w:space="0" w:color="auto"/>
                                              </w:divBdr>
                                            </w:div>
                                          </w:divsChild>
                                        </w:div>
                                        <w:div w:id="1215461555">
                                          <w:marLeft w:val="0"/>
                                          <w:marRight w:val="0"/>
                                          <w:marTop w:val="0"/>
                                          <w:marBottom w:val="0"/>
                                          <w:divBdr>
                                            <w:top w:val="none" w:sz="0" w:space="0" w:color="auto"/>
                                            <w:left w:val="none" w:sz="0" w:space="0" w:color="auto"/>
                                            <w:bottom w:val="none" w:sz="0" w:space="0" w:color="auto"/>
                                            <w:right w:val="none" w:sz="0" w:space="0" w:color="auto"/>
                                          </w:divBdr>
                                          <w:divsChild>
                                            <w:div w:id="1956717981">
                                              <w:marLeft w:val="0"/>
                                              <w:marRight w:val="0"/>
                                              <w:marTop w:val="0"/>
                                              <w:marBottom w:val="0"/>
                                              <w:divBdr>
                                                <w:top w:val="none" w:sz="0" w:space="0" w:color="auto"/>
                                                <w:left w:val="none" w:sz="0" w:space="0" w:color="auto"/>
                                                <w:bottom w:val="none" w:sz="0" w:space="0" w:color="auto"/>
                                                <w:right w:val="none" w:sz="0" w:space="0" w:color="auto"/>
                                              </w:divBdr>
                                            </w:div>
                                            <w:div w:id="31005181">
                                              <w:marLeft w:val="0"/>
                                              <w:marRight w:val="0"/>
                                              <w:marTop w:val="0"/>
                                              <w:marBottom w:val="0"/>
                                              <w:divBdr>
                                                <w:top w:val="none" w:sz="0" w:space="0" w:color="auto"/>
                                                <w:left w:val="none" w:sz="0" w:space="0" w:color="auto"/>
                                                <w:bottom w:val="none" w:sz="0" w:space="0" w:color="auto"/>
                                                <w:right w:val="none" w:sz="0" w:space="0" w:color="auto"/>
                                              </w:divBdr>
                                            </w:div>
                                            <w:div w:id="191462555">
                                              <w:marLeft w:val="0"/>
                                              <w:marRight w:val="0"/>
                                              <w:marTop w:val="0"/>
                                              <w:marBottom w:val="0"/>
                                              <w:divBdr>
                                                <w:top w:val="none" w:sz="0" w:space="0" w:color="auto"/>
                                                <w:left w:val="none" w:sz="0" w:space="0" w:color="auto"/>
                                                <w:bottom w:val="none" w:sz="0" w:space="0" w:color="auto"/>
                                                <w:right w:val="none" w:sz="0" w:space="0" w:color="auto"/>
                                              </w:divBdr>
                                            </w:div>
                                            <w:div w:id="1991905239">
                                              <w:marLeft w:val="0"/>
                                              <w:marRight w:val="0"/>
                                              <w:marTop w:val="0"/>
                                              <w:marBottom w:val="0"/>
                                              <w:divBdr>
                                                <w:top w:val="none" w:sz="0" w:space="0" w:color="auto"/>
                                                <w:left w:val="none" w:sz="0" w:space="0" w:color="auto"/>
                                                <w:bottom w:val="none" w:sz="0" w:space="0" w:color="auto"/>
                                                <w:right w:val="none" w:sz="0" w:space="0" w:color="auto"/>
                                              </w:divBdr>
                                            </w:div>
                                          </w:divsChild>
                                        </w:div>
                                        <w:div w:id="956373263">
                                          <w:marLeft w:val="0"/>
                                          <w:marRight w:val="0"/>
                                          <w:marTop w:val="0"/>
                                          <w:marBottom w:val="0"/>
                                          <w:divBdr>
                                            <w:top w:val="none" w:sz="0" w:space="0" w:color="auto"/>
                                            <w:left w:val="none" w:sz="0" w:space="0" w:color="auto"/>
                                            <w:bottom w:val="none" w:sz="0" w:space="0" w:color="auto"/>
                                            <w:right w:val="none" w:sz="0" w:space="0" w:color="auto"/>
                                          </w:divBdr>
                                          <w:divsChild>
                                            <w:div w:id="249582303">
                                              <w:marLeft w:val="0"/>
                                              <w:marRight w:val="0"/>
                                              <w:marTop w:val="0"/>
                                              <w:marBottom w:val="0"/>
                                              <w:divBdr>
                                                <w:top w:val="none" w:sz="0" w:space="0" w:color="auto"/>
                                                <w:left w:val="none" w:sz="0" w:space="0" w:color="auto"/>
                                                <w:bottom w:val="none" w:sz="0" w:space="0" w:color="auto"/>
                                                <w:right w:val="none" w:sz="0" w:space="0" w:color="auto"/>
                                              </w:divBdr>
                                            </w:div>
                                            <w:div w:id="1460151981">
                                              <w:marLeft w:val="0"/>
                                              <w:marRight w:val="0"/>
                                              <w:marTop w:val="0"/>
                                              <w:marBottom w:val="0"/>
                                              <w:divBdr>
                                                <w:top w:val="none" w:sz="0" w:space="0" w:color="auto"/>
                                                <w:left w:val="none" w:sz="0" w:space="0" w:color="auto"/>
                                                <w:bottom w:val="none" w:sz="0" w:space="0" w:color="auto"/>
                                                <w:right w:val="none" w:sz="0" w:space="0" w:color="auto"/>
                                              </w:divBdr>
                                            </w:div>
                                            <w:div w:id="1463887494">
                                              <w:marLeft w:val="0"/>
                                              <w:marRight w:val="0"/>
                                              <w:marTop w:val="0"/>
                                              <w:marBottom w:val="0"/>
                                              <w:divBdr>
                                                <w:top w:val="none" w:sz="0" w:space="0" w:color="auto"/>
                                                <w:left w:val="none" w:sz="0" w:space="0" w:color="auto"/>
                                                <w:bottom w:val="none" w:sz="0" w:space="0" w:color="auto"/>
                                                <w:right w:val="none" w:sz="0" w:space="0" w:color="auto"/>
                                              </w:divBdr>
                                            </w:div>
                                            <w:div w:id="1806462768">
                                              <w:marLeft w:val="0"/>
                                              <w:marRight w:val="0"/>
                                              <w:marTop w:val="0"/>
                                              <w:marBottom w:val="0"/>
                                              <w:divBdr>
                                                <w:top w:val="none" w:sz="0" w:space="0" w:color="auto"/>
                                                <w:left w:val="none" w:sz="0" w:space="0" w:color="auto"/>
                                                <w:bottom w:val="none" w:sz="0" w:space="0" w:color="auto"/>
                                                <w:right w:val="none" w:sz="0" w:space="0" w:color="auto"/>
                                              </w:divBdr>
                                            </w:div>
                                          </w:divsChild>
                                        </w:div>
                                        <w:div w:id="1252474666">
                                          <w:marLeft w:val="0"/>
                                          <w:marRight w:val="0"/>
                                          <w:marTop w:val="0"/>
                                          <w:marBottom w:val="0"/>
                                          <w:divBdr>
                                            <w:top w:val="none" w:sz="0" w:space="0" w:color="auto"/>
                                            <w:left w:val="none" w:sz="0" w:space="0" w:color="auto"/>
                                            <w:bottom w:val="none" w:sz="0" w:space="0" w:color="auto"/>
                                            <w:right w:val="none" w:sz="0" w:space="0" w:color="auto"/>
                                          </w:divBdr>
                                          <w:divsChild>
                                            <w:div w:id="1454322755">
                                              <w:marLeft w:val="0"/>
                                              <w:marRight w:val="0"/>
                                              <w:marTop w:val="0"/>
                                              <w:marBottom w:val="0"/>
                                              <w:divBdr>
                                                <w:top w:val="none" w:sz="0" w:space="0" w:color="auto"/>
                                                <w:left w:val="none" w:sz="0" w:space="0" w:color="auto"/>
                                                <w:bottom w:val="none" w:sz="0" w:space="0" w:color="auto"/>
                                                <w:right w:val="none" w:sz="0" w:space="0" w:color="auto"/>
                                              </w:divBdr>
                                            </w:div>
                                            <w:div w:id="140006444">
                                              <w:marLeft w:val="0"/>
                                              <w:marRight w:val="0"/>
                                              <w:marTop w:val="0"/>
                                              <w:marBottom w:val="0"/>
                                              <w:divBdr>
                                                <w:top w:val="none" w:sz="0" w:space="0" w:color="auto"/>
                                                <w:left w:val="none" w:sz="0" w:space="0" w:color="auto"/>
                                                <w:bottom w:val="none" w:sz="0" w:space="0" w:color="auto"/>
                                                <w:right w:val="none" w:sz="0" w:space="0" w:color="auto"/>
                                              </w:divBdr>
                                            </w:div>
                                            <w:div w:id="963921068">
                                              <w:marLeft w:val="0"/>
                                              <w:marRight w:val="0"/>
                                              <w:marTop w:val="0"/>
                                              <w:marBottom w:val="0"/>
                                              <w:divBdr>
                                                <w:top w:val="none" w:sz="0" w:space="0" w:color="auto"/>
                                                <w:left w:val="none" w:sz="0" w:space="0" w:color="auto"/>
                                                <w:bottom w:val="none" w:sz="0" w:space="0" w:color="auto"/>
                                                <w:right w:val="none" w:sz="0" w:space="0" w:color="auto"/>
                                              </w:divBdr>
                                            </w:div>
                                            <w:div w:id="202789248">
                                              <w:marLeft w:val="0"/>
                                              <w:marRight w:val="0"/>
                                              <w:marTop w:val="0"/>
                                              <w:marBottom w:val="0"/>
                                              <w:divBdr>
                                                <w:top w:val="none" w:sz="0" w:space="0" w:color="auto"/>
                                                <w:left w:val="none" w:sz="0" w:space="0" w:color="auto"/>
                                                <w:bottom w:val="none" w:sz="0" w:space="0" w:color="auto"/>
                                                <w:right w:val="none" w:sz="0" w:space="0" w:color="auto"/>
                                              </w:divBdr>
                                              <w:divsChild>
                                                <w:div w:id="69285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420055">
                                          <w:marLeft w:val="0"/>
                                          <w:marRight w:val="0"/>
                                          <w:marTop w:val="0"/>
                                          <w:marBottom w:val="0"/>
                                          <w:divBdr>
                                            <w:top w:val="none" w:sz="0" w:space="0" w:color="auto"/>
                                            <w:left w:val="none" w:sz="0" w:space="0" w:color="auto"/>
                                            <w:bottom w:val="none" w:sz="0" w:space="0" w:color="auto"/>
                                            <w:right w:val="none" w:sz="0" w:space="0" w:color="auto"/>
                                          </w:divBdr>
                                          <w:divsChild>
                                            <w:div w:id="1449622366">
                                              <w:marLeft w:val="0"/>
                                              <w:marRight w:val="0"/>
                                              <w:marTop w:val="0"/>
                                              <w:marBottom w:val="0"/>
                                              <w:divBdr>
                                                <w:top w:val="none" w:sz="0" w:space="0" w:color="auto"/>
                                                <w:left w:val="none" w:sz="0" w:space="0" w:color="auto"/>
                                                <w:bottom w:val="none" w:sz="0" w:space="0" w:color="auto"/>
                                                <w:right w:val="none" w:sz="0" w:space="0" w:color="auto"/>
                                              </w:divBdr>
                                            </w:div>
                                            <w:div w:id="53089076">
                                              <w:marLeft w:val="0"/>
                                              <w:marRight w:val="0"/>
                                              <w:marTop w:val="0"/>
                                              <w:marBottom w:val="0"/>
                                              <w:divBdr>
                                                <w:top w:val="none" w:sz="0" w:space="0" w:color="auto"/>
                                                <w:left w:val="none" w:sz="0" w:space="0" w:color="auto"/>
                                                <w:bottom w:val="none" w:sz="0" w:space="0" w:color="auto"/>
                                                <w:right w:val="none" w:sz="0" w:space="0" w:color="auto"/>
                                              </w:divBdr>
                                            </w:div>
                                            <w:div w:id="1367218182">
                                              <w:marLeft w:val="0"/>
                                              <w:marRight w:val="0"/>
                                              <w:marTop w:val="0"/>
                                              <w:marBottom w:val="0"/>
                                              <w:divBdr>
                                                <w:top w:val="none" w:sz="0" w:space="0" w:color="auto"/>
                                                <w:left w:val="none" w:sz="0" w:space="0" w:color="auto"/>
                                                <w:bottom w:val="none" w:sz="0" w:space="0" w:color="auto"/>
                                                <w:right w:val="none" w:sz="0" w:space="0" w:color="auto"/>
                                              </w:divBdr>
                                            </w:div>
                                            <w:div w:id="1380010284">
                                              <w:marLeft w:val="0"/>
                                              <w:marRight w:val="0"/>
                                              <w:marTop w:val="0"/>
                                              <w:marBottom w:val="0"/>
                                              <w:divBdr>
                                                <w:top w:val="none" w:sz="0" w:space="0" w:color="auto"/>
                                                <w:left w:val="none" w:sz="0" w:space="0" w:color="auto"/>
                                                <w:bottom w:val="none" w:sz="0" w:space="0" w:color="auto"/>
                                                <w:right w:val="none" w:sz="0" w:space="0" w:color="auto"/>
                                              </w:divBdr>
                                              <w:divsChild>
                                                <w:div w:id="615674212">
                                                  <w:marLeft w:val="0"/>
                                                  <w:marRight w:val="0"/>
                                                  <w:marTop w:val="0"/>
                                                  <w:marBottom w:val="0"/>
                                                  <w:divBdr>
                                                    <w:top w:val="none" w:sz="0" w:space="0" w:color="auto"/>
                                                    <w:left w:val="none" w:sz="0" w:space="0" w:color="auto"/>
                                                    <w:bottom w:val="none" w:sz="0" w:space="0" w:color="auto"/>
                                                    <w:right w:val="none" w:sz="0" w:space="0" w:color="auto"/>
                                                  </w:divBdr>
                                                </w:div>
                                                <w:div w:id="1057586512">
                                                  <w:marLeft w:val="0"/>
                                                  <w:marRight w:val="0"/>
                                                  <w:marTop w:val="0"/>
                                                  <w:marBottom w:val="0"/>
                                                  <w:divBdr>
                                                    <w:top w:val="none" w:sz="0" w:space="0" w:color="auto"/>
                                                    <w:left w:val="none" w:sz="0" w:space="0" w:color="auto"/>
                                                    <w:bottom w:val="none" w:sz="0" w:space="0" w:color="auto"/>
                                                    <w:right w:val="none" w:sz="0" w:space="0" w:color="auto"/>
                                                  </w:divBdr>
                                                </w:div>
                                                <w:div w:id="637610296">
                                                  <w:marLeft w:val="0"/>
                                                  <w:marRight w:val="0"/>
                                                  <w:marTop w:val="0"/>
                                                  <w:marBottom w:val="0"/>
                                                  <w:divBdr>
                                                    <w:top w:val="none" w:sz="0" w:space="0" w:color="auto"/>
                                                    <w:left w:val="none" w:sz="0" w:space="0" w:color="auto"/>
                                                    <w:bottom w:val="none" w:sz="0" w:space="0" w:color="auto"/>
                                                    <w:right w:val="none" w:sz="0" w:space="0" w:color="auto"/>
                                                  </w:divBdr>
                                                </w:div>
                                              </w:divsChild>
                                            </w:div>
                                            <w:div w:id="1279604724">
                                              <w:marLeft w:val="0"/>
                                              <w:marRight w:val="0"/>
                                              <w:marTop w:val="0"/>
                                              <w:marBottom w:val="0"/>
                                              <w:divBdr>
                                                <w:top w:val="none" w:sz="0" w:space="0" w:color="auto"/>
                                                <w:left w:val="none" w:sz="0" w:space="0" w:color="auto"/>
                                                <w:bottom w:val="none" w:sz="0" w:space="0" w:color="auto"/>
                                                <w:right w:val="none" w:sz="0" w:space="0" w:color="auto"/>
                                              </w:divBdr>
                                            </w:div>
                                            <w:div w:id="616906681">
                                              <w:marLeft w:val="0"/>
                                              <w:marRight w:val="0"/>
                                              <w:marTop w:val="0"/>
                                              <w:marBottom w:val="0"/>
                                              <w:divBdr>
                                                <w:top w:val="none" w:sz="0" w:space="0" w:color="auto"/>
                                                <w:left w:val="none" w:sz="0" w:space="0" w:color="auto"/>
                                                <w:bottom w:val="none" w:sz="0" w:space="0" w:color="auto"/>
                                                <w:right w:val="none" w:sz="0" w:space="0" w:color="auto"/>
                                              </w:divBdr>
                                            </w:div>
                                            <w:div w:id="880702294">
                                              <w:marLeft w:val="0"/>
                                              <w:marRight w:val="0"/>
                                              <w:marTop w:val="0"/>
                                              <w:marBottom w:val="0"/>
                                              <w:divBdr>
                                                <w:top w:val="none" w:sz="0" w:space="0" w:color="auto"/>
                                                <w:left w:val="none" w:sz="0" w:space="0" w:color="auto"/>
                                                <w:bottom w:val="none" w:sz="0" w:space="0" w:color="auto"/>
                                                <w:right w:val="none" w:sz="0" w:space="0" w:color="auto"/>
                                              </w:divBdr>
                                            </w:div>
                                            <w:div w:id="1265266732">
                                              <w:marLeft w:val="0"/>
                                              <w:marRight w:val="0"/>
                                              <w:marTop w:val="0"/>
                                              <w:marBottom w:val="0"/>
                                              <w:divBdr>
                                                <w:top w:val="none" w:sz="0" w:space="0" w:color="auto"/>
                                                <w:left w:val="none" w:sz="0" w:space="0" w:color="auto"/>
                                                <w:bottom w:val="none" w:sz="0" w:space="0" w:color="auto"/>
                                                <w:right w:val="none" w:sz="0" w:space="0" w:color="auto"/>
                                              </w:divBdr>
                                            </w:div>
                                            <w:div w:id="17050596">
                                              <w:marLeft w:val="0"/>
                                              <w:marRight w:val="0"/>
                                              <w:marTop w:val="0"/>
                                              <w:marBottom w:val="0"/>
                                              <w:divBdr>
                                                <w:top w:val="none" w:sz="0" w:space="0" w:color="auto"/>
                                                <w:left w:val="none" w:sz="0" w:space="0" w:color="auto"/>
                                                <w:bottom w:val="none" w:sz="0" w:space="0" w:color="auto"/>
                                                <w:right w:val="none" w:sz="0" w:space="0" w:color="auto"/>
                                              </w:divBdr>
                                            </w:div>
                                          </w:divsChild>
                                        </w:div>
                                        <w:div w:id="354035883">
                                          <w:marLeft w:val="0"/>
                                          <w:marRight w:val="0"/>
                                          <w:marTop w:val="0"/>
                                          <w:marBottom w:val="0"/>
                                          <w:divBdr>
                                            <w:top w:val="none" w:sz="0" w:space="0" w:color="auto"/>
                                            <w:left w:val="none" w:sz="0" w:space="0" w:color="auto"/>
                                            <w:bottom w:val="none" w:sz="0" w:space="0" w:color="auto"/>
                                            <w:right w:val="none" w:sz="0" w:space="0" w:color="auto"/>
                                          </w:divBdr>
                                          <w:divsChild>
                                            <w:div w:id="1108621219">
                                              <w:marLeft w:val="0"/>
                                              <w:marRight w:val="0"/>
                                              <w:marTop w:val="0"/>
                                              <w:marBottom w:val="0"/>
                                              <w:divBdr>
                                                <w:top w:val="none" w:sz="0" w:space="0" w:color="auto"/>
                                                <w:left w:val="none" w:sz="0" w:space="0" w:color="auto"/>
                                                <w:bottom w:val="none" w:sz="0" w:space="0" w:color="auto"/>
                                                <w:right w:val="none" w:sz="0" w:space="0" w:color="auto"/>
                                              </w:divBdr>
                                            </w:div>
                                            <w:div w:id="2067020875">
                                              <w:marLeft w:val="0"/>
                                              <w:marRight w:val="0"/>
                                              <w:marTop w:val="0"/>
                                              <w:marBottom w:val="0"/>
                                              <w:divBdr>
                                                <w:top w:val="none" w:sz="0" w:space="0" w:color="auto"/>
                                                <w:left w:val="none" w:sz="0" w:space="0" w:color="auto"/>
                                                <w:bottom w:val="none" w:sz="0" w:space="0" w:color="auto"/>
                                                <w:right w:val="none" w:sz="0" w:space="0" w:color="auto"/>
                                              </w:divBdr>
                                            </w:div>
                                            <w:div w:id="880358041">
                                              <w:marLeft w:val="0"/>
                                              <w:marRight w:val="0"/>
                                              <w:marTop w:val="0"/>
                                              <w:marBottom w:val="0"/>
                                              <w:divBdr>
                                                <w:top w:val="none" w:sz="0" w:space="0" w:color="auto"/>
                                                <w:left w:val="none" w:sz="0" w:space="0" w:color="auto"/>
                                                <w:bottom w:val="none" w:sz="0" w:space="0" w:color="auto"/>
                                                <w:right w:val="none" w:sz="0" w:space="0" w:color="auto"/>
                                              </w:divBdr>
                                            </w:div>
                                            <w:div w:id="994148100">
                                              <w:marLeft w:val="0"/>
                                              <w:marRight w:val="0"/>
                                              <w:marTop w:val="0"/>
                                              <w:marBottom w:val="0"/>
                                              <w:divBdr>
                                                <w:top w:val="none" w:sz="0" w:space="0" w:color="auto"/>
                                                <w:left w:val="none" w:sz="0" w:space="0" w:color="auto"/>
                                                <w:bottom w:val="none" w:sz="0" w:space="0" w:color="auto"/>
                                                <w:right w:val="none" w:sz="0" w:space="0" w:color="auto"/>
                                              </w:divBdr>
                                            </w:div>
                                            <w:div w:id="1693805130">
                                              <w:marLeft w:val="0"/>
                                              <w:marRight w:val="0"/>
                                              <w:marTop w:val="0"/>
                                              <w:marBottom w:val="0"/>
                                              <w:divBdr>
                                                <w:top w:val="none" w:sz="0" w:space="0" w:color="auto"/>
                                                <w:left w:val="none" w:sz="0" w:space="0" w:color="auto"/>
                                                <w:bottom w:val="none" w:sz="0" w:space="0" w:color="auto"/>
                                                <w:right w:val="none" w:sz="0" w:space="0" w:color="auto"/>
                                              </w:divBdr>
                                            </w:div>
                                            <w:div w:id="1170753080">
                                              <w:marLeft w:val="0"/>
                                              <w:marRight w:val="0"/>
                                              <w:marTop w:val="0"/>
                                              <w:marBottom w:val="0"/>
                                              <w:divBdr>
                                                <w:top w:val="none" w:sz="0" w:space="0" w:color="auto"/>
                                                <w:left w:val="none" w:sz="0" w:space="0" w:color="auto"/>
                                                <w:bottom w:val="none" w:sz="0" w:space="0" w:color="auto"/>
                                                <w:right w:val="none" w:sz="0" w:space="0" w:color="auto"/>
                                              </w:divBdr>
                                            </w:div>
                                            <w:div w:id="2097550404">
                                              <w:marLeft w:val="0"/>
                                              <w:marRight w:val="0"/>
                                              <w:marTop w:val="0"/>
                                              <w:marBottom w:val="0"/>
                                              <w:divBdr>
                                                <w:top w:val="none" w:sz="0" w:space="0" w:color="auto"/>
                                                <w:left w:val="none" w:sz="0" w:space="0" w:color="auto"/>
                                                <w:bottom w:val="none" w:sz="0" w:space="0" w:color="auto"/>
                                                <w:right w:val="none" w:sz="0" w:space="0" w:color="auto"/>
                                              </w:divBdr>
                                            </w:div>
                                          </w:divsChild>
                                        </w:div>
                                        <w:div w:id="104665211">
                                          <w:marLeft w:val="0"/>
                                          <w:marRight w:val="0"/>
                                          <w:marTop w:val="0"/>
                                          <w:marBottom w:val="0"/>
                                          <w:divBdr>
                                            <w:top w:val="none" w:sz="0" w:space="0" w:color="auto"/>
                                            <w:left w:val="none" w:sz="0" w:space="0" w:color="auto"/>
                                            <w:bottom w:val="none" w:sz="0" w:space="0" w:color="auto"/>
                                            <w:right w:val="none" w:sz="0" w:space="0" w:color="auto"/>
                                          </w:divBdr>
                                          <w:divsChild>
                                            <w:div w:id="1225139407">
                                              <w:marLeft w:val="0"/>
                                              <w:marRight w:val="0"/>
                                              <w:marTop w:val="0"/>
                                              <w:marBottom w:val="0"/>
                                              <w:divBdr>
                                                <w:top w:val="none" w:sz="0" w:space="0" w:color="auto"/>
                                                <w:left w:val="none" w:sz="0" w:space="0" w:color="auto"/>
                                                <w:bottom w:val="none" w:sz="0" w:space="0" w:color="auto"/>
                                                <w:right w:val="none" w:sz="0" w:space="0" w:color="auto"/>
                                              </w:divBdr>
                                            </w:div>
                                            <w:div w:id="1002783180">
                                              <w:marLeft w:val="0"/>
                                              <w:marRight w:val="0"/>
                                              <w:marTop w:val="0"/>
                                              <w:marBottom w:val="0"/>
                                              <w:divBdr>
                                                <w:top w:val="none" w:sz="0" w:space="0" w:color="auto"/>
                                                <w:left w:val="none" w:sz="0" w:space="0" w:color="auto"/>
                                                <w:bottom w:val="none" w:sz="0" w:space="0" w:color="auto"/>
                                                <w:right w:val="none" w:sz="0" w:space="0" w:color="auto"/>
                                              </w:divBdr>
                                            </w:div>
                                            <w:div w:id="1285503597">
                                              <w:marLeft w:val="0"/>
                                              <w:marRight w:val="0"/>
                                              <w:marTop w:val="0"/>
                                              <w:marBottom w:val="0"/>
                                              <w:divBdr>
                                                <w:top w:val="none" w:sz="0" w:space="0" w:color="auto"/>
                                                <w:left w:val="none" w:sz="0" w:space="0" w:color="auto"/>
                                                <w:bottom w:val="none" w:sz="0" w:space="0" w:color="auto"/>
                                                <w:right w:val="none" w:sz="0" w:space="0" w:color="auto"/>
                                              </w:divBdr>
                                            </w:div>
                                          </w:divsChild>
                                        </w:div>
                                        <w:div w:id="1376613075">
                                          <w:marLeft w:val="0"/>
                                          <w:marRight w:val="0"/>
                                          <w:marTop w:val="0"/>
                                          <w:marBottom w:val="0"/>
                                          <w:divBdr>
                                            <w:top w:val="none" w:sz="0" w:space="0" w:color="auto"/>
                                            <w:left w:val="none" w:sz="0" w:space="0" w:color="auto"/>
                                            <w:bottom w:val="none" w:sz="0" w:space="0" w:color="auto"/>
                                            <w:right w:val="none" w:sz="0" w:space="0" w:color="auto"/>
                                          </w:divBdr>
                                          <w:divsChild>
                                            <w:div w:id="1239318314">
                                              <w:marLeft w:val="0"/>
                                              <w:marRight w:val="0"/>
                                              <w:marTop w:val="0"/>
                                              <w:marBottom w:val="0"/>
                                              <w:divBdr>
                                                <w:top w:val="none" w:sz="0" w:space="0" w:color="auto"/>
                                                <w:left w:val="none" w:sz="0" w:space="0" w:color="auto"/>
                                                <w:bottom w:val="none" w:sz="0" w:space="0" w:color="auto"/>
                                                <w:right w:val="none" w:sz="0" w:space="0" w:color="auto"/>
                                              </w:divBdr>
                                            </w:div>
                                            <w:div w:id="745105388">
                                              <w:marLeft w:val="0"/>
                                              <w:marRight w:val="0"/>
                                              <w:marTop w:val="0"/>
                                              <w:marBottom w:val="0"/>
                                              <w:divBdr>
                                                <w:top w:val="none" w:sz="0" w:space="0" w:color="auto"/>
                                                <w:left w:val="none" w:sz="0" w:space="0" w:color="auto"/>
                                                <w:bottom w:val="none" w:sz="0" w:space="0" w:color="auto"/>
                                                <w:right w:val="none" w:sz="0" w:space="0" w:color="auto"/>
                                              </w:divBdr>
                                            </w:div>
                                            <w:div w:id="1762095819">
                                              <w:marLeft w:val="0"/>
                                              <w:marRight w:val="0"/>
                                              <w:marTop w:val="0"/>
                                              <w:marBottom w:val="0"/>
                                              <w:divBdr>
                                                <w:top w:val="none" w:sz="0" w:space="0" w:color="auto"/>
                                                <w:left w:val="none" w:sz="0" w:space="0" w:color="auto"/>
                                                <w:bottom w:val="none" w:sz="0" w:space="0" w:color="auto"/>
                                                <w:right w:val="none" w:sz="0" w:space="0" w:color="auto"/>
                                              </w:divBdr>
                                            </w:div>
                                            <w:div w:id="1881747096">
                                              <w:marLeft w:val="0"/>
                                              <w:marRight w:val="0"/>
                                              <w:marTop w:val="0"/>
                                              <w:marBottom w:val="0"/>
                                              <w:divBdr>
                                                <w:top w:val="none" w:sz="0" w:space="0" w:color="auto"/>
                                                <w:left w:val="none" w:sz="0" w:space="0" w:color="auto"/>
                                                <w:bottom w:val="none" w:sz="0" w:space="0" w:color="auto"/>
                                                <w:right w:val="none" w:sz="0" w:space="0" w:color="auto"/>
                                              </w:divBdr>
                                            </w:div>
                                            <w:div w:id="572588091">
                                              <w:marLeft w:val="0"/>
                                              <w:marRight w:val="0"/>
                                              <w:marTop w:val="0"/>
                                              <w:marBottom w:val="0"/>
                                              <w:divBdr>
                                                <w:top w:val="none" w:sz="0" w:space="0" w:color="auto"/>
                                                <w:left w:val="none" w:sz="0" w:space="0" w:color="auto"/>
                                                <w:bottom w:val="none" w:sz="0" w:space="0" w:color="auto"/>
                                                <w:right w:val="none" w:sz="0" w:space="0" w:color="auto"/>
                                              </w:divBdr>
                                            </w:div>
                                            <w:div w:id="1642230082">
                                              <w:marLeft w:val="0"/>
                                              <w:marRight w:val="0"/>
                                              <w:marTop w:val="0"/>
                                              <w:marBottom w:val="0"/>
                                              <w:divBdr>
                                                <w:top w:val="none" w:sz="0" w:space="0" w:color="auto"/>
                                                <w:left w:val="none" w:sz="0" w:space="0" w:color="auto"/>
                                                <w:bottom w:val="none" w:sz="0" w:space="0" w:color="auto"/>
                                                <w:right w:val="none" w:sz="0" w:space="0" w:color="auto"/>
                                              </w:divBdr>
                                            </w:div>
                                            <w:div w:id="641807177">
                                              <w:marLeft w:val="0"/>
                                              <w:marRight w:val="0"/>
                                              <w:marTop w:val="0"/>
                                              <w:marBottom w:val="0"/>
                                              <w:divBdr>
                                                <w:top w:val="none" w:sz="0" w:space="0" w:color="auto"/>
                                                <w:left w:val="none" w:sz="0" w:space="0" w:color="auto"/>
                                                <w:bottom w:val="none" w:sz="0" w:space="0" w:color="auto"/>
                                                <w:right w:val="none" w:sz="0" w:space="0" w:color="auto"/>
                                              </w:divBdr>
                                            </w:div>
                                            <w:div w:id="126708346">
                                              <w:marLeft w:val="0"/>
                                              <w:marRight w:val="0"/>
                                              <w:marTop w:val="0"/>
                                              <w:marBottom w:val="0"/>
                                              <w:divBdr>
                                                <w:top w:val="none" w:sz="0" w:space="0" w:color="auto"/>
                                                <w:left w:val="none" w:sz="0" w:space="0" w:color="auto"/>
                                                <w:bottom w:val="none" w:sz="0" w:space="0" w:color="auto"/>
                                                <w:right w:val="none" w:sz="0" w:space="0" w:color="auto"/>
                                              </w:divBdr>
                                            </w:div>
                                            <w:div w:id="1820917817">
                                              <w:marLeft w:val="0"/>
                                              <w:marRight w:val="0"/>
                                              <w:marTop w:val="0"/>
                                              <w:marBottom w:val="0"/>
                                              <w:divBdr>
                                                <w:top w:val="none" w:sz="0" w:space="0" w:color="auto"/>
                                                <w:left w:val="none" w:sz="0" w:space="0" w:color="auto"/>
                                                <w:bottom w:val="none" w:sz="0" w:space="0" w:color="auto"/>
                                                <w:right w:val="none" w:sz="0" w:space="0" w:color="auto"/>
                                              </w:divBdr>
                                            </w:div>
                                            <w:div w:id="317923709">
                                              <w:marLeft w:val="0"/>
                                              <w:marRight w:val="0"/>
                                              <w:marTop w:val="0"/>
                                              <w:marBottom w:val="0"/>
                                              <w:divBdr>
                                                <w:top w:val="none" w:sz="0" w:space="0" w:color="auto"/>
                                                <w:left w:val="none" w:sz="0" w:space="0" w:color="auto"/>
                                                <w:bottom w:val="none" w:sz="0" w:space="0" w:color="auto"/>
                                                <w:right w:val="none" w:sz="0" w:space="0" w:color="auto"/>
                                              </w:divBdr>
                                            </w:div>
                                          </w:divsChild>
                                        </w:div>
                                        <w:div w:id="1971400730">
                                          <w:marLeft w:val="0"/>
                                          <w:marRight w:val="0"/>
                                          <w:marTop w:val="0"/>
                                          <w:marBottom w:val="0"/>
                                          <w:divBdr>
                                            <w:top w:val="none" w:sz="0" w:space="0" w:color="auto"/>
                                            <w:left w:val="none" w:sz="0" w:space="0" w:color="auto"/>
                                            <w:bottom w:val="none" w:sz="0" w:space="0" w:color="auto"/>
                                            <w:right w:val="none" w:sz="0" w:space="0" w:color="auto"/>
                                          </w:divBdr>
                                          <w:divsChild>
                                            <w:div w:id="606352332">
                                              <w:marLeft w:val="0"/>
                                              <w:marRight w:val="0"/>
                                              <w:marTop w:val="0"/>
                                              <w:marBottom w:val="0"/>
                                              <w:divBdr>
                                                <w:top w:val="none" w:sz="0" w:space="0" w:color="auto"/>
                                                <w:left w:val="none" w:sz="0" w:space="0" w:color="auto"/>
                                                <w:bottom w:val="none" w:sz="0" w:space="0" w:color="auto"/>
                                                <w:right w:val="none" w:sz="0" w:space="0" w:color="auto"/>
                                              </w:divBdr>
                                            </w:div>
                                            <w:div w:id="1037005040">
                                              <w:marLeft w:val="0"/>
                                              <w:marRight w:val="0"/>
                                              <w:marTop w:val="0"/>
                                              <w:marBottom w:val="0"/>
                                              <w:divBdr>
                                                <w:top w:val="none" w:sz="0" w:space="0" w:color="auto"/>
                                                <w:left w:val="none" w:sz="0" w:space="0" w:color="auto"/>
                                                <w:bottom w:val="none" w:sz="0" w:space="0" w:color="auto"/>
                                                <w:right w:val="none" w:sz="0" w:space="0" w:color="auto"/>
                                              </w:divBdr>
                                            </w:div>
                                            <w:div w:id="1589926022">
                                              <w:marLeft w:val="0"/>
                                              <w:marRight w:val="0"/>
                                              <w:marTop w:val="0"/>
                                              <w:marBottom w:val="0"/>
                                              <w:divBdr>
                                                <w:top w:val="none" w:sz="0" w:space="0" w:color="auto"/>
                                                <w:left w:val="none" w:sz="0" w:space="0" w:color="auto"/>
                                                <w:bottom w:val="none" w:sz="0" w:space="0" w:color="auto"/>
                                                <w:right w:val="none" w:sz="0" w:space="0" w:color="auto"/>
                                              </w:divBdr>
                                            </w:div>
                                            <w:div w:id="674573422">
                                              <w:marLeft w:val="0"/>
                                              <w:marRight w:val="0"/>
                                              <w:marTop w:val="0"/>
                                              <w:marBottom w:val="0"/>
                                              <w:divBdr>
                                                <w:top w:val="none" w:sz="0" w:space="0" w:color="auto"/>
                                                <w:left w:val="none" w:sz="0" w:space="0" w:color="auto"/>
                                                <w:bottom w:val="none" w:sz="0" w:space="0" w:color="auto"/>
                                                <w:right w:val="none" w:sz="0" w:space="0" w:color="auto"/>
                                              </w:divBdr>
                                            </w:div>
                                            <w:div w:id="49381273">
                                              <w:marLeft w:val="0"/>
                                              <w:marRight w:val="0"/>
                                              <w:marTop w:val="0"/>
                                              <w:marBottom w:val="0"/>
                                              <w:divBdr>
                                                <w:top w:val="none" w:sz="0" w:space="0" w:color="auto"/>
                                                <w:left w:val="none" w:sz="0" w:space="0" w:color="auto"/>
                                                <w:bottom w:val="none" w:sz="0" w:space="0" w:color="auto"/>
                                                <w:right w:val="none" w:sz="0" w:space="0" w:color="auto"/>
                                              </w:divBdr>
                                            </w:div>
                                            <w:div w:id="827206263">
                                              <w:marLeft w:val="0"/>
                                              <w:marRight w:val="0"/>
                                              <w:marTop w:val="0"/>
                                              <w:marBottom w:val="0"/>
                                              <w:divBdr>
                                                <w:top w:val="none" w:sz="0" w:space="0" w:color="auto"/>
                                                <w:left w:val="none" w:sz="0" w:space="0" w:color="auto"/>
                                                <w:bottom w:val="none" w:sz="0" w:space="0" w:color="auto"/>
                                                <w:right w:val="none" w:sz="0" w:space="0" w:color="auto"/>
                                              </w:divBdr>
                                            </w:div>
                                            <w:div w:id="759565219">
                                              <w:marLeft w:val="0"/>
                                              <w:marRight w:val="0"/>
                                              <w:marTop w:val="0"/>
                                              <w:marBottom w:val="0"/>
                                              <w:divBdr>
                                                <w:top w:val="none" w:sz="0" w:space="0" w:color="auto"/>
                                                <w:left w:val="none" w:sz="0" w:space="0" w:color="auto"/>
                                                <w:bottom w:val="none" w:sz="0" w:space="0" w:color="auto"/>
                                                <w:right w:val="none" w:sz="0" w:space="0" w:color="auto"/>
                                              </w:divBdr>
                                            </w:div>
                                          </w:divsChild>
                                        </w:div>
                                        <w:div w:id="741174439">
                                          <w:marLeft w:val="0"/>
                                          <w:marRight w:val="0"/>
                                          <w:marTop w:val="0"/>
                                          <w:marBottom w:val="0"/>
                                          <w:divBdr>
                                            <w:top w:val="none" w:sz="0" w:space="0" w:color="auto"/>
                                            <w:left w:val="none" w:sz="0" w:space="0" w:color="auto"/>
                                            <w:bottom w:val="none" w:sz="0" w:space="0" w:color="auto"/>
                                            <w:right w:val="none" w:sz="0" w:space="0" w:color="auto"/>
                                          </w:divBdr>
                                          <w:divsChild>
                                            <w:div w:id="1884556919">
                                              <w:marLeft w:val="0"/>
                                              <w:marRight w:val="0"/>
                                              <w:marTop w:val="0"/>
                                              <w:marBottom w:val="0"/>
                                              <w:divBdr>
                                                <w:top w:val="none" w:sz="0" w:space="0" w:color="auto"/>
                                                <w:left w:val="none" w:sz="0" w:space="0" w:color="auto"/>
                                                <w:bottom w:val="none" w:sz="0" w:space="0" w:color="auto"/>
                                                <w:right w:val="none" w:sz="0" w:space="0" w:color="auto"/>
                                              </w:divBdr>
                                            </w:div>
                                            <w:div w:id="1970085374">
                                              <w:marLeft w:val="0"/>
                                              <w:marRight w:val="0"/>
                                              <w:marTop w:val="0"/>
                                              <w:marBottom w:val="0"/>
                                              <w:divBdr>
                                                <w:top w:val="none" w:sz="0" w:space="0" w:color="auto"/>
                                                <w:left w:val="none" w:sz="0" w:space="0" w:color="auto"/>
                                                <w:bottom w:val="none" w:sz="0" w:space="0" w:color="auto"/>
                                                <w:right w:val="none" w:sz="0" w:space="0" w:color="auto"/>
                                              </w:divBdr>
                                            </w:div>
                                          </w:divsChild>
                                        </w:div>
                                        <w:div w:id="1472939544">
                                          <w:marLeft w:val="0"/>
                                          <w:marRight w:val="0"/>
                                          <w:marTop w:val="0"/>
                                          <w:marBottom w:val="0"/>
                                          <w:divBdr>
                                            <w:top w:val="none" w:sz="0" w:space="0" w:color="auto"/>
                                            <w:left w:val="none" w:sz="0" w:space="0" w:color="auto"/>
                                            <w:bottom w:val="none" w:sz="0" w:space="0" w:color="auto"/>
                                            <w:right w:val="none" w:sz="0" w:space="0" w:color="auto"/>
                                          </w:divBdr>
                                          <w:divsChild>
                                            <w:div w:id="1567688912">
                                              <w:marLeft w:val="0"/>
                                              <w:marRight w:val="0"/>
                                              <w:marTop w:val="0"/>
                                              <w:marBottom w:val="0"/>
                                              <w:divBdr>
                                                <w:top w:val="none" w:sz="0" w:space="0" w:color="auto"/>
                                                <w:left w:val="none" w:sz="0" w:space="0" w:color="auto"/>
                                                <w:bottom w:val="none" w:sz="0" w:space="0" w:color="auto"/>
                                                <w:right w:val="none" w:sz="0" w:space="0" w:color="auto"/>
                                              </w:divBdr>
                                            </w:div>
                                            <w:div w:id="455367364">
                                              <w:marLeft w:val="0"/>
                                              <w:marRight w:val="0"/>
                                              <w:marTop w:val="0"/>
                                              <w:marBottom w:val="0"/>
                                              <w:divBdr>
                                                <w:top w:val="none" w:sz="0" w:space="0" w:color="auto"/>
                                                <w:left w:val="none" w:sz="0" w:space="0" w:color="auto"/>
                                                <w:bottom w:val="none" w:sz="0" w:space="0" w:color="auto"/>
                                                <w:right w:val="none" w:sz="0" w:space="0" w:color="auto"/>
                                              </w:divBdr>
                                            </w:div>
                                            <w:div w:id="775250026">
                                              <w:marLeft w:val="0"/>
                                              <w:marRight w:val="0"/>
                                              <w:marTop w:val="0"/>
                                              <w:marBottom w:val="0"/>
                                              <w:divBdr>
                                                <w:top w:val="none" w:sz="0" w:space="0" w:color="auto"/>
                                                <w:left w:val="none" w:sz="0" w:space="0" w:color="auto"/>
                                                <w:bottom w:val="none" w:sz="0" w:space="0" w:color="auto"/>
                                                <w:right w:val="none" w:sz="0" w:space="0" w:color="auto"/>
                                              </w:divBdr>
                                            </w:div>
                                            <w:div w:id="368844839">
                                              <w:marLeft w:val="0"/>
                                              <w:marRight w:val="0"/>
                                              <w:marTop w:val="0"/>
                                              <w:marBottom w:val="0"/>
                                              <w:divBdr>
                                                <w:top w:val="none" w:sz="0" w:space="0" w:color="auto"/>
                                                <w:left w:val="none" w:sz="0" w:space="0" w:color="auto"/>
                                                <w:bottom w:val="none" w:sz="0" w:space="0" w:color="auto"/>
                                                <w:right w:val="none" w:sz="0" w:space="0" w:color="auto"/>
                                              </w:divBdr>
                                              <w:divsChild>
                                                <w:div w:id="1495955519">
                                                  <w:marLeft w:val="0"/>
                                                  <w:marRight w:val="0"/>
                                                  <w:marTop w:val="0"/>
                                                  <w:marBottom w:val="0"/>
                                                  <w:divBdr>
                                                    <w:top w:val="none" w:sz="0" w:space="0" w:color="auto"/>
                                                    <w:left w:val="none" w:sz="0" w:space="0" w:color="auto"/>
                                                    <w:bottom w:val="none" w:sz="0" w:space="0" w:color="auto"/>
                                                    <w:right w:val="none" w:sz="0" w:space="0" w:color="auto"/>
                                                  </w:divBdr>
                                                </w:div>
                                                <w:div w:id="597101052">
                                                  <w:marLeft w:val="0"/>
                                                  <w:marRight w:val="0"/>
                                                  <w:marTop w:val="0"/>
                                                  <w:marBottom w:val="0"/>
                                                  <w:divBdr>
                                                    <w:top w:val="none" w:sz="0" w:space="0" w:color="auto"/>
                                                    <w:left w:val="none" w:sz="0" w:space="0" w:color="auto"/>
                                                    <w:bottom w:val="none" w:sz="0" w:space="0" w:color="auto"/>
                                                    <w:right w:val="none" w:sz="0" w:space="0" w:color="auto"/>
                                                  </w:divBdr>
                                                </w:div>
                                                <w:div w:id="155612452">
                                                  <w:marLeft w:val="0"/>
                                                  <w:marRight w:val="0"/>
                                                  <w:marTop w:val="0"/>
                                                  <w:marBottom w:val="0"/>
                                                  <w:divBdr>
                                                    <w:top w:val="none" w:sz="0" w:space="0" w:color="auto"/>
                                                    <w:left w:val="none" w:sz="0" w:space="0" w:color="auto"/>
                                                    <w:bottom w:val="none" w:sz="0" w:space="0" w:color="auto"/>
                                                    <w:right w:val="none" w:sz="0" w:space="0" w:color="auto"/>
                                                  </w:divBdr>
                                                </w:div>
                                                <w:div w:id="440957150">
                                                  <w:marLeft w:val="0"/>
                                                  <w:marRight w:val="0"/>
                                                  <w:marTop w:val="0"/>
                                                  <w:marBottom w:val="0"/>
                                                  <w:divBdr>
                                                    <w:top w:val="none" w:sz="0" w:space="0" w:color="auto"/>
                                                    <w:left w:val="none" w:sz="0" w:space="0" w:color="auto"/>
                                                    <w:bottom w:val="none" w:sz="0" w:space="0" w:color="auto"/>
                                                    <w:right w:val="none" w:sz="0" w:space="0" w:color="auto"/>
                                                  </w:divBdr>
                                                </w:div>
                                              </w:divsChild>
                                            </w:div>
                                            <w:div w:id="85661352">
                                              <w:marLeft w:val="0"/>
                                              <w:marRight w:val="0"/>
                                              <w:marTop w:val="0"/>
                                              <w:marBottom w:val="0"/>
                                              <w:divBdr>
                                                <w:top w:val="none" w:sz="0" w:space="0" w:color="auto"/>
                                                <w:left w:val="none" w:sz="0" w:space="0" w:color="auto"/>
                                                <w:bottom w:val="none" w:sz="0" w:space="0" w:color="auto"/>
                                                <w:right w:val="none" w:sz="0" w:space="0" w:color="auto"/>
                                              </w:divBdr>
                                            </w:div>
                                            <w:div w:id="1094279875">
                                              <w:marLeft w:val="0"/>
                                              <w:marRight w:val="0"/>
                                              <w:marTop w:val="0"/>
                                              <w:marBottom w:val="0"/>
                                              <w:divBdr>
                                                <w:top w:val="none" w:sz="0" w:space="0" w:color="auto"/>
                                                <w:left w:val="none" w:sz="0" w:space="0" w:color="auto"/>
                                                <w:bottom w:val="none" w:sz="0" w:space="0" w:color="auto"/>
                                                <w:right w:val="none" w:sz="0" w:space="0" w:color="auto"/>
                                              </w:divBdr>
                                            </w:div>
                                            <w:div w:id="137696482">
                                              <w:marLeft w:val="0"/>
                                              <w:marRight w:val="0"/>
                                              <w:marTop w:val="0"/>
                                              <w:marBottom w:val="0"/>
                                              <w:divBdr>
                                                <w:top w:val="none" w:sz="0" w:space="0" w:color="auto"/>
                                                <w:left w:val="none" w:sz="0" w:space="0" w:color="auto"/>
                                                <w:bottom w:val="none" w:sz="0" w:space="0" w:color="auto"/>
                                                <w:right w:val="none" w:sz="0" w:space="0" w:color="auto"/>
                                              </w:divBdr>
                                            </w:div>
                                            <w:div w:id="538006896">
                                              <w:marLeft w:val="0"/>
                                              <w:marRight w:val="0"/>
                                              <w:marTop w:val="0"/>
                                              <w:marBottom w:val="0"/>
                                              <w:divBdr>
                                                <w:top w:val="none" w:sz="0" w:space="0" w:color="auto"/>
                                                <w:left w:val="none" w:sz="0" w:space="0" w:color="auto"/>
                                                <w:bottom w:val="none" w:sz="0" w:space="0" w:color="auto"/>
                                                <w:right w:val="none" w:sz="0" w:space="0" w:color="auto"/>
                                              </w:divBdr>
                                            </w:div>
                                            <w:div w:id="1545485125">
                                              <w:marLeft w:val="0"/>
                                              <w:marRight w:val="0"/>
                                              <w:marTop w:val="0"/>
                                              <w:marBottom w:val="0"/>
                                              <w:divBdr>
                                                <w:top w:val="none" w:sz="0" w:space="0" w:color="auto"/>
                                                <w:left w:val="none" w:sz="0" w:space="0" w:color="auto"/>
                                                <w:bottom w:val="none" w:sz="0" w:space="0" w:color="auto"/>
                                                <w:right w:val="none" w:sz="0" w:space="0" w:color="auto"/>
                                              </w:divBdr>
                                            </w:div>
                                          </w:divsChild>
                                        </w:div>
                                        <w:div w:id="395931223">
                                          <w:marLeft w:val="0"/>
                                          <w:marRight w:val="0"/>
                                          <w:marTop w:val="0"/>
                                          <w:marBottom w:val="0"/>
                                          <w:divBdr>
                                            <w:top w:val="none" w:sz="0" w:space="0" w:color="auto"/>
                                            <w:left w:val="none" w:sz="0" w:space="0" w:color="auto"/>
                                            <w:bottom w:val="none" w:sz="0" w:space="0" w:color="auto"/>
                                            <w:right w:val="none" w:sz="0" w:space="0" w:color="auto"/>
                                          </w:divBdr>
                                          <w:divsChild>
                                            <w:div w:id="763260482">
                                              <w:marLeft w:val="0"/>
                                              <w:marRight w:val="0"/>
                                              <w:marTop w:val="0"/>
                                              <w:marBottom w:val="0"/>
                                              <w:divBdr>
                                                <w:top w:val="none" w:sz="0" w:space="0" w:color="auto"/>
                                                <w:left w:val="none" w:sz="0" w:space="0" w:color="auto"/>
                                                <w:bottom w:val="none" w:sz="0" w:space="0" w:color="auto"/>
                                                <w:right w:val="none" w:sz="0" w:space="0" w:color="auto"/>
                                              </w:divBdr>
                                            </w:div>
                                            <w:div w:id="1916092099">
                                              <w:marLeft w:val="0"/>
                                              <w:marRight w:val="0"/>
                                              <w:marTop w:val="0"/>
                                              <w:marBottom w:val="0"/>
                                              <w:divBdr>
                                                <w:top w:val="none" w:sz="0" w:space="0" w:color="auto"/>
                                                <w:left w:val="none" w:sz="0" w:space="0" w:color="auto"/>
                                                <w:bottom w:val="none" w:sz="0" w:space="0" w:color="auto"/>
                                                <w:right w:val="none" w:sz="0" w:space="0" w:color="auto"/>
                                              </w:divBdr>
                                            </w:div>
                                            <w:div w:id="1763260016">
                                              <w:marLeft w:val="0"/>
                                              <w:marRight w:val="0"/>
                                              <w:marTop w:val="0"/>
                                              <w:marBottom w:val="0"/>
                                              <w:divBdr>
                                                <w:top w:val="none" w:sz="0" w:space="0" w:color="auto"/>
                                                <w:left w:val="none" w:sz="0" w:space="0" w:color="auto"/>
                                                <w:bottom w:val="none" w:sz="0" w:space="0" w:color="auto"/>
                                                <w:right w:val="none" w:sz="0" w:space="0" w:color="auto"/>
                                              </w:divBdr>
                                            </w:div>
                                            <w:div w:id="238250527">
                                              <w:marLeft w:val="0"/>
                                              <w:marRight w:val="0"/>
                                              <w:marTop w:val="0"/>
                                              <w:marBottom w:val="0"/>
                                              <w:divBdr>
                                                <w:top w:val="none" w:sz="0" w:space="0" w:color="auto"/>
                                                <w:left w:val="none" w:sz="0" w:space="0" w:color="auto"/>
                                                <w:bottom w:val="none" w:sz="0" w:space="0" w:color="auto"/>
                                                <w:right w:val="none" w:sz="0" w:space="0" w:color="auto"/>
                                              </w:divBdr>
                                            </w:div>
                                            <w:div w:id="1121194468">
                                              <w:marLeft w:val="0"/>
                                              <w:marRight w:val="0"/>
                                              <w:marTop w:val="0"/>
                                              <w:marBottom w:val="0"/>
                                              <w:divBdr>
                                                <w:top w:val="none" w:sz="0" w:space="0" w:color="auto"/>
                                                <w:left w:val="none" w:sz="0" w:space="0" w:color="auto"/>
                                                <w:bottom w:val="none" w:sz="0" w:space="0" w:color="auto"/>
                                                <w:right w:val="none" w:sz="0" w:space="0" w:color="auto"/>
                                              </w:divBdr>
                                            </w:div>
                                            <w:div w:id="1457485282">
                                              <w:marLeft w:val="0"/>
                                              <w:marRight w:val="0"/>
                                              <w:marTop w:val="0"/>
                                              <w:marBottom w:val="0"/>
                                              <w:divBdr>
                                                <w:top w:val="none" w:sz="0" w:space="0" w:color="auto"/>
                                                <w:left w:val="none" w:sz="0" w:space="0" w:color="auto"/>
                                                <w:bottom w:val="none" w:sz="0" w:space="0" w:color="auto"/>
                                                <w:right w:val="none" w:sz="0" w:space="0" w:color="auto"/>
                                              </w:divBdr>
                                            </w:div>
                                            <w:div w:id="228659705">
                                              <w:marLeft w:val="0"/>
                                              <w:marRight w:val="0"/>
                                              <w:marTop w:val="0"/>
                                              <w:marBottom w:val="0"/>
                                              <w:divBdr>
                                                <w:top w:val="none" w:sz="0" w:space="0" w:color="auto"/>
                                                <w:left w:val="none" w:sz="0" w:space="0" w:color="auto"/>
                                                <w:bottom w:val="none" w:sz="0" w:space="0" w:color="auto"/>
                                                <w:right w:val="none" w:sz="0" w:space="0" w:color="auto"/>
                                              </w:divBdr>
                                            </w:div>
                                          </w:divsChild>
                                        </w:div>
                                        <w:div w:id="2128311683">
                                          <w:marLeft w:val="0"/>
                                          <w:marRight w:val="0"/>
                                          <w:marTop w:val="0"/>
                                          <w:marBottom w:val="0"/>
                                          <w:divBdr>
                                            <w:top w:val="none" w:sz="0" w:space="0" w:color="auto"/>
                                            <w:left w:val="none" w:sz="0" w:space="0" w:color="auto"/>
                                            <w:bottom w:val="none" w:sz="0" w:space="0" w:color="auto"/>
                                            <w:right w:val="none" w:sz="0" w:space="0" w:color="auto"/>
                                          </w:divBdr>
                                          <w:divsChild>
                                            <w:div w:id="391271760">
                                              <w:marLeft w:val="0"/>
                                              <w:marRight w:val="0"/>
                                              <w:marTop w:val="0"/>
                                              <w:marBottom w:val="0"/>
                                              <w:divBdr>
                                                <w:top w:val="none" w:sz="0" w:space="0" w:color="auto"/>
                                                <w:left w:val="none" w:sz="0" w:space="0" w:color="auto"/>
                                                <w:bottom w:val="none" w:sz="0" w:space="0" w:color="auto"/>
                                                <w:right w:val="none" w:sz="0" w:space="0" w:color="auto"/>
                                              </w:divBdr>
                                            </w:div>
                                            <w:div w:id="2045904136">
                                              <w:marLeft w:val="0"/>
                                              <w:marRight w:val="0"/>
                                              <w:marTop w:val="0"/>
                                              <w:marBottom w:val="0"/>
                                              <w:divBdr>
                                                <w:top w:val="none" w:sz="0" w:space="0" w:color="auto"/>
                                                <w:left w:val="none" w:sz="0" w:space="0" w:color="auto"/>
                                                <w:bottom w:val="none" w:sz="0" w:space="0" w:color="auto"/>
                                                <w:right w:val="none" w:sz="0" w:space="0" w:color="auto"/>
                                              </w:divBdr>
                                            </w:div>
                                            <w:div w:id="450710220">
                                              <w:marLeft w:val="0"/>
                                              <w:marRight w:val="0"/>
                                              <w:marTop w:val="0"/>
                                              <w:marBottom w:val="0"/>
                                              <w:divBdr>
                                                <w:top w:val="none" w:sz="0" w:space="0" w:color="auto"/>
                                                <w:left w:val="none" w:sz="0" w:space="0" w:color="auto"/>
                                                <w:bottom w:val="none" w:sz="0" w:space="0" w:color="auto"/>
                                                <w:right w:val="none" w:sz="0" w:space="0" w:color="auto"/>
                                              </w:divBdr>
                                            </w:div>
                                            <w:div w:id="119568563">
                                              <w:marLeft w:val="0"/>
                                              <w:marRight w:val="0"/>
                                              <w:marTop w:val="0"/>
                                              <w:marBottom w:val="0"/>
                                              <w:divBdr>
                                                <w:top w:val="none" w:sz="0" w:space="0" w:color="auto"/>
                                                <w:left w:val="none" w:sz="0" w:space="0" w:color="auto"/>
                                                <w:bottom w:val="none" w:sz="0" w:space="0" w:color="auto"/>
                                                <w:right w:val="none" w:sz="0" w:space="0" w:color="auto"/>
                                              </w:divBdr>
                                            </w:div>
                                            <w:div w:id="210918442">
                                              <w:marLeft w:val="0"/>
                                              <w:marRight w:val="0"/>
                                              <w:marTop w:val="0"/>
                                              <w:marBottom w:val="0"/>
                                              <w:divBdr>
                                                <w:top w:val="none" w:sz="0" w:space="0" w:color="auto"/>
                                                <w:left w:val="none" w:sz="0" w:space="0" w:color="auto"/>
                                                <w:bottom w:val="none" w:sz="0" w:space="0" w:color="auto"/>
                                                <w:right w:val="none" w:sz="0" w:space="0" w:color="auto"/>
                                              </w:divBdr>
                                            </w:div>
                                            <w:div w:id="1429541992">
                                              <w:marLeft w:val="0"/>
                                              <w:marRight w:val="0"/>
                                              <w:marTop w:val="0"/>
                                              <w:marBottom w:val="0"/>
                                              <w:divBdr>
                                                <w:top w:val="none" w:sz="0" w:space="0" w:color="auto"/>
                                                <w:left w:val="none" w:sz="0" w:space="0" w:color="auto"/>
                                                <w:bottom w:val="none" w:sz="0" w:space="0" w:color="auto"/>
                                                <w:right w:val="none" w:sz="0" w:space="0" w:color="auto"/>
                                              </w:divBdr>
                                            </w:div>
                                            <w:div w:id="1664091252">
                                              <w:marLeft w:val="0"/>
                                              <w:marRight w:val="0"/>
                                              <w:marTop w:val="0"/>
                                              <w:marBottom w:val="0"/>
                                              <w:divBdr>
                                                <w:top w:val="none" w:sz="0" w:space="0" w:color="auto"/>
                                                <w:left w:val="none" w:sz="0" w:space="0" w:color="auto"/>
                                                <w:bottom w:val="none" w:sz="0" w:space="0" w:color="auto"/>
                                                <w:right w:val="none" w:sz="0" w:space="0" w:color="auto"/>
                                              </w:divBdr>
                                            </w:div>
                                            <w:div w:id="1342899178">
                                              <w:marLeft w:val="0"/>
                                              <w:marRight w:val="0"/>
                                              <w:marTop w:val="0"/>
                                              <w:marBottom w:val="0"/>
                                              <w:divBdr>
                                                <w:top w:val="none" w:sz="0" w:space="0" w:color="auto"/>
                                                <w:left w:val="none" w:sz="0" w:space="0" w:color="auto"/>
                                                <w:bottom w:val="none" w:sz="0" w:space="0" w:color="auto"/>
                                                <w:right w:val="none" w:sz="0" w:space="0" w:color="auto"/>
                                              </w:divBdr>
                                            </w:div>
                                            <w:div w:id="1122186428">
                                              <w:marLeft w:val="0"/>
                                              <w:marRight w:val="0"/>
                                              <w:marTop w:val="0"/>
                                              <w:marBottom w:val="0"/>
                                              <w:divBdr>
                                                <w:top w:val="none" w:sz="0" w:space="0" w:color="auto"/>
                                                <w:left w:val="none" w:sz="0" w:space="0" w:color="auto"/>
                                                <w:bottom w:val="none" w:sz="0" w:space="0" w:color="auto"/>
                                                <w:right w:val="none" w:sz="0" w:space="0" w:color="auto"/>
                                              </w:divBdr>
                                            </w:div>
                                            <w:div w:id="699624958">
                                              <w:marLeft w:val="0"/>
                                              <w:marRight w:val="0"/>
                                              <w:marTop w:val="0"/>
                                              <w:marBottom w:val="0"/>
                                              <w:divBdr>
                                                <w:top w:val="none" w:sz="0" w:space="0" w:color="auto"/>
                                                <w:left w:val="none" w:sz="0" w:space="0" w:color="auto"/>
                                                <w:bottom w:val="none" w:sz="0" w:space="0" w:color="auto"/>
                                                <w:right w:val="none" w:sz="0" w:space="0" w:color="auto"/>
                                              </w:divBdr>
                                            </w:div>
                                            <w:div w:id="1240865343">
                                              <w:marLeft w:val="0"/>
                                              <w:marRight w:val="0"/>
                                              <w:marTop w:val="0"/>
                                              <w:marBottom w:val="0"/>
                                              <w:divBdr>
                                                <w:top w:val="none" w:sz="0" w:space="0" w:color="auto"/>
                                                <w:left w:val="none" w:sz="0" w:space="0" w:color="auto"/>
                                                <w:bottom w:val="none" w:sz="0" w:space="0" w:color="auto"/>
                                                <w:right w:val="none" w:sz="0" w:space="0" w:color="auto"/>
                                              </w:divBdr>
                                            </w:div>
                                            <w:div w:id="2003578360">
                                              <w:marLeft w:val="0"/>
                                              <w:marRight w:val="0"/>
                                              <w:marTop w:val="0"/>
                                              <w:marBottom w:val="0"/>
                                              <w:divBdr>
                                                <w:top w:val="none" w:sz="0" w:space="0" w:color="auto"/>
                                                <w:left w:val="none" w:sz="0" w:space="0" w:color="auto"/>
                                                <w:bottom w:val="none" w:sz="0" w:space="0" w:color="auto"/>
                                                <w:right w:val="none" w:sz="0" w:space="0" w:color="auto"/>
                                              </w:divBdr>
                                            </w:div>
                                            <w:div w:id="98836238">
                                              <w:marLeft w:val="0"/>
                                              <w:marRight w:val="0"/>
                                              <w:marTop w:val="0"/>
                                              <w:marBottom w:val="0"/>
                                              <w:divBdr>
                                                <w:top w:val="none" w:sz="0" w:space="0" w:color="auto"/>
                                                <w:left w:val="none" w:sz="0" w:space="0" w:color="auto"/>
                                                <w:bottom w:val="none" w:sz="0" w:space="0" w:color="auto"/>
                                                <w:right w:val="none" w:sz="0" w:space="0" w:color="auto"/>
                                              </w:divBdr>
                                            </w:div>
                                            <w:div w:id="2127386683">
                                              <w:marLeft w:val="0"/>
                                              <w:marRight w:val="0"/>
                                              <w:marTop w:val="0"/>
                                              <w:marBottom w:val="0"/>
                                              <w:divBdr>
                                                <w:top w:val="none" w:sz="0" w:space="0" w:color="auto"/>
                                                <w:left w:val="none" w:sz="0" w:space="0" w:color="auto"/>
                                                <w:bottom w:val="none" w:sz="0" w:space="0" w:color="auto"/>
                                                <w:right w:val="none" w:sz="0" w:space="0" w:color="auto"/>
                                              </w:divBdr>
                                            </w:div>
                                            <w:div w:id="2036686700">
                                              <w:marLeft w:val="0"/>
                                              <w:marRight w:val="0"/>
                                              <w:marTop w:val="0"/>
                                              <w:marBottom w:val="0"/>
                                              <w:divBdr>
                                                <w:top w:val="none" w:sz="0" w:space="0" w:color="auto"/>
                                                <w:left w:val="none" w:sz="0" w:space="0" w:color="auto"/>
                                                <w:bottom w:val="none" w:sz="0" w:space="0" w:color="auto"/>
                                                <w:right w:val="none" w:sz="0" w:space="0" w:color="auto"/>
                                              </w:divBdr>
                                            </w:div>
                                            <w:div w:id="1282803247">
                                              <w:marLeft w:val="0"/>
                                              <w:marRight w:val="0"/>
                                              <w:marTop w:val="0"/>
                                              <w:marBottom w:val="0"/>
                                              <w:divBdr>
                                                <w:top w:val="none" w:sz="0" w:space="0" w:color="auto"/>
                                                <w:left w:val="none" w:sz="0" w:space="0" w:color="auto"/>
                                                <w:bottom w:val="none" w:sz="0" w:space="0" w:color="auto"/>
                                                <w:right w:val="none" w:sz="0" w:space="0" w:color="auto"/>
                                              </w:divBdr>
                                            </w:div>
                                            <w:div w:id="99067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71024">
                                      <w:marLeft w:val="0"/>
                                      <w:marRight w:val="0"/>
                                      <w:marTop w:val="0"/>
                                      <w:marBottom w:val="0"/>
                                      <w:divBdr>
                                        <w:top w:val="none" w:sz="0" w:space="0" w:color="auto"/>
                                        <w:left w:val="none" w:sz="0" w:space="0" w:color="auto"/>
                                        <w:bottom w:val="none" w:sz="0" w:space="0" w:color="auto"/>
                                        <w:right w:val="none" w:sz="0" w:space="0" w:color="auto"/>
                                      </w:divBdr>
                                      <w:divsChild>
                                        <w:div w:id="541940246">
                                          <w:marLeft w:val="0"/>
                                          <w:marRight w:val="0"/>
                                          <w:marTop w:val="0"/>
                                          <w:marBottom w:val="0"/>
                                          <w:divBdr>
                                            <w:top w:val="none" w:sz="0" w:space="0" w:color="auto"/>
                                            <w:left w:val="none" w:sz="0" w:space="0" w:color="auto"/>
                                            <w:bottom w:val="none" w:sz="0" w:space="0" w:color="auto"/>
                                            <w:right w:val="none" w:sz="0" w:space="0" w:color="auto"/>
                                          </w:divBdr>
                                        </w:div>
                                        <w:div w:id="861625496">
                                          <w:marLeft w:val="0"/>
                                          <w:marRight w:val="0"/>
                                          <w:marTop w:val="0"/>
                                          <w:marBottom w:val="0"/>
                                          <w:divBdr>
                                            <w:top w:val="none" w:sz="0" w:space="0" w:color="auto"/>
                                            <w:left w:val="none" w:sz="0" w:space="0" w:color="auto"/>
                                            <w:bottom w:val="none" w:sz="0" w:space="0" w:color="auto"/>
                                            <w:right w:val="none" w:sz="0" w:space="0" w:color="auto"/>
                                          </w:divBdr>
                                        </w:div>
                                        <w:div w:id="2061005337">
                                          <w:marLeft w:val="0"/>
                                          <w:marRight w:val="0"/>
                                          <w:marTop w:val="0"/>
                                          <w:marBottom w:val="0"/>
                                          <w:divBdr>
                                            <w:top w:val="none" w:sz="0" w:space="0" w:color="auto"/>
                                            <w:left w:val="none" w:sz="0" w:space="0" w:color="auto"/>
                                            <w:bottom w:val="none" w:sz="0" w:space="0" w:color="auto"/>
                                            <w:right w:val="none" w:sz="0" w:space="0" w:color="auto"/>
                                          </w:divBdr>
                                          <w:divsChild>
                                            <w:div w:id="1716466544">
                                              <w:marLeft w:val="0"/>
                                              <w:marRight w:val="0"/>
                                              <w:marTop w:val="0"/>
                                              <w:marBottom w:val="0"/>
                                              <w:divBdr>
                                                <w:top w:val="none" w:sz="0" w:space="0" w:color="auto"/>
                                                <w:left w:val="none" w:sz="0" w:space="0" w:color="auto"/>
                                                <w:bottom w:val="none" w:sz="0" w:space="0" w:color="auto"/>
                                                <w:right w:val="none" w:sz="0" w:space="0" w:color="auto"/>
                                              </w:divBdr>
                                            </w:div>
                                            <w:div w:id="1557277251">
                                              <w:marLeft w:val="0"/>
                                              <w:marRight w:val="0"/>
                                              <w:marTop w:val="0"/>
                                              <w:marBottom w:val="0"/>
                                              <w:divBdr>
                                                <w:top w:val="none" w:sz="0" w:space="0" w:color="auto"/>
                                                <w:left w:val="none" w:sz="0" w:space="0" w:color="auto"/>
                                                <w:bottom w:val="none" w:sz="0" w:space="0" w:color="auto"/>
                                                <w:right w:val="none" w:sz="0" w:space="0" w:color="auto"/>
                                              </w:divBdr>
                                            </w:div>
                                            <w:div w:id="1913536647">
                                              <w:marLeft w:val="0"/>
                                              <w:marRight w:val="0"/>
                                              <w:marTop w:val="0"/>
                                              <w:marBottom w:val="0"/>
                                              <w:divBdr>
                                                <w:top w:val="none" w:sz="0" w:space="0" w:color="auto"/>
                                                <w:left w:val="none" w:sz="0" w:space="0" w:color="auto"/>
                                                <w:bottom w:val="none" w:sz="0" w:space="0" w:color="auto"/>
                                                <w:right w:val="none" w:sz="0" w:space="0" w:color="auto"/>
                                              </w:divBdr>
                                            </w:div>
                                            <w:div w:id="192689642">
                                              <w:marLeft w:val="0"/>
                                              <w:marRight w:val="0"/>
                                              <w:marTop w:val="0"/>
                                              <w:marBottom w:val="0"/>
                                              <w:divBdr>
                                                <w:top w:val="none" w:sz="0" w:space="0" w:color="auto"/>
                                                <w:left w:val="none" w:sz="0" w:space="0" w:color="auto"/>
                                                <w:bottom w:val="none" w:sz="0" w:space="0" w:color="auto"/>
                                                <w:right w:val="none" w:sz="0" w:space="0" w:color="auto"/>
                                              </w:divBdr>
                                            </w:div>
                                          </w:divsChild>
                                        </w:div>
                                        <w:div w:id="1068265802">
                                          <w:marLeft w:val="0"/>
                                          <w:marRight w:val="0"/>
                                          <w:marTop w:val="0"/>
                                          <w:marBottom w:val="0"/>
                                          <w:divBdr>
                                            <w:top w:val="none" w:sz="0" w:space="0" w:color="auto"/>
                                            <w:left w:val="none" w:sz="0" w:space="0" w:color="auto"/>
                                            <w:bottom w:val="none" w:sz="0" w:space="0" w:color="auto"/>
                                            <w:right w:val="none" w:sz="0" w:space="0" w:color="auto"/>
                                          </w:divBdr>
                                          <w:divsChild>
                                            <w:div w:id="1683429794">
                                              <w:marLeft w:val="0"/>
                                              <w:marRight w:val="0"/>
                                              <w:marTop w:val="0"/>
                                              <w:marBottom w:val="0"/>
                                              <w:divBdr>
                                                <w:top w:val="none" w:sz="0" w:space="0" w:color="auto"/>
                                                <w:left w:val="none" w:sz="0" w:space="0" w:color="auto"/>
                                                <w:bottom w:val="none" w:sz="0" w:space="0" w:color="auto"/>
                                                <w:right w:val="none" w:sz="0" w:space="0" w:color="auto"/>
                                              </w:divBdr>
                                            </w:div>
                                            <w:div w:id="1864898334">
                                              <w:marLeft w:val="0"/>
                                              <w:marRight w:val="0"/>
                                              <w:marTop w:val="0"/>
                                              <w:marBottom w:val="0"/>
                                              <w:divBdr>
                                                <w:top w:val="none" w:sz="0" w:space="0" w:color="auto"/>
                                                <w:left w:val="none" w:sz="0" w:space="0" w:color="auto"/>
                                                <w:bottom w:val="none" w:sz="0" w:space="0" w:color="auto"/>
                                                <w:right w:val="none" w:sz="0" w:space="0" w:color="auto"/>
                                              </w:divBdr>
                                            </w:div>
                                            <w:div w:id="1944604287">
                                              <w:marLeft w:val="0"/>
                                              <w:marRight w:val="0"/>
                                              <w:marTop w:val="0"/>
                                              <w:marBottom w:val="0"/>
                                              <w:divBdr>
                                                <w:top w:val="none" w:sz="0" w:space="0" w:color="auto"/>
                                                <w:left w:val="none" w:sz="0" w:space="0" w:color="auto"/>
                                                <w:bottom w:val="none" w:sz="0" w:space="0" w:color="auto"/>
                                                <w:right w:val="none" w:sz="0" w:space="0" w:color="auto"/>
                                              </w:divBdr>
                                            </w:div>
                                            <w:div w:id="1966614038">
                                              <w:marLeft w:val="0"/>
                                              <w:marRight w:val="0"/>
                                              <w:marTop w:val="0"/>
                                              <w:marBottom w:val="0"/>
                                              <w:divBdr>
                                                <w:top w:val="none" w:sz="0" w:space="0" w:color="auto"/>
                                                <w:left w:val="none" w:sz="0" w:space="0" w:color="auto"/>
                                                <w:bottom w:val="none" w:sz="0" w:space="0" w:color="auto"/>
                                                <w:right w:val="none" w:sz="0" w:space="0" w:color="auto"/>
                                              </w:divBdr>
                                            </w:div>
                                            <w:div w:id="586351299">
                                              <w:marLeft w:val="0"/>
                                              <w:marRight w:val="0"/>
                                              <w:marTop w:val="0"/>
                                              <w:marBottom w:val="0"/>
                                              <w:divBdr>
                                                <w:top w:val="none" w:sz="0" w:space="0" w:color="auto"/>
                                                <w:left w:val="none" w:sz="0" w:space="0" w:color="auto"/>
                                                <w:bottom w:val="none" w:sz="0" w:space="0" w:color="auto"/>
                                                <w:right w:val="none" w:sz="0" w:space="0" w:color="auto"/>
                                              </w:divBdr>
                                            </w:div>
                                            <w:div w:id="1948657221">
                                              <w:marLeft w:val="0"/>
                                              <w:marRight w:val="0"/>
                                              <w:marTop w:val="0"/>
                                              <w:marBottom w:val="0"/>
                                              <w:divBdr>
                                                <w:top w:val="none" w:sz="0" w:space="0" w:color="auto"/>
                                                <w:left w:val="none" w:sz="0" w:space="0" w:color="auto"/>
                                                <w:bottom w:val="none" w:sz="0" w:space="0" w:color="auto"/>
                                                <w:right w:val="none" w:sz="0" w:space="0" w:color="auto"/>
                                              </w:divBdr>
                                            </w:div>
                                            <w:div w:id="926959822">
                                              <w:marLeft w:val="0"/>
                                              <w:marRight w:val="0"/>
                                              <w:marTop w:val="0"/>
                                              <w:marBottom w:val="0"/>
                                              <w:divBdr>
                                                <w:top w:val="none" w:sz="0" w:space="0" w:color="auto"/>
                                                <w:left w:val="none" w:sz="0" w:space="0" w:color="auto"/>
                                                <w:bottom w:val="none" w:sz="0" w:space="0" w:color="auto"/>
                                                <w:right w:val="none" w:sz="0" w:space="0" w:color="auto"/>
                                              </w:divBdr>
                                            </w:div>
                                            <w:div w:id="494348149">
                                              <w:marLeft w:val="0"/>
                                              <w:marRight w:val="0"/>
                                              <w:marTop w:val="0"/>
                                              <w:marBottom w:val="0"/>
                                              <w:divBdr>
                                                <w:top w:val="none" w:sz="0" w:space="0" w:color="auto"/>
                                                <w:left w:val="none" w:sz="0" w:space="0" w:color="auto"/>
                                                <w:bottom w:val="none" w:sz="0" w:space="0" w:color="auto"/>
                                                <w:right w:val="none" w:sz="0" w:space="0" w:color="auto"/>
                                              </w:divBdr>
                                            </w:div>
                                          </w:divsChild>
                                        </w:div>
                                        <w:div w:id="465851345">
                                          <w:marLeft w:val="0"/>
                                          <w:marRight w:val="0"/>
                                          <w:marTop w:val="0"/>
                                          <w:marBottom w:val="0"/>
                                          <w:divBdr>
                                            <w:top w:val="none" w:sz="0" w:space="0" w:color="auto"/>
                                            <w:left w:val="none" w:sz="0" w:space="0" w:color="auto"/>
                                            <w:bottom w:val="none" w:sz="0" w:space="0" w:color="auto"/>
                                            <w:right w:val="none" w:sz="0" w:space="0" w:color="auto"/>
                                          </w:divBdr>
                                          <w:divsChild>
                                            <w:div w:id="1468625823">
                                              <w:marLeft w:val="0"/>
                                              <w:marRight w:val="0"/>
                                              <w:marTop w:val="0"/>
                                              <w:marBottom w:val="0"/>
                                              <w:divBdr>
                                                <w:top w:val="none" w:sz="0" w:space="0" w:color="auto"/>
                                                <w:left w:val="none" w:sz="0" w:space="0" w:color="auto"/>
                                                <w:bottom w:val="none" w:sz="0" w:space="0" w:color="auto"/>
                                                <w:right w:val="none" w:sz="0" w:space="0" w:color="auto"/>
                                              </w:divBdr>
                                            </w:div>
                                            <w:div w:id="1304457939">
                                              <w:marLeft w:val="0"/>
                                              <w:marRight w:val="0"/>
                                              <w:marTop w:val="0"/>
                                              <w:marBottom w:val="0"/>
                                              <w:divBdr>
                                                <w:top w:val="none" w:sz="0" w:space="0" w:color="auto"/>
                                                <w:left w:val="none" w:sz="0" w:space="0" w:color="auto"/>
                                                <w:bottom w:val="none" w:sz="0" w:space="0" w:color="auto"/>
                                                <w:right w:val="none" w:sz="0" w:space="0" w:color="auto"/>
                                              </w:divBdr>
                                            </w:div>
                                            <w:div w:id="896745876">
                                              <w:marLeft w:val="0"/>
                                              <w:marRight w:val="0"/>
                                              <w:marTop w:val="0"/>
                                              <w:marBottom w:val="0"/>
                                              <w:divBdr>
                                                <w:top w:val="none" w:sz="0" w:space="0" w:color="auto"/>
                                                <w:left w:val="none" w:sz="0" w:space="0" w:color="auto"/>
                                                <w:bottom w:val="none" w:sz="0" w:space="0" w:color="auto"/>
                                                <w:right w:val="none" w:sz="0" w:space="0" w:color="auto"/>
                                              </w:divBdr>
                                            </w:div>
                                            <w:div w:id="181325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551110">
                                      <w:marLeft w:val="0"/>
                                      <w:marRight w:val="0"/>
                                      <w:marTop w:val="0"/>
                                      <w:marBottom w:val="0"/>
                                      <w:divBdr>
                                        <w:top w:val="none" w:sz="0" w:space="0" w:color="auto"/>
                                        <w:left w:val="none" w:sz="0" w:space="0" w:color="auto"/>
                                        <w:bottom w:val="none" w:sz="0" w:space="0" w:color="auto"/>
                                        <w:right w:val="none" w:sz="0" w:space="0" w:color="auto"/>
                                      </w:divBdr>
                                      <w:divsChild>
                                        <w:div w:id="1135173570">
                                          <w:marLeft w:val="0"/>
                                          <w:marRight w:val="0"/>
                                          <w:marTop w:val="0"/>
                                          <w:marBottom w:val="0"/>
                                          <w:divBdr>
                                            <w:top w:val="none" w:sz="0" w:space="0" w:color="auto"/>
                                            <w:left w:val="none" w:sz="0" w:space="0" w:color="auto"/>
                                            <w:bottom w:val="none" w:sz="0" w:space="0" w:color="auto"/>
                                            <w:right w:val="none" w:sz="0" w:space="0" w:color="auto"/>
                                          </w:divBdr>
                                        </w:div>
                                        <w:div w:id="918056602">
                                          <w:marLeft w:val="0"/>
                                          <w:marRight w:val="0"/>
                                          <w:marTop w:val="0"/>
                                          <w:marBottom w:val="0"/>
                                          <w:divBdr>
                                            <w:top w:val="none" w:sz="0" w:space="0" w:color="auto"/>
                                            <w:left w:val="none" w:sz="0" w:space="0" w:color="auto"/>
                                            <w:bottom w:val="none" w:sz="0" w:space="0" w:color="auto"/>
                                            <w:right w:val="none" w:sz="0" w:space="0" w:color="auto"/>
                                          </w:divBdr>
                                        </w:div>
                                        <w:div w:id="509873808">
                                          <w:marLeft w:val="0"/>
                                          <w:marRight w:val="0"/>
                                          <w:marTop w:val="0"/>
                                          <w:marBottom w:val="0"/>
                                          <w:divBdr>
                                            <w:top w:val="none" w:sz="0" w:space="0" w:color="auto"/>
                                            <w:left w:val="none" w:sz="0" w:space="0" w:color="auto"/>
                                            <w:bottom w:val="none" w:sz="0" w:space="0" w:color="auto"/>
                                            <w:right w:val="none" w:sz="0" w:space="0" w:color="auto"/>
                                          </w:divBdr>
                                          <w:divsChild>
                                            <w:div w:id="845098587">
                                              <w:marLeft w:val="0"/>
                                              <w:marRight w:val="0"/>
                                              <w:marTop w:val="0"/>
                                              <w:marBottom w:val="0"/>
                                              <w:divBdr>
                                                <w:top w:val="none" w:sz="0" w:space="0" w:color="auto"/>
                                                <w:left w:val="none" w:sz="0" w:space="0" w:color="auto"/>
                                                <w:bottom w:val="none" w:sz="0" w:space="0" w:color="auto"/>
                                                <w:right w:val="none" w:sz="0" w:space="0" w:color="auto"/>
                                              </w:divBdr>
                                            </w:div>
                                            <w:div w:id="1651867024">
                                              <w:marLeft w:val="0"/>
                                              <w:marRight w:val="0"/>
                                              <w:marTop w:val="0"/>
                                              <w:marBottom w:val="0"/>
                                              <w:divBdr>
                                                <w:top w:val="none" w:sz="0" w:space="0" w:color="auto"/>
                                                <w:left w:val="none" w:sz="0" w:space="0" w:color="auto"/>
                                                <w:bottom w:val="none" w:sz="0" w:space="0" w:color="auto"/>
                                                <w:right w:val="none" w:sz="0" w:space="0" w:color="auto"/>
                                              </w:divBdr>
                                            </w:div>
                                            <w:div w:id="653875213">
                                              <w:marLeft w:val="0"/>
                                              <w:marRight w:val="0"/>
                                              <w:marTop w:val="0"/>
                                              <w:marBottom w:val="0"/>
                                              <w:divBdr>
                                                <w:top w:val="none" w:sz="0" w:space="0" w:color="auto"/>
                                                <w:left w:val="none" w:sz="0" w:space="0" w:color="auto"/>
                                                <w:bottom w:val="none" w:sz="0" w:space="0" w:color="auto"/>
                                                <w:right w:val="none" w:sz="0" w:space="0" w:color="auto"/>
                                              </w:divBdr>
                                            </w:div>
                                          </w:divsChild>
                                        </w:div>
                                        <w:div w:id="526600831">
                                          <w:marLeft w:val="0"/>
                                          <w:marRight w:val="0"/>
                                          <w:marTop w:val="0"/>
                                          <w:marBottom w:val="0"/>
                                          <w:divBdr>
                                            <w:top w:val="none" w:sz="0" w:space="0" w:color="auto"/>
                                            <w:left w:val="none" w:sz="0" w:space="0" w:color="auto"/>
                                            <w:bottom w:val="none" w:sz="0" w:space="0" w:color="auto"/>
                                            <w:right w:val="none" w:sz="0" w:space="0" w:color="auto"/>
                                          </w:divBdr>
                                          <w:divsChild>
                                            <w:div w:id="997878648">
                                              <w:marLeft w:val="0"/>
                                              <w:marRight w:val="0"/>
                                              <w:marTop w:val="0"/>
                                              <w:marBottom w:val="0"/>
                                              <w:divBdr>
                                                <w:top w:val="none" w:sz="0" w:space="0" w:color="auto"/>
                                                <w:left w:val="none" w:sz="0" w:space="0" w:color="auto"/>
                                                <w:bottom w:val="none" w:sz="0" w:space="0" w:color="auto"/>
                                                <w:right w:val="none" w:sz="0" w:space="0" w:color="auto"/>
                                              </w:divBdr>
                                            </w:div>
                                            <w:div w:id="1879005276">
                                              <w:marLeft w:val="0"/>
                                              <w:marRight w:val="0"/>
                                              <w:marTop w:val="0"/>
                                              <w:marBottom w:val="0"/>
                                              <w:divBdr>
                                                <w:top w:val="none" w:sz="0" w:space="0" w:color="auto"/>
                                                <w:left w:val="none" w:sz="0" w:space="0" w:color="auto"/>
                                                <w:bottom w:val="none" w:sz="0" w:space="0" w:color="auto"/>
                                                <w:right w:val="none" w:sz="0" w:space="0" w:color="auto"/>
                                              </w:divBdr>
                                            </w:div>
                                            <w:div w:id="2059821612">
                                              <w:marLeft w:val="0"/>
                                              <w:marRight w:val="0"/>
                                              <w:marTop w:val="0"/>
                                              <w:marBottom w:val="0"/>
                                              <w:divBdr>
                                                <w:top w:val="none" w:sz="0" w:space="0" w:color="auto"/>
                                                <w:left w:val="none" w:sz="0" w:space="0" w:color="auto"/>
                                                <w:bottom w:val="none" w:sz="0" w:space="0" w:color="auto"/>
                                                <w:right w:val="none" w:sz="0" w:space="0" w:color="auto"/>
                                              </w:divBdr>
                                              <w:divsChild>
                                                <w:div w:id="1360203122">
                                                  <w:marLeft w:val="0"/>
                                                  <w:marRight w:val="0"/>
                                                  <w:marTop w:val="0"/>
                                                  <w:marBottom w:val="0"/>
                                                  <w:divBdr>
                                                    <w:top w:val="none" w:sz="0" w:space="0" w:color="auto"/>
                                                    <w:left w:val="none" w:sz="0" w:space="0" w:color="auto"/>
                                                    <w:bottom w:val="none" w:sz="0" w:space="0" w:color="auto"/>
                                                    <w:right w:val="none" w:sz="0" w:space="0" w:color="auto"/>
                                                  </w:divBdr>
                                                </w:div>
                                                <w:div w:id="1811509846">
                                                  <w:marLeft w:val="0"/>
                                                  <w:marRight w:val="0"/>
                                                  <w:marTop w:val="0"/>
                                                  <w:marBottom w:val="0"/>
                                                  <w:divBdr>
                                                    <w:top w:val="none" w:sz="0" w:space="0" w:color="auto"/>
                                                    <w:left w:val="none" w:sz="0" w:space="0" w:color="auto"/>
                                                    <w:bottom w:val="none" w:sz="0" w:space="0" w:color="auto"/>
                                                    <w:right w:val="none" w:sz="0" w:space="0" w:color="auto"/>
                                                  </w:divBdr>
                                                </w:div>
                                              </w:divsChild>
                                            </w:div>
                                            <w:div w:id="1846091740">
                                              <w:marLeft w:val="0"/>
                                              <w:marRight w:val="0"/>
                                              <w:marTop w:val="0"/>
                                              <w:marBottom w:val="0"/>
                                              <w:divBdr>
                                                <w:top w:val="none" w:sz="0" w:space="0" w:color="auto"/>
                                                <w:left w:val="none" w:sz="0" w:space="0" w:color="auto"/>
                                                <w:bottom w:val="none" w:sz="0" w:space="0" w:color="auto"/>
                                                <w:right w:val="none" w:sz="0" w:space="0" w:color="auto"/>
                                              </w:divBdr>
                                              <w:divsChild>
                                                <w:div w:id="1380132157">
                                                  <w:marLeft w:val="0"/>
                                                  <w:marRight w:val="0"/>
                                                  <w:marTop w:val="0"/>
                                                  <w:marBottom w:val="0"/>
                                                  <w:divBdr>
                                                    <w:top w:val="none" w:sz="0" w:space="0" w:color="auto"/>
                                                    <w:left w:val="none" w:sz="0" w:space="0" w:color="auto"/>
                                                    <w:bottom w:val="none" w:sz="0" w:space="0" w:color="auto"/>
                                                    <w:right w:val="none" w:sz="0" w:space="0" w:color="auto"/>
                                                  </w:divBdr>
                                                </w:div>
                                                <w:div w:id="363798343">
                                                  <w:marLeft w:val="0"/>
                                                  <w:marRight w:val="0"/>
                                                  <w:marTop w:val="0"/>
                                                  <w:marBottom w:val="0"/>
                                                  <w:divBdr>
                                                    <w:top w:val="none" w:sz="0" w:space="0" w:color="auto"/>
                                                    <w:left w:val="none" w:sz="0" w:space="0" w:color="auto"/>
                                                    <w:bottom w:val="none" w:sz="0" w:space="0" w:color="auto"/>
                                                    <w:right w:val="none" w:sz="0" w:space="0" w:color="auto"/>
                                                  </w:divBdr>
                                                </w:div>
                                                <w:div w:id="174466397">
                                                  <w:marLeft w:val="0"/>
                                                  <w:marRight w:val="0"/>
                                                  <w:marTop w:val="0"/>
                                                  <w:marBottom w:val="0"/>
                                                  <w:divBdr>
                                                    <w:top w:val="none" w:sz="0" w:space="0" w:color="auto"/>
                                                    <w:left w:val="none" w:sz="0" w:space="0" w:color="auto"/>
                                                    <w:bottom w:val="none" w:sz="0" w:space="0" w:color="auto"/>
                                                    <w:right w:val="none" w:sz="0" w:space="0" w:color="auto"/>
                                                  </w:divBdr>
                                                </w:div>
                                                <w:div w:id="108279924">
                                                  <w:marLeft w:val="0"/>
                                                  <w:marRight w:val="0"/>
                                                  <w:marTop w:val="0"/>
                                                  <w:marBottom w:val="0"/>
                                                  <w:divBdr>
                                                    <w:top w:val="none" w:sz="0" w:space="0" w:color="auto"/>
                                                    <w:left w:val="none" w:sz="0" w:space="0" w:color="auto"/>
                                                    <w:bottom w:val="none" w:sz="0" w:space="0" w:color="auto"/>
                                                    <w:right w:val="none" w:sz="0" w:space="0" w:color="auto"/>
                                                  </w:divBdr>
                                                </w:div>
                                                <w:div w:id="1114520155">
                                                  <w:marLeft w:val="0"/>
                                                  <w:marRight w:val="0"/>
                                                  <w:marTop w:val="0"/>
                                                  <w:marBottom w:val="0"/>
                                                  <w:divBdr>
                                                    <w:top w:val="none" w:sz="0" w:space="0" w:color="auto"/>
                                                    <w:left w:val="none" w:sz="0" w:space="0" w:color="auto"/>
                                                    <w:bottom w:val="none" w:sz="0" w:space="0" w:color="auto"/>
                                                    <w:right w:val="none" w:sz="0" w:space="0" w:color="auto"/>
                                                  </w:divBdr>
                                                </w:div>
                                                <w:div w:id="1477993258">
                                                  <w:marLeft w:val="0"/>
                                                  <w:marRight w:val="0"/>
                                                  <w:marTop w:val="0"/>
                                                  <w:marBottom w:val="0"/>
                                                  <w:divBdr>
                                                    <w:top w:val="none" w:sz="0" w:space="0" w:color="auto"/>
                                                    <w:left w:val="none" w:sz="0" w:space="0" w:color="auto"/>
                                                    <w:bottom w:val="none" w:sz="0" w:space="0" w:color="auto"/>
                                                    <w:right w:val="none" w:sz="0" w:space="0" w:color="auto"/>
                                                  </w:divBdr>
                                                </w:div>
                                              </w:divsChild>
                                            </w:div>
                                            <w:div w:id="1115557562">
                                              <w:marLeft w:val="0"/>
                                              <w:marRight w:val="0"/>
                                              <w:marTop w:val="0"/>
                                              <w:marBottom w:val="0"/>
                                              <w:divBdr>
                                                <w:top w:val="none" w:sz="0" w:space="0" w:color="auto"/>
                                                <w:left w:val="none" w:sz="0" w:space="0" w:color="auto"/>
                                                <w:bottom w:val="none" w:sz="0" w:space="0" w:color="auto"/>
                                                <w:right w:val="none" w:sz="0" w:space="0" w:color="auto"/>
                                              </w:divBdr>
                                            </w:div>
                                            <w:div w:id="6098644">
                                              <w:marLeft w:val="0"/>
                                              <w:marRight w:val="0"/>
                                              <w:marTop w:val="0"/>
                                              <w:marBottom w:val="0"/>
                                              <w:divBdr>
                                                <w:top w:val="none" w:sz="0" w:space="0" w:color="auto"/>
                                                <w:left w:val="none" w:sz="0" w:space="0" w:color="auto"/>
                                                <w:bottom w:val="none" w:sz="0" w:space="0" w:color="auto"/>
                                                <w:right w:val="none" w:sz="0" w:space="0" w:color="auto"/>
                                              </w:divBdr>
                                            </w:div>
                                            <w:div w:id="1514756896">
                                              <w:marLeft w:val="0"/>
                                              <w:marRight w:val="0"/>
                                              <w:marTop w:val="0"/>
                                              <w:marBottom w:val="0"/>
                                              <w:divBdr>
                                                <w:top w:val="none" w:sz="0" w:space="0" w:color="auto"/>
                                                <w:left w:val="none" w:sz="0" w:space="0" w:color="auto"/>
                                                <w:bottom w:val="none" w:sz="0" w:space="0" w:color="auto"/>
                                                <w:right w:val="none" w:sz="0" w:space="0" w:color="auto"/>
                                              </w:divBdr>
                                            </w:div>
                                            <w:div w:id="224490301">
                                              <w:marLeft w:val="0"/>
                                              <w:marRight w:val="0"/>
                                              <w:marTop w:val="0"/>
                                              <w:marBottom w:val="0"/>
                                              <w:divBdr>
                                                <w:top w:val="none" w:sz="0" w:space="0" w:color="auto"/>
                                                <w:left w:val="none" w:sz="0" w:space="0" w:color="auto"/>
                                                <w:bottom w:val="none" w:sz="0" w:space="0" w:color="auto"/>
                                                <w:right w:val="none" w:sz="0" w:space="0" w:color="auto"/>
                                              </w:divBdr>
                                            </w:div>
                                            <w:div w:id="46800936">
                                              <w:marLeft w:val="0"/>
                                              <w:marRight w:val="0"/>
                                              <w:marTop w:val="0"/>
                                              <w:marBottom w:val="0"/>
                                              <w:divBdr>
                                                <w:top w:val="none" w:sz="0" w:space="0" w:color="auto"/>
                                                <w:left w:val="none" w:sz="0" w:space="0" w:color="auto"/>
                                                <w:bottom w:val="none" w:sz="0" w:space="0" w:color="auto"/>
                                                <w:right w:val="none" w:sz="0" w:space="0" w:color="auto"/>
                                              </w:divBdr>
                                            </w:div>
                                            <w:div w:id="774446586">
                                              <w:marLeft w:val="0"/>
                                              <w:marRight w:val="0"/>
                                              <w:marTop w:val="0"/>
                                              <w:marBottom w:val="0"/>
                                              <w:divBdr>
                                                <w:top w:val="none" w:sz="0" w:space="0" w:color="auto"/>
                                                <w:left w:val="none" w:sz="0" w:space="0" w:color="auto"/>
                                                <w:bottom w:val="none" w:sz="0" w:space="0" w:color="auto"/>
                                                <w:right w:val="none" w:sz="0" w:space="0" w:color="auto"/>
                                              </w:divBdr>
                                            </w:div>
                                            <w:div w:id="345909749">
                                              <w:marLeft w:val="0"/>
                                              <w:marRight w:val="0"/>
                                              <w:marTop w:val="0"/>
                                              <w:marBottom w:val="0"/>
                                              <w:divBdr>
                                                <w:top w:val="none" w:sz="0" w:space="0" w:color="auto"/>
                                                <w:left w:val="none" w:sz="0" w:space="0" w:color="auto"/>
                                                <w:bottom w:val="none" w:sz="0" w:space="0" w:color="auto"/>
                                                <w:right w:val="none" w:sz="0" w:space="0" w:color="auto"/>
                                              </w:divBdr>
                                            </w:div>
                                            <w:div w:id="668677247">
                                              <w:marLeft w:val="0"/>
                                              <w:marRight w:val="0"/>
                                              <w:marTop w:val="0"/>
                                              <w:marBottom w:val="0"/>
                                              <w:divBdr>
                                                <w:top w:val="none" w:sz="0" w:space="0" w:color="auto"/>
                                                <w:left w:val="none" w:sz="0" w:space="0" w:color="auto"/>
                                                <w:bottom w:val="none" w:sz="0" w:space="0" w:color="auto"/>
                                                <w:right w:val="none" w:sz="0" w:space="0" w:color="auto"/>
                                              </w:divBdr>
                                            </w:div>
                                            <w:div w:id="63335823">
                                              <w:marLeft w:val="0"/>
                                              <w:marRight w:val="0"/>
                                              <w:marTop w:val="0"/>
                                              <w:marBottom w:val="0"/>
                                              <w:divBdr>
                                                <w:top w:val="none" w:sz="0" w:space="0" w:color="auto"/>
                                                <w:left w:val="none" w:sz="0" w:space="0" w:color="auto"/>
                                                <w:bottom w:val="none" w:sz="0" w:space="0" w:color="auto"/>
                                                <w:right w:val="none" w:sz="0" w:space="0" w:color="auto"/>
                                              </w:divBdr>
                                            </w:div>
                                          </w:divsChild>
                                        </w:div>
                                        <w:div w:id="112287448">
                                          <w:marLeft w:val="0"/>
                                          <w:marRight w:val="0"/>
                                          <w:marTop w:val="0"/>
                                          <w:marBottom w:val="0"/>
                                          <w:divBdr>
                                            <w:top w:val="none" w:sz="0" w:space="0" w:color="auto"/>
                                            <w:left w:val="none" w:sz="0" w:space="0" w:color="auto"/>
                                            <w:bottom w:val="none" w:sz="0" w:space="0" w:color="auto"/>
                                            <w:right w:val="none" w:sz="0" w:space="0" w:color="auto"/>
                                          </w:divBdr>
                                          <w:divsChild>
                                            <w:div w:id="436214134">
                                              <w:marLeft w:val="0"/>
                                              <w:marRight w:val="0"/>
                                              <w:marTop w:val="0"/>
                                              <w:marBottom w:val="0"/>
                                              <w:divBdr>
                                                <w:top w:val="none" w:sz="0" w:space="0" w:color="auto"/>
                                                <w:left w:val="none" w:sz="0" w:space="0" w:color="auto"/>
                                                <w:bottom w:val="none" w:sz="0" w:space="0" w:color="auto"/>
                                                <w:right w:val="none" w:sz="0" w:space="0" w:color="auto"/>
                                              </w:divBdr>
                                            </w:div>
                                            <w:div w:id="1159032809">
                                              <w:marLeft w:val="0"/>
                                              <w:marRight w:val="0"/>
                                              <w:marTop w:val="0"/>
                                              <w:marBottom w:val="0"/>
                                              <w:divBdr>
                                                <w:top w:val="none" w:sz="0" w:space="0" w:color="auto"/>
                                                <w:left w:val="none" w:sz="0" w:space="0" w:color="auto"/>
                                                <w:bottom w:val="none" w:sz="0" w:space="0" w:color="auto"/>
                                                <w:right w:val="none" w:sz="0" w:space="0" w:color="auto"/>
                                              </w:divBdr>
                                            </w:div>
                                            <w:div w:id="1559319143">
                                              <w:marLeft w:val="0"/>
                                              <w:marRight w:val="0"/>
                                              <w:marTop w:val="0"/>
                                              <w:marBottom w:val="0"/>
                                              <w:divBdr>
                                                <w:top w:val="none" w:sz="0" w:space="0" w:color="auto"/>
                                                <w:left w:val="none" w:sz="0" w:space="0" w:color="auto"/>
                                                <w:bottom w:val="none" w:sz="0" w:space="0" w:color="auto"/>
                                                <w:right w:val="none" w:sz="0" w:space="0" w:color="auto"/>
                                              </w:divBdr>
                                            </w:div>
                                            <w:div w:id="1591112563">
                                              <w:marLeft w:val="0"/>
                                              <w:marRight w:val="0"/>
                                              <w:marTop w:val="0"/>
                                              <w:marBottom w:val="0"/>
                                              <w:divBdr>
                                                <w:top w:val="none" w:sz="0" w:space="0" w:color="auto"/>
                                                <w:left w:val="none" w:sz="0" w:space="0" w:color="auto"/>
                                                <w:bottom w:val="none" w:sz="0" w:space="0" w:color="auto"/>
                                                <w:right w:val="none" w:sz="0" w:space="0" w:color="auto"/>
                                              </w:divBdr>
                                            </w:div>
                                            <w:div w:id="485635189">
                                              <w:marLeft w:val="0"/>
                                              <w:marRight w:val="0"/>
                                              <w:marTop w:val="0"/>
                                              <w:marBottom w:val="0"/>
                                              <w:divBdr>
                                                <w:top w:val="none" w:sz="0" w:space="0" w:color="auto"/>
                                                <w:left w:val="none" w:sz="0" w:space="0" w:color="auto"/>
                                                <w:bottom w:val="none" w:sz="0" w:space="0" w:color="auto"/>
                                                <w:right w:val="none" w:sz="0" w:space="0" w:color="auto"/>
                                              </w:divBdr>
                                            </w:div>
                                            <w:div w:id="252932257">
                                              <w:marLeft w:val="0"/>
                                              <w:marRight w:val="0"/>
                                              <w:marTop w:val="0"/>
                                              <w:marBottom w:val="0"/>
                                              <w:divBdr>
                                                <w:top w:val="none" w:sz="0" w:space="0" w:color="auto"/>
                                                <w:left w:val="none" w:sz="0" w:space="0" w:color="auto"/>
                                                <w:bottom w:val="none" w:sz="0" w:space="0" w:color="auto"/>
                                                <w:right w:val="none" w:sz="0" w:space="0" w:color="auto"/>
                                              </w:divBdr>
                                            </w:div>
                                            <w:div w:id="146821813">
                                              <w:marLeft w:val="0"/>
                                              <w:marRight w:val="0"/>
                                              <w:marTop w:val="0"/>
                                              <w:marBottom w:val="0"/>
                                              <w:divBdr>
                                                <w:top w:val="none" w:sz="0" w:space="0" w:color="auto"/>
                                                <w:left w:val="none" w:sz="0" w:space="0" w:color="auto"/>
                                                <w:bottom w:val="none" w:sz="0" w:space="0" w:color="auto"/>
                                                <w:right w:val="none" w:sz="0" w:space="0" w:color="auto"/>
                                              </w:divBdr>
                                            </w:div>
                                          </w:divsChild>
                                        </w:div>
                                        <w:div w:id="1233584881">
                                          <w:marLeft w:val="0"/>
                                          <w:marRight w:val="0"/>
                                          <w:marTop w:val="0"/>
                                          <w:marBottom w:val="0"/>
                                          <w:divBdr>
                                            <w:top w:val="none" w:sz="0" w:space="0" w:color="auto"/>
                                            <w:left w:val="none" w:sz="0" w:space="0" w:color="auto"/>
                                            <w:bottom w:val="none" w:sz="0" w:space="0" w:color="auto"/>
                                            <w:right w:val="none" w:sz="0" w:space="0" w:color="auto"/>
                                          </w:divBdr>
                                          <w:divsChild>
                                            <w:div w:id="454905011">
                                              <w:marLeft w:val="0"/>
                                              <w:marRight w:val="0"/>
                                              <w:marTop w:val="0"/>
                                              <w:marBottom w:val="0"/>
                                              <w:divBdr>
                                                <w:top w:val="none" w:sz="0" w:space="0" w:color="auto"/>
                                                <w:left w:val="none" w:sz="0" w:space="0" w:color="auto"/>
                                                <w:bottom w:val="none" w:sz="0" w:space="0" w:color="auto"/>
                                                <w:right w:val="none" w:sz="0" w:space="0" w:color="auto"/>
                                              </w:divBdr>
                                            </w:div>
                                            <w:div w:id="462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3851">
                                      <w:marLeft w:val="0"/>
                                      <w:marRight w:val="0"/>
                                      <w:marTop w:val="0"/>
                                      <w:marBottom w:val="0"/>
                                      <w:divBdr>
                                        <w:top w:val="none" w:sz="0" w:space="0" w:color="auto"/>
                                        <w:left w:val="none" w:sz="0" w:space="0" w:color="auto"/>
                                        <w:bottom w:val="none" w:sz="0" w:space="0" w:color="auto"/>
                                        <w:right w:val="none" w:sz="0" w:space="0" w:color="auto"/>
                                      </w:divBdr>
                                      <w:divsChild>
                                        <w:div w:id="1593195532">
                                          <w:marLeft w:val="0"/>
                                          <w:marRight w:val="0"/>
                                          <w:marTop w:val="0"/>
                                          <w:marBottom w:val="0"/>
                                          <w:divBdr>
                                            <w:top w:val="none" w:sz="0" w:space="0" w:color="auto"/>
                                            <w:left w:val="none" w:sz="0" w:space="0" w:color="auto"/>
                                            <w:bottom w:val="none" w:sz="0" w:space="0" w:color="auto"/>
                                            <w:right w:val="none" w:sz="0" w:space="0" w:color="auto"/>
                                          </w:divBdr>
                                        </w:div>
                                        <w:div w:id="563368920">
                                          <w:marLeft w:val="0"/>
                                          <w:marRight w:val="0"/>
                                          <w:marTop w:val="0"/>
                                          <w:marBottom w:val="0"/>
                                          <w:divBdr>
                                            <w:top w:val="none" w:sz="0" w:space="0" w:color="auto"/>
                                            <w:left w:val="none" w:sz="0" w:space="0" w:color="auto"/>
                                            <w:bottom w:val="none" w:sz="0" w:space="0" w:color="auto"/>
                                            <w:right w:val="none" w:sz="0" w:space="0" w:color="auto"/>
                                          </w:divBdr>
                                        </w:div>
                                        <w:div w:id="580143707">
                                          <w:marLeft w:val="0"/>
                                          <w:marRight w:val="0"/>
                                          <w:marTop w:val="0"/>
                                          <w:marBottom w:val="0"/>
                                          <w:divBdr>
                                            <w:top w:val="none" w:sz="0" w:space="0" w:color="auto"/>
                                            <w:left w:val="none" w:sz="0" w:space="0" w:color="auto"/>
                                            <w:bottom w:val="none" w:sz="0" w:space="0" w:color="auto"/>
                                            <w:right w:val="none" w:sz="0" w:space="0" w:color="auto"/>
                                          </w:divBdr>
                                          <w:divsChild>
                                            <w:div w:id="481435218">
                                              <w:marLeft w:val="0"/>
                                              <w:marRight w:val="0"/>
                                              <w:marTop w:val="0"/>
                                              <w:marBottom w:val="0"/>
                                              <w:divBdr>
                                                <w:top w:val="none" w:sz="0" w:space="0" w:color="auto"/>
                                                <w:left w:val="none" w:sz="0" w:space="0" w:color="auto"/>
                                                <w:bottom w:val="none" w:sz="0" w:space="0" w:color="auto"/>
                                                <w:right w:val="none" w:sz="0" w:space="0" w:color="auto"/>
                                              </w:divBdr>
                                            </w:div>
                                            <w:div w:id="1220440531">
                                              <w:marLeft w:val="0"/>
                                              <w:marRight w:val="0"/>
                                              <w:marTop w:val="0"/>
                                              <w:marBottom w:val="0"/>
                                              <w:divBdr>
                                                <w:top w:val="none" w:sz="0" w:space="0" w:color="auto"/>
                                                <w:left w:val="none" w:sz="0" w:space="0" w:color="auto"/>
                                                <w:bottom w:val="none" w:sz="0" w:space="0" w:color="auto"/>
                                                <w:right w:val="none" w:sz="0" w:space="0" w:color="auto"/>
                                              </w:divBdr>
                                            </w:div>
                                            <w:div w:id="1381827959">
                                              <w:marLeft w:val="0"/>
                                              <w:marRight w:val="0"/>
                                              <w:marTop w:val="0"/>
                                              <w:marBottom w:val="0"/>
                                              <w:divBdr>
                                                <w:top w:val="none" w:sz="0" w:space="0" w:color="auto"/>
                                                <w:left w:val="none" w:sz="0" w:space="0" w:color="auto"/>
                                                <w:bottom w:val="none" w:sz="0" w:space="0" w:color="auto"/>
                                                <w:right w:val="none" w:sz="0" w:space="0" w:color="auto"/>
                                              </w:divBdr>
                                            </w:div>
                                            <w:div w:id="663624510">
                                              <w:marLeft w:val="0"/>
                                              <w:marRight w:val="0"/>
                                              <w:marTop w:val="0"/>
                                              <w:marBottom w:val="0"/>
                                              <w:divBdr>
                                                <w:top w:val="none" w:sz="0" w:space="0" w:color="auto"/>
                                                <w:left w:val="none" w:sz="0" w:space="0" w:color="auto"/>
                                                <w:bottom w:val="none" w:sz="0" w:space="0" w:color="auto"/>
                                                <w:right w:val="none" w:sz="0" w:space="0" w:color="auto"/>
                                              </w:divBdr>
                                            </w:div>
                                          </w:divsChild>
                                        </w:div>
                                        <w:div w:id="1259096530">
                                          <w:marLeft w:val="0"/>
                                          <w:marRight w:val="0"/>
                                          <w:marTop w:val="0"/>
                                          <w:marBottom w:val="0"/>
                                          <w:divBdr>
                                            <w:top w:val="none" w:sz="0" w:space="0" w:color="auto"/>
                                            <w:left w:val="none" w:sz="0" w:space="0" w:color="auto"/>
                                            <w:bottom w:val="none" w:sz="0" w:space="0" w:color="auto"/>
                                            <w:right w:val="none" w:sz="0" w:space="0" w:color="auto"/>
                                          </w:divBdr>
                                          <w:divsChild>
                                            <w:div w:id="776406564">
                                              <w:marLeft w:val="0"/>
                                              <w:marRight w:val="0"/>
                                              <w:marTop w:val="0"/>
                                              <w:marBottom w:val="0"/>
                                              <w:divBdr>
                                                <w:top w:val="none" w:sz="0" w:space="0" w:color="auto"/>
                                                <w:left w:val="none" w:sz="0" w:space="0" w:color="auto"/>
                                                <w:bottom w:val="none" w:sz="0" w:space="0" w:color="auto"/>
                                                <w:right w:val="none" w:sz="0" w:space="0" w:color="auto"/>
                                              </w:divBdr>
                                            </w:div>
                                            <w:div w:id="307132465">
                                              <w:marLeft w:val="0"/>
                                              <w:marRight w:val="0"/>
                                              <w:marTop w:val="0"/>
                                              <w:marBottom w:val="0"/>
                                              <w:divBdr>
                                                <w:top w:val="none" w:sz="0" w:space="0" w:color="auto"/>
                                                <w:left w:val="none" w:sz="0" w:space="0" w:color="auto"/>
                                                <w:bottom w:val="none" w:sz="0" w:space="0" w:color="auto"/>
                                                <w:right w:val="none" w:sz="0" w:space="0" w:color="auto"/>
                                              </w:divBdr>
                                            </w:div>
                                            <w:div w:id="623921502">
                                              <w:marLeft w:val="0"/>
                                              <w:marRight w:val="0"/>
                                              <w:marTop w:val="0"/>
                                              <w:marBottom w:val="0"/>
                                              <w:divBdr>
                                                <w:top w:val="none" w:sz="0" w:space="0" w:color="auto"/>
                                                <w:left w:val="none" w:sz="0" w:space="0" w:color="auto"/>
                                                <w:bottom w:val="none" w:sz="0" w:space="0" w:color="auto"/>
                                                <w:right w:val="none" w:sz="0" w:space="0" w:color="auto"/>
                                              </w:divBdr>
                                            </w:div>
                                          </w:divsChild>
                                        </w:div>
                                        <w:div w:id="1688406015">
                                          <w:marLeft w:val="0"/>
                                          <w:marRight w:val="0"/>
                                          <w:marTop w:val="0"/>
                                          <w:marBottom w:val="0"/>
                                          <w:divBdr>
                                            <w:top w:val="none" w:sz="0" w:space="0" w:color="auto"/>
                                            <w:left w:val="none" w:sz="0" w:space="0" w:color="auto"/>
                                            <w:bottom w:val="none" w:sz="0" w:space="0" w:color="auto"/>
                                            <w:right w:val="none" w:sz="0" w:space="0" w:color="auto"/>
                                          </w:divBdr>
                                          <w:divsChild>
                                            <w:div w:id="413353987">
                                              <w:marLeft w:val="0"/>
                                              <w:marRight w:val="0"/>
                                              <w:marTop w:val="0"/>
                                              <w:marBottom w:val="0"/>
                                              <w:divBdr>
                                                <w:top w:val="none" w:sz="0" w:space="0" w:color="auto"/>
                                                <w:left w:val="none" w:sz="0" w:space="0" w:color="auto"/>
                                                <w:bottom w:val="none" w:sz="0" w:space="0" w:color="auto"/>
                                                <w:right w:val="none" w:sz="0" w:space="0" w:color="auto"/>
                                              </w:divBdr>
                                            </w:div>
                                            <w:div w:id="120671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83527">
                                      <w:marLeft w:val="0"/>
                                      <w:marRight w:val="0"/>
                                      <w:marTop w:val="0"/>
                                      <w:marBottom w:val="0"/>
                                      <w:divBdr>
                                        <w:top w:val="none" w:sz="0" w:space="0" w:color="auto"/>
                                        <w:left w:val="none" w:sz="0" w:space="0" w:color="auto"/>
                                        <w:bottom w:val="none" w:sz="0" w:space="0" w:color="auto"/>
                                        <w:right w:val="none" w:sz="0" w:space="0" w:color="auto"/>
                                      </w:divBdr>
                                      <w:divsChild>
                                        <w:div w:id="1188182448">
                                          <w:marLeft w:val="0"/>
                                          <w:marRight w:val="0"/>
                                          <w:marTop w:val="0"/>
                                          <w:marBottom w:val="0"/>
                                          <w:divBdr>
                                            <w:top w:val="none" w:sz="0" w:space="0" w:color="auto"/>
                                            <w:left w:val="none" w:sz="0" w:space="0" w:color="auto"/>
                                            <w:bottom w:val="none" w:sz="0" w:space="0" w:color="auto"/>
                                            <w:right w:val="none" w:sz="0" w:space="0" w:color="auto"/>
                                          </w:divBdr>
                                        </w:div>
                                        <w:div w:id="1063257322">
                                          <w:marLeft w:val="0"/>
                                          <w:marRight w:val="0"/>
                                          <w:marTop w:val="0"/>
                                          <w:marBottom w:val="0"/>
                                          <w:divBdr>
                                            <w:top w:val="none" w:sz="0" w:space="0" w:color="auto"/>
                                            <w:left w:val="none" w:sz="0" w:space="0" w:color="auto"/>
                                            <w:bottom w:val="none" w:sz="0" w:space="0" w:color="auto"/>
                                            <w:right w:val="none" w:sz="0" w:space="0" w:color="auto"/>
                                          </w:divBdr>
                                        </w:div>
                                        <w:div w:id="840702049">
                                          <w:marLeft w:val="0"/>
                                          <w:marRight w:val="0"/>
                                          <w:marTop w:val="0"/>
                                          <w:marBottom w:val="0"/>
                                          <w:divBdr>
                                            <w:top w:val="none" w:sz="0" w:space="0" w:color="auto"/>
                                            <w:left w:val="none" w:sz="0" w:space="0" w:color="auto"/>
                                            <w:bottom w:val="none" w:sz="0" w:space="0" w:color="auto"/>
                                            <w:right w:val="none" w:sz="0" w:space="0" w:color="auto"/>
                                          </w:divBdr>
                                          <w:divsChild>
                                            <w:div w:id="166673147">
                                              <w:marLeft w:val="0"/>
                                              <w:marRight w:val="0"/>
                                              <w:marTop w:val="0"/>
                                              <w:marBottom w:val="0"/>
                                              <w:divBdr>
                                                <w:top w:val="none" w:sz="0" w:space="0" w:color="auto"/>
                                                <w:left w:val="none" w:sz="0" w:space="0" w:color="auto"/>
                                                <w:bottom w:val="none" w:sz="0" w:space="0" w:color="auto"/>
                                                <w:right w:val="none" w:sz="0" w:space="0" w:color="auto"/>
                                              </w:divBdr>
                                            </w:div>
                                            <w:div w:id="1290864652">
                                              <w:marLeft w:val="0"/>
                                              <w:marRight w:val="0"/>
                                              <w:marTop w:val="0"/>
                                              <w:marBottom w:val="0"/>
                                              <w:divBdr>
                                                <w:top w:val="none" w:sz="0" w:space="0" w:color="auto"/>
                                                <w:left w:val="none" w:sz="0" w:space="0" w:color="auto"/>
                                                <w:bottom w:val="none" w:sz="0" w:space="0" w:color="auto"/>
                                                <w:right w:val="none" w:sz="0" w:space="0" w:color="auto"/>
                                              </w:divBdr>
                                            </w:div>
                                            <w:div w:id="1209031699">
                                              <w:marLeft w:val="0"/>
                                              <w:marRight w:val="0"/>
                                              <w:marTop w:val="0"/>
                                              <w:marBottom w:val="0"/>
                                              <w:divBdr>
                                                <w:top w:val="none" w:sz="0" w:space="0" w:color="auto"/>
                                                <w:left w:val="none" w:sz="0" w:space="0" w:color="auto"/>
                                                <w:bottom w:val="none" w:sz="0" w:space="0" w:color="auto"/>
                                                <w:right w:val="none" w:sz="0" w:space="0" w:color="auto"/>
                                              </w:divBdr>
                                            </w:div>
                                            <w:div w:id="1790591692">
                                              <w:marLeft w:val="0"/>
                                              <w:marRight w:val="0"/>
                                              <w:marTop w:val="0"/>
                                              <w:marBottom w:val="0"/>
                                              <w:divBdr>
                                                <w:top w:val="none" w:sz="0" w:space="0" w:color="auto"/>
                                                <w:left w:val="none" w:sz="0" w:space="0" w:color="auto"/>
                                                <w:bottom w:val="none" w:sz="0" w:space="0" w:color="auto"/>
                                                <w:right w:val="none" w:sz="0" w:space="0" w:color="auto"/>
                                              </w:divBdr>
                                            </w:div>
                                          </w:divsChild>
                                        </w:div>
                                        <w:div w:id="1497841627">
                                          <w:marLeft w:val="0"/>
                                          <w:marRight w:val="0"/>
                                          <w:marTop w:val="0"/>
                                          <w:marBottom w:val="0"/>
                                          <w:divBdr>
                                            <w:top w:val="none" w:sz="0" w:space="0" w:color="auto"/>
                                            <w:left w:val="none" w:sz="0" w:space="0" w:color="auto"/>
                                            <w:bottom w:val="none" w:sz="0" w:space="0" w:color="auto"/>
                                            <w:right w:val="none" w:sz="0" w:space="0" w:color="auto"/>
                                          </w:divBdr>
                                          <w:divsChild>
                                            <w:div w:id="1568418657">
                                              <w:marLeft w:val="0"/>
                                              <w:marRight w:val="0"/>
                                              <w:marTop w:val="0"/>
                                              <w:marBottom w:val="0"/>
                                              <w:divBdr>
                                                <w:top w:val="none" w:sz="0" w:space="0" w:color="auto"/>
                                                <w:left w:val="none" w:sz="0" w:space="0" w:color="auto"/>
                                                <w:bottom w:val="none" w:sz="0" w:space="0" w:color="auto"/>
                                                <w:right w:val="none" w:sz="0" w:space="0" w:color="auto"/>
                                              </w:divBdr>
                                            </w:div>
                                            <w:div w:id="925066933">
                                              <w:marLeft w:val="0"/>
                                              <w:marRight w:val="0"/>
                                              <w:marTop w:val="0"/>
                                              <w:marBottom w:val="0"/>
                                              <w:divBdr>
                                                <w:top w:val="none" w:sz="0" w:space="0" w:color="auto"/>
                                                <w:left w:val="none" w:sz="0" w:space="0" w:color="auto"/>
                                                <w:bottom w:val="none" w:sz="0" w:space="0" w:color="auto"/>
                                                <w:right w:val="none" w:sz="0" w:space="0" w:color="auto"/>
                                              </w:divBdr>
                                              <w:divsChild>
                                                <w:div w:id="1013798390">
                                                  <w:marLeft w:val="0"/>
                                                  <w:marRight w:val="0"/>
                                                  <w:marTop w:val="0"/>
                                                  <w:marBottom w:val="0"/>
                                                  <w:divBdr>
                                                    <w:top w:val="none" w:sz="0" w:space="0" w:color="auto"/>
                                                    <w:left w:val="none" w:sz="0" w:space="0" w:color="auto"/>
                                                    <w:bottom w:val="none" w:sz="0" w:space="0" w:color="auto"/>
                                                    <w:right w:val="none" w:sz="0" w:space="0" w:color="auto"/>
                                                  </w:divBdr>
                                                </w:div>
                                                <w:div w:id="1772235448">
                                                  <w:marLeft w:val="0"/>
                                                  <w:marRight w:val="0"/>
                                                  <w:marTop w:val="0"/>
                                                  <w:marBottom w:val="0"/>
                                                  <w:divBdr>
                                                    <w:top w:val="none" w:sz="0" w:space="0" w:color="auto"/>
                                                    <w:left w:val="none" w:sz="0" w:space="0" w:color="auto"/>
                                                    <w:bottom w:val="none" w:sz="0" w:space="0" w:color="auto"/>
                                                    <w:right w:val="none" w:sz="0" w:space="0" w:color="auto"/>
                                                  </w:divBdr>
                                                </w:div>
                                                <w:div w:id="1568298056">
                                                  <w:marLeft w:val="0"/>
                                                  <w:marRight w:val="0"/>
                                                  <w:marTop w:val="0"/>
                                                  <w:marBottom w:val="0"/>
                                                  <w:divBdr>
                                                    <w:top w:val="none" w:sz="0" w:space="0" w:color="auto"/>
                                                    <w:left w:val="none" w:sz="0" w:space="0" w:color="auto"/>
                                                    <w:bottom w:val="none" w:sz="0" w:space="0" w:color="auto"/>
                                                    <w:right w:val="none" w:sz="0" w:space="0" w:color="auto"/>
                                                  </w:divBdr>
                                                </w:div>
                                                <w:div w:id="1610701877">
                                                  <w:marLeft w:val="0"/>
                                                  <w:marRight w:val="0"/>
                                                  <w:marTop w:val="0"/>
                                                  <w:marBottom w:val="0"/>
                                                  <w:divBdr>
                                                    <w:top w:val="none" w:sz="0" w:space="0" w:color="auto"/>
                                                    <w:left w:val="none" w:sz="0" w:space="0" w:color="auto"/>
                                                    <w:bottom w:val="none" w:sz="0" w:space="0" w:color="auto"/>
                                                    <w:right w:val="none" w:sz="0" w:space="0" w:color="auto"/>
                                                  </w:divBdr>
                                                </w:div>
                                                <w:div w:id="2042585839">
                                                  <w:marLeft w:val="0"/>
                                                  <w:marRight w:val="0"/>
                                                  <w:marTop w:val="0"/>
                                                  <w:marBottom w:val="0"/>
                                                  <w:divBdr>
                                                    <w:top w:val="none" w:sz="0" w:space="0" w:color="auto"/>
                                                    <w:left w:val="none" w:sz="0" w:space="0" w:color="auto"/>
                                                    <w:bottom w:val="none" w:sz="0" w:space="0" w:color="auto"/>
                                                    <w:right w:val="none" w:sz="0" w:space="0" w:color="auto"/>
                                                  </w:divBdr>
                                                </w:div>
                                                <w:div w:id="2103604434">
                                                  <w:marLeft w:val="0"/>
                                                  <w:marRight w:val="0"/>
                                                  <w:marTop w:val="0"/>
                                                  <w:marBottom w:val="0"/>
                                                  <w:divBdr>
                                                    <w:top w:val="none" w:sz="0" w:space="0" w:color="auto"/>
                                                    <w:left w:val="none" w:sz="0" w:space="0" w:color="auto"/>
                                                    <w:bottom w:val="none" w:sz="0" w:space="0" w:color="auto"/>
                                                    <w:right w:val="none" w:sz="0" w:space="0" w:color="auto"/>
                                                  </w:divBdr>
                                                </w:div>
                                              </w:divsChild>
                                            </w:div>
                                            <w:div w:id="1258560131">
                                              <w:marLeft w:val="0"/>
                                              <w:marRight w:val="0"/>
                                              <w:marTop w:val="0"/>
                                              <w:marBottom w:val="0"/>
                                              <w:divBdr>
                                                <w:top w:val="none" w:sz="0" w:space="0" w:color="auto"/>
                                                <w:left w:val="none" w:sz="0" w:space="0" w:color="auto"/>
                                                <w:bottom w:val="none" w:sz="0" w:space="0" w:color="auto"/>
                                                <w:right w:val="none" w:sz="0" w:space="0" w:color="auto"/>
                                              </w:divBdr>
                                            </w:div>
                                            <w:div w:id="505511726">
                                              <w:marLeft w:val="0"/>
                                              <w:marRight w:val="0"/>
                                              <w:marTop w:val="0"/>
                                              <w:marBottom w:val="0"/>
                                              <w:divBdr>
                                                <w:top w:val="none" w:sz="0" w:space="0" w:color="auto"/>
                                                <w:left w:val="none" w:sz="0" w:space="0" w:color="auto"/>
                                                <w:bottom w:val="none" w:sz="0" w:space="0" w:color="auto"/>
                                                <w:right w:val="none" w:sz="0" w:space="0" w:color="auto"/>
                                              </w:divBdr>
                                            </w:div>
                                            <w:div w:id="727194922">
                                              <w:marLeft w:val="0"/>
                                              <w:marRight w:val="0"/>
                                              <w:marTop w:val="0"/>
                                              <w:marBottom w:val="0"/>
                                              <w:divBdr>
                                                <w:top w:val="none" w:sz="0" w:space="0" w:color="auto"/>
                                                <w:left w:val="none" w:sz="0" w:space="0" w:color="auto"/>
                                                <w:bottom w:val="none" w:sz="0" w:space="0" w:color="auto"/>
                                                <w:right w:val="none" w:sz="0" w:space="0" w:color="auto"/>
                                              </w:divBdr>
                                            </w:div>
                                          </w:divsChild>
                                        </w:div>
                                        <w:div w:id="290092777">
                                          <w:marLeft w:val="0"/>
                                          <w:marRight w:val="0"/>
                                          <w:marTop w:val="0"/>
                                          <w:marBottom w:val="0"/>
                                          <w:divBdr>
                                            <w:top w:val="none" w:sz="0" w:space="0" w:color="auto"/>
                                            <w:left w:val="none" w:sz="0" w:space="0" w:color="auto"/>
                                            <w:bottom w:val="none" w:sz="0" w:space="0" w:color="auto"/>
                                            <w:right w:val="none" w:sz="0" w:space="0" w:color="auto"/>
                                          </w:divBdr>
                                          <w:divsChild>
                                            <w:div w:id="1252811279">
                                              <w:marLeft w:val="0"/>
                                              <w:marRight w:val="0"/>
                                              <w:marTop w:val="0"/>
                                              <w:marBottom w:val="0"/>
                                              <w:divBdr>
                                                <w:top w:val="none" w:sz="0" w:space="0" w:color="auto"/>
                                                <w:left w:val="none" w:sz="0" w:space="0" w:color="auto"/>
                                                <w:bottom w:val="none" w:sz="0" w:space="0" w:color="auto"/>
                                                <w:right w:val="none" w:sz="0" w:space="0" w:color="auto"/>
                                              </w:divBdr>
                                            </w:div>
                                            <w:div w:id="2129933179">
                                              <w:marLeft w:val="0"/>
                                              <w:marRight w:val="0"/>
                                              <w:marTop w:val="0"/>
                                              <w:marBottom w:val="0"/>
                                              <w:divBdr>
                                                <w:top w:val="none" w:sz="0" w:space="0" w:color="auto"/>
                                                <w:left w:val="none" w:sz="0" w:space="0" w:color="auto"/>
                                                <w:bottom w:val="none" w:sz="0" w:space="0" w:color="auto"/>
                                                <w:right w:val="none" w:sz="0" w:space="0" w:color="auto"/>
                                              </w:divBdr>
                                            </w:div>
                                          </w:divsChild>
                                        </w:div>
                                        <w:div w:id="409353838">
                                          <w:marLeft w:val="0"/>
                                          <w:marRight w:val="0"/>
                                          <w:marTop w:val="0"/>
                                          <w:marBottom w:val="0"/>
                                          <w:divBdr>
                                            <w:top w:val="none" w:sz="0" w:space="0" w:color="auto"/>
                                            <w:left w:val="none" w:sz="0" w:space="0" w:color="auto"/>
                                            <w:bottom w:val="none" w:sz="0" w:space="0" w:color="auto"/>
                                            <w:right w:val="none" w:sz="0" w:space="0" w:color="auto"/>
                                          </w:divBdr>
                                          <w:divsChild>
                                            <w:div w:id="1796636525">
                                              <w:marLeft w:val="0"/>
                                              <w:marRight w:val="0"/>
                                              <w:marTop w:val="0"/>
                                              <w:marBottom w:val="0"/>
                                              <w:divBdr>
                                                <w:top w:val="none" w:sz="0" w:space="0" w:color="auto"/>
                                                <w:left w:val="none" w:sz="0" w:space="0" w:color="auto"/>
                                                <w:bottom w:val="none" w:sz="0" w:space="0" w:color="auto"/>
                                                <w:right w:val="none" w:sz="0" w:space="0" w:color="auto"/>
                                              </w:divBdr>
                                            </w:div>
                                            <w:div w:id="939875654">
                                              <w:marLeft w:val="0"/>
                                              <w:marRight w:val="0"/>
                                              <w:marTop w:val="0"/>
                                              <w:marBottom w:val="0"/>
                                              <w:divBdr>
                                                <w:top w:val="none" w:sz="0" w:space="0" w:color="auto"/>
                                                <w:left w:val="none" w:sz="0" w:space="0" w:color="auto"/>
                                                <w:bottom w:val="none" w:sz="0" w:space="0" w:color="auto"/>
                                                <w:right w:val="none" w:sz="0" w:space="0" w:color="auto"/>
                                              </w:divBdr>
                                            </w:div>
                                            <w:div w:id="1933275017">
                                              <w:marLeft w:val="0"/>
                                              <w:marRight w:val="0"/>
                                              <w:marTop w:val="0"/>
                                              <w:marBottom w:val="0"/>
                                              <w:divBdr>
                                                <w:top w:val="none" w:sz="0" w:space="0" w:color="auto"/>
                                                <w:left w:val="none" w:sz="0" w:space="0" w:color="auto"/>
                                                <w:bottom w:val="none" w:sz="0" w:space="0" w:color="auto"/>
                                                <w:right w:val="none" w:sz="0" w:space="0" w:color="auto"/>
                                              </w:divBdr>
                                            </w:div>
                                            <w:div w:id="1901624608">
                                              <w:marLeft w:val="0"/>
                                              <w:marRight w:val="0"/>
                                              <w:marTop w:val="0"/>
                                              <w:marBottom w:val="0"/>
                                              <w:divBdr>
                                                <w:top w:val="none" w:sz="0" w:space="0" w:color="auto"/>
                                                <w:left w:val="none" w:sz="0" w:space="0" w:color="auto"/>
                                                <w:bottom w:val="none" w:sz="0" w:space="0" w:color="auto"/>
                                                <w:right w:val="none" w:sz="0" w:space="0" w:color="auto"/>
                                              </w:divBdr>
                                            </w:div>
                                            <w:div w:id="1455364025">
                                              <w:marLeft w:val="0"/>
                                              <w:marRight w:val="0"/>
                                              <w:marTop w:val="0"/>
                                              <w:marBottom w:val="0"/>
                                              <w:divBdr>
                                                <w:top w:val="none" w:sz="0" w:space="0" w:color="auto"/>
                                                <w:left w:val="none" w:sz="0" w:space="0" w:color="auto"/>
                                                <w:bottom w:val="none" w:sz="0" w:space="0" w:color="auto"/>
                                                <w:right w:val="none" w:sz="0" w:space="0" w:color="auto"/>
                                              </w:divBdr>
                                            </w:div>
                                          </w:divsChild>
                                        </w:div>
                                        <w:div w:id="1491604541">
                                          <w:marLeft w:val="0"/>
                                          <w:marRight w:val="0"/>
                                          <w:marTop w:val="0"/>
                                          <w:marBottom w:val="0"/>
                                          <w:divBdr>
                                            <w:top w:val="none" w:sz="0" w:space="0" w:color="auto"/>
                                            <w:left w:val="none" w:sz="0" w:space="0" w:color="auto"/>
                                            <w:bottom w:val="none" w:sz="0" w:space="0" w:color="auto"/>
                                            <w:right w:val="none" w:sz="0" w:space="0" w:color="auto"/>
                                          </w:divBdr>
                                          <w:divsChild>
                                            <w:div w:id="466243564">
                                              <w:marLeft w:val="0"/>
                                              <w:marRight w:val="0"/>
                                              <w:marTop w:val="0"/>
                                              <w:marBottom w:val="0"/>
                                              <w:divBdr>
                                                <w:top w:val="none" w:sz="0" w:space="0" w:color="auto"/>
                                                <w:left w:val="none" w:sz="0" w:space="0" w:color="auto"/>
                                                <w:bottom w:val="none" w:sz="0" w:space="0" w:color="auto"/>
                                                <w:right w:val="none" w:sz="0" w:space="0" w:color="auto"/>
                                              </w:divBdr>
                                            </w:div>
                                            <w:div w:id="1064524645">
                                              <w:marLeft w:val="0"/>
                                              <w:marRight w:val="0"/>
                                              <w:marTop w:val="0"/>
                                              <w:marBottom w:val="0"/>
                                              <w:divBdr>
                                                <w:top w:val="none" w:sz="0" w:space="0" w:color="auto"/>
                                                <w:left w:val="none" w:sz="0" w:space="0" w:color="auto"/>
                                                <w:bottom w:val="none" w:sz="0" w:space="0" w:color="auto"/>
                                                <w:right w:val="none" w:sz="0" w:space="0" w:color="auto"/>
                                              </w:divBdr>
                                            </w:div>
                                          </w:divsChild>
                                        </w:div>
                                        <w:div w:id="1013845323">
                                          <w:marLeft w:val="0"/>
                                          <w:marRight w:val="0"/>
                                          <w:marTop w:val="0"/>
                                          <w:marBottom w:val="0"/>
                                          <w:divBdr>
                                            <w:top w:val="none" w:sz="0" w:space="0" w:color="auto"/>
                                            <w:left w:val="none" w:sz="0" w:space="0" w:color="auto"/>
                                            <w:bottom w:val="none" w:sz="0" w:space="0" w:color="auto"/>
                                            <w:right w:val="none" w:sz="0" w:space="0" w:color="auto"/>
                                          </w:divBdr>
                                          <w:divsChild>
                                            <w:div w:id="2039306916">
                                              <w:marLeft w:val="0"/>
                                              <w:marRight w:val="0"/>
                                              <w:marTop w:val="0"/>
                                              <w:marBottom w:val="0"/>
                                              <w:divBdr>
                                                <w:top w:val="none" w:sz="0" w:space="0" w:color="auto"/>
                                                <w:left w:val="none" w:sz="0" w:space="0" w:color="auto"/>
                                                <w:bottom w:val="none" w:sz="0" w:space="0" w:color="auto"/>
                                                <w:right w:val="none" w:sz="0" w:space="0" w:color="auto"/>
                                              </w:divBdr>
                                            </w:div>
                                            <w:div w:id="1951349172">
                                              <w:marLeft w:val="0"/>
                                              <w:marRight w:val="0"/>
                                              <w:marTop w:val="0"/>
                                              <w:marBottom w:val="0"/>
                                              <w:divBdr>
                                                <w:top w:val="none" w:sz="0" w:space="0" w:color="auto"/>
                                                <w:left w:val="none" w:sz="0" w:space="0" w:color="auto"/>
                                                <w:bottom w:val="none" w:sz="0" w:space="0" w:color="auto"/>
                                                <w:right w:val="none" w:sz="0" w:space="0" w:color="auto"/>
                                              </w:divBdr>
                                            </w:div>
                                            <w:div w:id="1509370571">
                                              <w:marLeft w:val="0"/>
                                              <w:marRight w:val="0"/>
                                              <w:marTop w:val="0"/>
                                              <w:marBottom w:val="0"/>
                                              <w:divBdr>
                                                <w:top w:val="none" w:sz="0" w:space="0" w:color="auto"/>
                                                <w:left w:val="none" w:sz="0" w:space="0" w:color="auto"/>
                                                <w:bottom w:val="none" w:sz="0" w:space="0" w:color="auto"/>
                                                <w:right w:val="none" w:sz="0" w:space="0" w:color="auto"/>
                                              </w:divBdr>
                                            </w:div>
                                          </w:divsChild>
                                        </w:div>
                                        <w:div w:id="445344160">
                                          <w:marLeft w:val="0"/>
                                          <w:marRight w:val="0"/>
                                          <w:marTop w:val="0"/>
                                          <w:marBottom w:val="0"/>
                                          <w:divBdr>
                                            <w:top w:val="none" w:sz="0" w:space="0" w:color="auto"/>
                                            <w:left w:val="none" w:sz="0" w:space="0" w:color="auto"/>
                                            <w:bottom w:val="none" w:sz="0" w:space="0" w:color="auto"/>
                                            <w:right w:val="none" w:sz="0" w:space="0" w:color="auto"/>
                                          </w:divBdr>
                                          <w:divsChild>
                                            <w:div w:id="2091267854">
                                              <w:marLeft w:val="0"/>
                                              <w:marRight w:val="0"/>
                                              <w:marTop w:val="0"/>
                                              <w:marBottom w:val="0"/>
                                              <w:divBdr>
                                                <w:top w:val="none" w:sz="0" w:space="0" w:color="auto"/>
                                                <w:left w:val="none" w:sz="0" w:space="0" w:color="auto"/>
                                                <w:bottom w:val="none" w:sz="0" w:space="0" w:color="auto"/>
                                                <w:right w:val="none" w:sz="0" w:space="0" w:color="auto"/>
                                              </w:divBdr>
                                            </w:div>
                                            <w:div w:id="399058797">
                                              <w:marLeft w:val="0"/>
                                              <w:marRight w:val="0"/>
                                              <w:marTop w:val="0"/>
                                              <w:marBottom w:val="0"/>
                                              <w:divBdr>
                                                <w:top w:val="none" w:sz="0" w:space="0" w:color="auto"/>
                                                <w:left w:val="none" w:sz="0" w:space="0" w:color="auto"/>
                                                <w:bottom w:val="none" w:sz="0" w:space="0" w:color="auto"/>
                                                <w:right w:val="none" w:sz="0" w:space="0" w:color="auto"/>
                                              </w:divBdr>
                                              <w:divsChild>
                                                <w:div w:id="841047152">
                                                  <w:marLeft w:val="0"/>
                                                  <w:marRight w:val="0"/>
                                                  <w:marTop w:val="0"/>
                                                  <w:marBottom w:val="0"/>
                                                  <w:divBdr>
                                                    <w:top w:val="none" w:sz="0" w:space="0" w:color="auto"/>
                                                    <w:left w:val="none" w:sz="0" w:space="0" w:color="auto"/>
                                                    <w:bottom w:val="none" w:sz="0" w:space="0" w:color="auto"/>
                                                    <w:right w:val="none" w:sz="0" w:space="0" w:color="auto"/>
                                                  </w:divBdr>
                                                </w:div>
                                                <w:div w:id="1542285333">
                                                  <w:marLeft w:val="0"/>
                                                  <w:marRight w:val="0"/>
                                                  <w:marTop w:val="0"/>
                                                  <w:marBottom w:val="0"/>
                                                  <w:divBdr>
                                                    <w:top w:val="none" w:sz="0" w:space="0" w:color="auto"/>
                                                    <w:left w:val="none" w:sz="0" w:space="0" w:color="auto"/>
                                                    <w:bottom w:val="none" w:sz="0" w:space="0" w:color="auto"/>
                                                    <w:right w:val="none" w:sz="0" w:space="0" w:color="auto"/>
                                                  </w:divBdr>
                                                </w:div>
                                                <w:div w:id="242766503">
                                                  <w:marLeft w:val="0"/>
                                                  <w:marRight w:val="0"/>
                                                  <w:marTop w:val="0"/>
                                                  <w:marBottom w:val="0"/>
                                                  <w:divBdr>
                                                    <w:top w:val="none" w:sz="0" w:space="0" w:color="auto"/>
                                                    <w:left w:val="none" w:sz="0" w:space="0" w:color="auto"/>
                                                    <w:bottom w:val="none" w:sz="0" w:space="0" w:color="auto"/>
                                                    <w:right w:val="none" w:sz="0" w:space="0" w:color="auto"/>
                                                  </w:divBdr>
                                                </w:div>
                                                <w:div w:id="179289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360237">
                                          <w:marLeft w:val="0"/>
                                          <w:marRight w:val="0"/>
                                          <w:marTop w:val="0"/>
                                          <w:marBottom w:val="0"/>
                                          <w:divBdr>
                                            <w:top w:val="none" w:sz="0" w:space="0" w:color="auto"/>
                                            <w:left w:val="none" w:sz="0" w:space="0" w:color="auto"/>
                                            <w:bottom w:val="none" w:sz="0" w:space="0" w:color="auto"/>
                                            <w:right w:val="none" w:sz="0" w:space="0" w:color="auto"/>
                                          </w:divBdr>
                                          <w:divsChild>
                                            <w:div w:id="1189030667">
                                              <w:marLeft w:val="0"/>
                                              <w:marRight w:val="0"/>
                                              <w:marTop w:val="0"/>
                                              <w:marBottom w:val="0"/>
                                              <w:divBdr>
                                                <w:top w:val="none" w:sz="0" w:space="0" w:color="auto"/>
                                                <w:left w:val="none" w:sz="0" w:space="0" w:color="auto"/>
                                                <w:bottom w:val="none" w:sz="0" w:space="0" w:color="auto"/>
                                                <w:right w:val="none" w:sz="0" w:space="0" w:color="auto"/>
                                              </w:divBdr>
                                            </w:div>
                                            <w:div w:id="1630285928">
                                              <w:marLeft w:val="0"/>
                                              <w:marRight w:val="0"/>
                                              <w:marTop w:val="0"/>
                                              <w:marBottom w:val="0"/>
                                              <w:divBdr>
                                                <w:top w:val="none" w:sz="0" w:space="0" w:color="auto"/>
                                                <w:left w:val="none" w:sz="0" w:space="0" w:color="auto"/>
                                                <w:bottom w:val="none" w:sz="0" w:space="0" w:color="auto"/>
                                                <w:right w:val="none" w:sz="0" w:space="0" w:color="auto"/>
                                              </w:divBdr>
                                            </w:div>
                                            <w:div w:id="393238038">
                                              <w:marLeft w:val="0"/>
                                              <w:marRight w:val="0"/>
                                              <w:marTop w:val="0"/>
                                              <w:marBottom w:val="0"/>
                                              <w:divBdr>
                                                <w:top w:val="none" w:sz="0" w:space="0" w:color="auto"/>
                                                <w:left w:val="none" w:sz="0" w:space="0" w:color="auto"/>
                                                <w:bottom w:val="none" w:sz="0" w:space="0" w:color="auto"/>
                                                <w:right w:val="none" w:sz="0" w:space="0" w:color="auto"/>
                                              </w:divBdr>
                                            </w:div>
                                            <w:div w:id="915045464">
                                              <w:marLeft w:val="0"/>
                                              <w:marRight w:val="0"/>
                                              <w:marTop w:val="0"/>
                                              <w:marBottom w:val="0"/>
                                              <w:divBdr>
                                                <w:top w:val="none" w:sz="0" w:space="0" w:color="auto"/>
                                                <w:left w:val="none" w:sz="0" w:space="0" w:color="auto"/>
                                                <w:bottom w:val="none" w:sz="0" w:space="0" w:color="auto"/>
                                                <w:right w:val="none" w:sz="0" w:space="0" w:color="auto"/>
                                              </w:divBdr>
                                            </w:div>
                                            <w:div w:id="1815641168">
                                              <w:marLeft w:val="0"/>
                                              <w:marRight w:val="0"/>
                                              <w:marTop w:val="0"/>
                                              <w:marBottom w:val="0"/>
                                              <w:divBdr>
                                                <w:top w:val="none" w:sz="0" w:space="0" w:color="auto"/>
                                                <w:left w:val="none" w:sz="0" w:space="0" w:color="auto"/>
                                                <w:bottom w:val="none" w:sz="0" w:space="0" w:color="auto"/>
                                                <w:right w:val="none" w:sz="0" w:space="0" w:color="auto"/>
                                              </w:divBdr>
                                            </w:div>
                                            <w:div w:id="420300914">
                                              <w:marLeft w:val="0"/>
                                              <w:marRight w:val="0"/>
                                              <w:marTop w:val="0"/>
                                              <w:marBottom w:val="0"/>
                                              <w:divBdr>
                                                <w:top w:val="none" w:sz="0" w:space="0" w:color="auto"/>
                                                <w:left w:val="none" w:sz="0" w:space="0" w:color="auto"/>
                                                <w:bottom w:val="none" w:sz="0" w:space="0" w:color="auto"/>
                                                <w:right w:val="none" w:sz="0" w:space="0" w:color="auto"/>
                                              </w:divBdr>
                                              <w:divsChild>
                                                <w:div w:id="664164639">
                                                  <w:marLeft w:val="0"/>
                                                  <w:marRight w:val="0"/>
                                                  <w:marTop w:val="0"/>
                                                  <w:marBottom w:val="0"/>
                                                  <w:divBdr>
                                                    <w:top w:val="none" w:sz="0" w:space="0" w:color="auto"/>
                                                    <w:left w:val="none" w:sz="0" w:space="0" w:color="auto"/>
                                                    <w:bottom w:val="none" w:sz="0" w:space="0" w:color="auto"/>
                                                    <w:right w:val="none" w:sz="0" w:space="0" w:color="auto"/>
                                                  </w:divBdr>
                                                </w:div>
                                              </w:divsChild>
                                            </w:div>
                                            <w:div w:id="1654985151">
                                              <w:marLeft w:val="0"/>
                                              <w:marRight w:val="0"/>
                                              <w:marTop w:val="0"/>
                                              <w:marBottom w:val="0"/>
                                              <w:divBdr>
                                                <w:top w:val="none" w:sz="0" w:space="0" w:color="auto"/>
                                                <w:left w:val="none" w:sz="0" w:space="0" w:color="auto"/>
                                                <w:bottom w:val="none" w:sz="0" w:space="0" w:color="auto"/>
                                                <w:right w:val="none" w:sz="0" w:space="0" w:color="auto"/>
                                              </w:divBdr>
                                            </w:div>
                                            <w:div w:id="17227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2078113">
      <w:bodyDiv w:val="1"/>
      <w:marLeft w:val="0"/>
      <w:marRight w:val="0"/>
      <w:marTop w:val="0"/>
      <w:marBottom w:val="0"/>
      <w:divBdr>
        <w:top w:val="none" w:sz="0" w:space="0" w:color="auto"/>
        <w:left w:val="none" w:sz="0" w:space="0" w:color="auto"/>
        <w:bottom w:val="none" w:sz="0" w:space="0" w:color="auto"/>
        <w:right w:val="none" w:sz="0" w:space="0" w:color="auto"/>
      </w:divBdr>
    </w:div>
    <w:div w:id="1831679075">
      <w:bodyDiv w:val="1"/>
      <w:marLeft w:val="0"/>
      <w:marRight w:val="0"/>
      <w:marTop w:val="0"/>
      <w:marBottom w:val="0"/>
      <w:divBdr>
        <w:top w:val="none" w:sz="0" w:space="0" w:color="auto"/>
        <w:left w:val="none" w:sz="0" w:space="0" w:color="auto"/>
        <w:bottom w:val="none" w:sz="0" w:space="0" w:color="auto"/>
        <w:right w:val="none" w:sz="0" w:space="0" w:color="auto"/>
      </w:divBdr>
    </w:div>
    <w:div w:id="1903366212">
      <w:bodyDiv w:val="1"/>
      <w:marLeft w:val="0"/>
      <w:marRight w:val="0"/>
      <w:marTop w:val="0"/>
      <w:marBottom w:val="0"/>
      <w:divBdr>
        <w:top w:val="none" w:sz="0" w:space="0" w:color="auto"/>
        <w:left w:val="none" w:sz="0" w:space="0" w:color="auto"/>
        <w:bottom w:val="none" w:sz="0" w:space="0" w:color="auto"/>
        <w:right w:val="none" w:sz="0" w:space="0" w:color="auto"/>
      </w:divBdr>
      <w:divsChild>
        <w:div w:id="1515219735">
          <w:marLeft w:val="0"/>
          <w:marRight w:val="0"/>
          <w:marTop w:val="0"/>
          <w:marBottom w:val="0"/>
          <w:divBdr>
            <w:top w:val="none" w:sz="0" w:space="0" w:color="auto"/>
            <w:left w:val="none" w:sz="0" w:space="0" w:color="auto"/>
            <w:bottom w:val="none" w:sz="0" w:space="0" w:color="auto"/>
            <w:right w:val="none" w:sz="0" w:space="0" w:color="auto"/>
          </w:divBdr>
          <w:divsChild>
            <w:div w:id="724526379">
              <w:marLeft w:val="0"/>
              <w:marRight w:val="0"/>
              <w:marTop w:val="0"/>
              <w:marBottom w:val="0"/>
              <w:divBdr>
                <w:top w:val="none" w:sz="0" w:space="0" w:color="auto"/>
                <w:left w:val="none" w:sz="0" w:space="0" w:color="auto"/>
                <w:bottom w:val="none" w:sz="0" w:space="0" w:color="auto"/>
                <w:right w:val="none" w:sz="0" w:space="0" w:color="auto"/>
              </w:divBdr>
              <w:divsChild>
                <w:div w:id="289557377">
                  <w:marLeft w:val="0"/>
                  <w:marRight w:val="0"/>
                  <w:marTop w:val="0"/>
                  <w:marBottom w:val="0"/>
                  <w:divBdr>
                    <w:top w:val="none" w:sz="0" w:space="0" w:color="auto"/>
                    <w:left w:val="none" w:sz="0" w:space="0" w:color="auto"/>
                    <w:bottom w:val="none" w:sz="0" w:space="0" w:color="auto"/>
                    <w:right w:val="none" w:sz="0" w:space="0" w:color="auto"/>
                  </w:divBdr>
                  <w:divsChild>
                    <w:div w:id="1883203722">
                      <w:marLeft w:val="0"/>
                      <w:marRight w:val="0"/>
                      <w:marTop w:val="0"/>
                      <w:marBottom w:val="0"/>
                      <w:divBdr>
                        <w:top w:val="none" w:sz="0" w:space="0" w:color="auto"/>
                        <w:left w:val="none" w:sz="0" w:space="0" w:color="auto"/>
                        <w:bottom w:val="none" w:sz="0" w:space="0" w:color="auto"/>
                        <w:right w:val="none" w:sz="0" w:space="0" w:color="auto"/>
                      </w:divBdr>
                      <w:divsChild>
                        <w:div w:id="478496502">
                          <w:marLeft w:val="0"/>
                          <w:marRight w:val="0"/>
                          <w:marTop w:val="0"/>
                          <w:marBottom w:val="0"/>
                          <w:divBdr>
                            <w:top w:val="none" w:sz="0" w:space="0" w:color="auto"/>
                            <w:left w:val="none" w:sz="0" w:space="0" w:color="auto"/>
                            <w:bottom w:val="none" w:sz="0" w:space="0" w:color="auto"/>
                            <w:right w:val="none" w:sz="0" w:space="0" w:color="auto"/>
                          </w:divBdr>
                          <w:divsChild>
                            <w:div w:id="376584480">
                              <w:marLeft w:val="0"/>
                              <w:marRight w:val="0"/>
                              <w:marTop w:val="0"/>
                              <w:marBottom w:val="0"/>
                              <w:divBdr>
                                <w:top w:val="none" w:sz="0" w:space="0" w:color="auto"/>
                                <w:left w:val="none" w:sz="0" w:space="0" w:color="auto"/>
                                <w:bottom w:val="none" w:sz="0" w:space="0" w:color="auto"/>
                                <w:right w:val="none" w:sz="0" w:space="0" w:color="auto"/>
                              </w:divBdr>
                              <w:divsChild>
                                <w:div w:id="256332703">
                                  <w:marLeft w:val="0"/>
                                  <w:marRight w:val="0"/>
                                  <w:marTop w:val="0"/>
                                  <w:marBottom w:val="0"/>
                                  <w:divBdr>
                                    <w:top w:val="none" w:sz="0" w:space="0" w:color="auto"/>
                                    <w:left w:val="none" w:sz="0" w:space="0" w:color="auto"/>
                                    <w:bottom w:val="none" w:sz="0" w:space="0" w:color="auto"/>
                                    <w:right w:val="none" w:sz="0" w:space="0" w:color="auto"/>
                                  </w:divBdr>
                                  <w:divsChild>
                                    <w:div w:id="837503749">
                                      <w:marLeft w:val="0"/>
                                      <w:marRight w:val="0"/>
                                      <w:marTop w:val="0"/>
                                      <w:marBottom w:val="0"/>
                                      <w:divBdr>
                                        <w:top w:val="none" w:sz="0" w:space="0" w:color="auto"/>
                                        <w:left w:val="none" w:sz="0" w:space="0" w:color="auto"/>
                                        <w:bottom w:val="none" w:sz="0" w:space="0" w:color="auto"/>
                                        <w:right w:val="none" w:sz="0" w:space="0" w:color="auto"/>
                                      </w:divBdr>
                                      <w:divsChild>
                                        <w:div w:id="1797331224">
                                          <w:marLeft w:val="0"/>
                                          <w:marRight w:val="0"/>
                                          <w:marTop w:val="0"/>
                                          <w:marBottom w:val="0"/>
                                          <w:divBdr>
                                            <w:top w:val="none" w:sz="0" w:space="0" w:color="auto"/>
                                            <w:left w:val="none" w:sz="0" w:space="0" w:color="auto"/>
                                            <w:bottom w:val="none" w:sz="0" w:space="0" w:color="auto"/>
                                            <w:right w:val="none" w:sz="0" w:space="0" w:color="auto"/>
                                          </w:divBdr>
                                          <w:divsChild>
                                            <w:div w:id="972641235">
                                              <w:marLeft w:val="0"/>
                                              <w:marRight w:val="0"/>
                                              <w:marTop w:val="0"/>
                                              <w:marBottom w:val="0"/>
                                              <w:divBdr>
                                                <w:top w:val="none" w:sz="0" w:space="0" w:color="auto"/>
                                                <w:left w:val="none" w:sz="0" w:space="0" w:color="auto"/>
                                                <w:bottom w:val="none" w:sz="0" w:space="0" w:color="auto"/>
                                                <w:right w:val="none" w:sz="0" w:space="0" w:color="auto"/>
                                              </w:divBdr>
                                              <w:divsChild>
                                                <w:div w:id="2026176560">
                                                  <w:marLeft w:val="0"/>
                                                  <w:marRight w:val="0"/>
                                                  <w:marTop w:val="0"/>
                                                  <w:marBottom w:val="0"/>
                                                  <w:divBdr>
                                                    <w:top w:val="none" w:sz="0" w:space="0" w:color="auto"/>
                                                    <w:left w:val="none" w:sz="0" w:space="0" w:color="auto"/>
                                                    <w:bottom w:val="none" w:sz="0" w:space="0" w:color="auto"/>
                                                    <w:right w:val="none" w:sz="0" w:space="0" w:color="auto"/>
                                                  </w:divBdr>
                                                  <w:divsChild>
                                                    <w:div w:id="892236863">
                                                      <w:marLeft w:val="0"/>
                                                      <w:marRight w:val="0"/>
                                                      <w:marTop w:val="0"/>
                                                      <w:marBottom w:val="0"/>
                                                      <w:divBdr>
                                                        <w:top w:val="none" w:sz="0" w:space="0" w:color="auto"/>
                                                        <w:left w:val="none" w:sz="0" w:space="0" w:color="auto"/>
                                                        <w:bottom w:val="none" w:sz="0" w:space="0" w:color="auto"/>
                                                        <w:right w:val="none" w:sz="0" w:space="0" w:color="auto"/>
                                                      </w:divBdr>
                                                    </w:div>
                                                    <w:div w:id="852840854">
                                                      <w:marLeft w:val="0"/>
                                                      <w:marRight w:val="0"/>
                                                      <w:marTop w:val="0"/>
                                                      <w:marBottom w:val="0"/>
                                                      <w:divBdr>
                                                        <w:top w:val="none" w:sz="0" w:space="0" w:color="auto"/>
                                                        <w:left w:val="none" w:sz="0" w:space="0" w:color="auto"/>
                                                        <w:bottom w:val="none" w:sz="0" w:space="0" w:color="auto"/>
                                                        <w:right w:val="none" w:sz="0" w:space="0" w:color="auto"/>
                                                      </w:divBdr>
                                                    </w:div>
                                                    <w:div w:id="2051221209">
                                                      <w:marLeft w:val="0"/>
                                                      <w:marRight w:val="0"/>
                                                      <w:marTop w:val="0"/>
                                                      <w:marBottom w:val="0"/>
                                                      <w:divBdr>
                                                        <w:top w:val="none" w:sz="0" w:space="0" w:color="auto"/>
                                                        <w:left w:val="none" w:sz="0" w:space="0" w:color="auto"/>
                                                        <w:bottom w:val="none" w:sz="0" w:space="0" w:color="auto"/>
                                                        <w:right w:val="none" w:sz="0" w:space="0" w:color="auto"/>
                                                      </w:divBdr>
                                                    </w:div>
                                                    <w:div w:id="1658651385">
                                                      <w:marLeft w:val="0"/>
                                                      <w:marRight w:val="0"/>
                                                      <w:marTop w:val="0"/>
                                                      <w:marBottom w:val="0"/>
                                                      <w:divBdr>
                                                        <w:top w:val="none" w:sz="0" w:space="0" w:color="auto"/>
                                                        <w:left w:val="none" w:sz="0" w:space="0" w:color="auto"/>
                                                        <w:bottom w:val="none" w:sz="0" w:space="0" w:color="auto"/>
                                                        <w:right w:val="none" w:sz="0" w:space="0" w:color="auto"/>
                                                      </w:divBdr>
                                                    </w:div>
                                                    <w:div w:id="14817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7380216">
      <w:bodyDiv w:val="1"/>
      <w:marLeft w:val="0"/>
      <w:marRight w:val="0"/>
      <w:marTop w:val="0"/>
      <w:marBottom w:val="0"/>
      <w:divBdr>
        <w:top w:val="none" w:sz="0" w:space="0" w:color="auto"/>
        <w:left w:val="none" w:sz="0" w:space="0" w:color="auto"/>
        <w:bottom w:val="none" w:sz="0" w:space="0" w:color="auto"/>
        <w:right w:val="none" w:sz="0" w:space="0" w:color="auto"/>
      </w:divBdr>
    </w:div>
    <w:div w:id="1911839849">
      <w:bodyDiv w:val="1"/>
      <w:marLeft w:val="0"/>
      <w:marRight w:val="0"/>
      <w:marTop w:val="0"/>
      <w:marBottom w:val="0"/>
      <w:divBdr>
        <w:top w:val="none" w:sz="0" w:space="0" w:color="auto"/>
        <w:left w:val="none" w:sz="0" w:space="0" w:color="auto"/>
        <w:bottom w:val="none" w:sz="0" w:space="0" w:color="auto"/>
        <w:right w:val="none" w:sz="0" w:space="0" w:color="auto"/>
      </w:divBdr>
    </w:div>
    <w:div w:id="2011643273">
      <w:bodyDiv w:val="1"/>
      <w:marLeft w:val="0"/>
      <w:marRight w:val="0"/>
      <w:marTop w:val="0"/>
      <w:marBottom w:val="0"/>
      <w:divBdr>
        <w:top w:val="none" w:sz="0" w:space="0" w:color="auto"/>
        <w:left w:val="none" w:sz="0" w:space="0" w:color="auto"/>
        <w:bottom w:val="none" w:sz="0" w:space="0" w:color="auto"/>
        <w:right w:val="none" w:sz="0" w:space="0" w:color="auto"/>
      </w:divBdr>
      <w:divsChild>
        <w:div w:id="528106944">
          <w:marLeft w:val="0"/>
          <w:marRight w:val="0"/>
          <w:marTop w:val="127"/>
          <w:marBottom w:val="127"/>
          <w:divBdr>
            <w:top w:val="none" w:sz="0" w:space="0" w:color="auto"/>
            <w:left w:val="none" w:sz="0" w:space="0" w:color="auto"/>
            <w:bottom w:val="none" w:sz="0" w:space="0" w:color="auto"/>
            <w:right w:val="none" w:sz="0" w:space="0" w:color="auto"/>
          </w:divBdr>
          <w:divsChild>
            <w:div w:id="465514724">
              <w:marLeft w:val="0"/>
              <w:marRight w:val="0"/>
              <w:marTop w:val="13"/>
              <w:marBottom w:val="0"/>
              <w:divBdr>
                <w:top w:val="single" w:sz="4" w:space="0" w:color="E6E6E6"/>
                <w:left w:val="none" w:sz="0" w:space="0" w:color="auto"/>
                <w:bottom w:val="single" w:sz="4" w:space="0" w:color="E6E6E6"/>
                <w:right w:val="none" w:sz="0" w:space="0" w:color="auto"/>
              </w:divBdr>
              <w:divsChild>
                <w:div w:id="1616330320">
                  <w:marLeft w:val="0"/>
                  <w:marRight w:val="0"/>
                  <w:marTop w:val="0"/>
                  <w:marBottom w:val="0"/>
                  <w:divBdr>
                    <w:top w:val="none" w:sz="0" w:space="0" w:color="auto"/>
                    <w:left w:val="single" w:sz="4" w:space="0" w:color="E6E6E6"/>
                    <w:bottom w:val="none" w:sz="0" w:space="0" w:color="auto"/>
                    <w:right w:val="single" w:sz="4" w:space="0" w:color="E6E6E6"/>
                  </w:divBdr>
                  <w:divsChild>
                    <w:div w:id="275908504">
                      <w:marLeft w:val="0"/>
                      <w:marRight w:val="0"/>
                      <w:marTop w:val="0"/>
                      <w:marBottom w:val="0"/>
                      <w:divBdr>
                        <w:top w:val="none" w:sz="0" w:space="0" w:color="auto"/>
                        <w:left w:val="none" w:sz="0" w:space="0" w:color="auto"/>
                        <w:bottom w:val="none" w:sz="0" w:space="0" w:color="auto"/>
                        <w:right w:val="none" w:sz="0" w:space="0" w:color="auto"/>
                      </w:divBdr>
                      <w:divsChild>
                        <w:div w:id="1130828605">
                          <w:marLeft w:val="0"/>
                          <w:marRight w:val="0"/>
                          <w:marTop w:val="0"/>
                          <w:marBottom w:val="0"/>
                          <w:divBdr>
                            <w:top w:val="none" w:sz="0" w:space="0" w:color="auto"/>
                            <w:left w:val="none" w:sz="0" w:space="0" w:color="auto"/>
                            <w:bottom w:val="none" w:sz="0" w:space="0" w:color="auto"/>
                            <w:right w:val="none" w:sz="0" w:space="0" w:color="auto"/>
                          </w:divBdr>
                          <w:divsChild>
                            <w:div w:id="174417535">
                              <w:marLeft w:val="0"/>
                              <w:marRight w:val="0"/>
                              <w:marTop w:val="0"/>
                              <w:marBottom w:val="0"/>
                              <w:divBdr>
                                <w:top w:val="none" w:sz="0" w:space="0" w:color="auto"/>
                                <w:left w:val="none" w:sz="0" w:space="0" w:color="auto"/>
                                <w:bottom w:val="none" w:sz="0" w:space="0" w:color="auto"/>
                                <w:right w:val="none" w:sz="0" w:space="0" w:color="auto"/>
                              </w:divBdr>
                              <w:divsChild>
                                <w:div w:id="77021736">
                                  <w:marLeft w:val="0"/>
                                  <w:marRight w:val="0"/>
                                  <w:marTop w:val="0"/>
                                  <w:marBottom w:val="0"/>
                                  <w:divBdr>
                                    <w:top w:val="none" w:sz="0" w:space="0" w:color="auto"/>
                                    <w:left w:val="none" w:sz="0" w:space="0" w:color="auto"/>
                                    <w:bottom w:val="none" w:sz="0" w:space="0" w:color="auto"/>
                                    <w:right w:val="none" w:sz="0" w:space="0" w:color="auto"/>
                                  </w:divBdr>
                                  <w:divsChild>
                                    <w:div w:id="1601835503">
                                      <w:marLeft w:val="0"/>
                                      <w:marRight w:val="0"/>
                                      <w:marTop w:val="0"/>
                                      <w:marBottom w:val="0"/>
                                      <w:divBdr>
                                        <w:top w:val="none" w:sz="0" w:space="0" w:color="auto"/>
                                        <w:left w:val="none" w:sz="0" w:space="0" w:color="auto"/>
                                        <w:bottom w:val="none" w:sz="0" w:space="0" w:color="auto"/>
                                        <w:right w:val="none" w:sz="0" w:space="0" w:color="auto"/>
                                      </w:divBdr>
                                      <w:divsChild>
                                        <w:div w:id="1281840053">
                                          <w:marLeft w:val="0"/>
                                          <w:marRight w:val="0"/>
                                          <w:marTop w:val="0"/>
                                          <w:marBottom w:val="0"/>
                                          <w:divBdr>
                                            <w:top w:val="none" w:sz="0" w:space="0" w:color="auto"/>
                                            <w:left w:val="none" w:sz="0" w:space="0" w:color="auto"/>
                                            <w:bottom w:val="none" w:sz="0" w:space="0" w:color="auto"/>
                                            <w:right w:val="none" w:sz="0" w:space="0" w:color="auto"/>
                                          </w:divBdr>
                                          <w:divsChild>
                                            <w:div w:id="1124618662">
                                              <w:marLeft w:val="0"/>
                                              <w:marRight w:val="0"/>
                                              <w:marTop w:val="0"/>
                                              <w:marBottom w:val="0"/>
                                              <w:divBdr>
                                                <w:top w:val="none" w:sz="0" w:space="0" w:color="auto"/>
                                                <w:left w:val="none" w:sz="0" w:space="0" w:color="auto"/>
                                                <w:bottom w:val="none" w:sz="0" w:space="0" w:color="auto"/>
                                                <w:right w:val="none" w:sz="0" w:space="0" w:color="auto"/>
                                              </w:divBdr>
                                            </w:div>
                                            <w:div w:id="1934237599">
                                              <w:marLeft w:val="0"/>
                                              <w:marRight w:val="0"/>
                                              <w:marTop w:val="0"/>
                                              <w:marBottom w:val="0"/>
                                              <w:divBdr>
                                                <w:top w:val="none" w:sz="0" w:space="0" w:color="auto"/>
                                                <w:left w:val="none" w:sz="0" w:space="0" w:color="auto"/>
                                                <w:bottom w:val="none" w:sz="0" w:space="0" w:color="auto"/>
                                                <w:right w:val="none" w:sz="0" w:space="0" w:color="auto"/>
                                              </w:divBdr>
                                            </w:div>
                                            <w:div w:id="472991798">
                                              <w:marLeft w:val="0"/>
                                              <w:marRight w:val="0"/>
                                              <w:marTop w:val="0"/>
                                              <w:marBottom w:val="0"/>
                                              <w:divBdr>
                                                <w:top w:val="none" w:sz="0" w:space="0" w:color="auto"/>
                                                <w:left w:val="none" w:sz="0" w:space="0" w:color="auto"/>
                                                <w:bottom w:val="none" w:sz="0" w:space="0" w:color="auto"/>
                                                <w:right w:val="none" w:sz="0" w:space="0" w:color="auto"/>
                                              </w:divBdr>
                                            </w:div>
                                            <w:div w:id="1769614870">
                                              <w:marLeft w:val="0"/>
                                              <w:marRight w:val="0"/>
                                              <w:marTop w:val="0"/>
                                              <w:marBottom w:val="0"/>
                                              <w:divBdr>
                                                <w:top w:val="none" w:sz="0" w:space="0" w:color="auto"/>
                                                <w:left w:val="none" w:sz="0" w:space="0" w:color="auto"/>
                                                <w:bottom w:val="none" w:sz="0" w:space="0" w:color="auto"/>
                                                <w:right w:val="none" w:sz="0" w:space="0" w:color="auto"/>
                                              </w:divBdr>
                                            </w:div>
                                            <w:div w:id="27348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342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hyperlink" Target="mailto:segreteria@egas.sanita.fvg.it" TargetMode="External"/><Relationship Id="rId12" Type="http://schemas.openxmlformats.org/officeDocument/2006/relationships/hyperlink" Target="http://lexview-int.regione.fvg.it/fontinormative/xml/LeggiEsterne.aspx?doc=urn:nir:presidente.repubblica:decreto:1954-02-08%3b320"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egas.protgen@certsanita.fvg.it" TargetMode="External"/><Relationship Id="rId11" Type="http://schemas.openxmlformats.org/officeDocument/2006/relationships/hyperlink" Target="http://www.anci.it/Contenuti/Allegati/2014091712264872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gal-content/IT/AUTO/?uri=celex:32009R1069" TargetMode="External"/><Relationship Id="rId4" Type="http://schemas.openxmlformats.org/officeDocument/2006/relationships/settings" Target="settings.xml"/><Relationship Id="rId9" Type="http://schemas.openxmlformats.org/officeDocument/2006/relationships/hyperlink" Target="mailto:servizi@egas.sanita.fvg.it"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0783DE-3482-437E-95FB-F752B27CA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1291</TotalTime>
  <Pages>45</Pages>
  <Words>15575</Words>
  <Characters>93667</Characters>
  <Application>Microsoft Office Word</Application>
  <DocSecurity>0</DocSecurity>
  <Lines>780</Lines>
  <Paragraphs>218</Paragraphs>
  <ScaleCrop>false</ScaleCrop>
  <HeadingPairs>
    <vt:vector size="2" baseType="variant">
      <vt:variant>
        <vt:lpstr>Titolo</vt:lpstr>
      </vt:variant>
      <vt:variant>
        <vt:i4>1</vt:i4>
      </vt:variant>
    </vt:vector>
  </HeadingPairs>
  <TitlesOfParts>
    <vt:vector size="1" baseType="lpstr">
      <vt:lpstr>ASL DELLA PROVINCIA DI MILANO 2</vt:lpstr>
    </vt:vector>
  </TitlesOfParts>
  <Company>Olidata S.p.A.</Company>
  <LinksUpToDate>false</LinksUpToDate>
  <CharactersWithSpaces>109024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ASL DELLA PROVINCIA DI MILANO 2</dc:title>
  <dc:creator>Help Desk ASS6</dc:creator>
  <cp:lastModifiedBy>Xp Professional Sp2b Italiano</cp:lastModifiedBy>
  <cp:revision>33</cp:revision>
  <cp:lastPrinted>2016-11-15T10:15:00Z</cp:lastPrinted>
  <dcterms:created xsi:type="dcterms:W3CDTF">2016-10-11T10:18:00Z</dcterms:created>
  <dcterms:modified xsi:type="dcterms:W3CDTF">2016-12-07T08:19:00Z</dcterms:modified>
</cp:coreProperties>
</file>